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2F3716" w14:textId="0929A0DD" w:rsidR="00A44430" w:rsidRPr="00EE5207" w:rsidRDefault="00A44430" w:rsidP="00A44430">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Приложение №</w:t>
      </w:r>
      <w:r w:rsidR="00902D62" w:rsidRPr="00EE5207">
        <w:rPr>
          <w:rFonts w:ascii="GHEA Grapalat" w:hAnsi="GHEA Grapalat"/>
          <w:i/>
        </w:rPr>
        <w:t>9</w:t>
      </w:r>
    </w:p>
    <w:p w14:paraId="27612E9F" w14:textId="77777777" w:rsidR="00A44430" w:rsidRPr="007F263C" w:rsidRDefault="00A44430" w:rsidP="00A44430">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 xml:space="preserve">к приказу Министра финансов РА </w:t>
      </w:r>
      <w:r w:rsidRPr="00E26FEE">
        <w:rPr>
          <w:rFonts w:ascii="GHEA Grapalat" w:hAnsi="GHEA Grapalat" w:cs="Sylfaen"/>
          <w:i/>
        </w:rPr>
        <w:br/>
      </w:r>
      <w:r w:rsidRPr="00A052C7">
        <w:rPr>
          <w:rFonts w:ascii="GHEA Grapalat" w:hAnsi="GHEA Grapalat"/>
          <w:i/>
        </w:rPr>
        <w:t xml:space="preserve">от </w:t>
      </w:r>
      <w:r w:rsidRPr="000465EA">
        <w:rPr>
          <w:rFonts w:ascii="GHEA Grapalat" w:hAnsi="GHEA Grapalat"/>
          <w:i/>
        </w:rPr>
        <w:t xml:space="preserve">01 </w:t>
      </w:r>
      <w:r>
        <w:rPr>
          <w:rFonts w:ascii="GHEA Grapalat" w:hAnsi="GHEA Grapalat"/>
          <w:i/>
        </w:rPr>
        <w:t xml:space="preserve">июля </w:t>
      </w:r>
      <w:r w:rsidRPr="00A052C7">
        <w:rPr>
          <w:rFonts w:ascii="GHEA Grapalat" w:hAnsi="GHEA Grapalat"/>
          <w:i/>
        </w:rPr>
        <w:t>202</w:t>
      </w:r>
      <w:r>
        <w:rPr>
          <w:rFonts w:ascii="GHEA Grapalat" w:hAnsi="GHEA Grapalat"/>
          <w:i/>
        </w:rPr>
        <w:t>5</w:t>
      </w:r>
      <w:r w:rsidRPr="00A052C7">
        <w:rPr>
          <w:rFonts w:ascii="GHEA Grapalat" w:hAnsi="GHEA Grapalat"/>
          <w:i/>
        </w:rPr>
        <w:t xml:space="preserve"> года № </w:t>
      </w:r>
      <w:r>
        <w:rPr>
          <w:rFonts w:ascii="GHEA Grapalat" w:hAnsi="GHEA Grapalat"/>
          <w:i/>
        </w:rPr>
        <w:t>239</w:t>
      </w:r>
      <w:r w:rsidRPr="00A052C7">
        <w:rPr>
          <w:rFonts w:ascii="GHEA Grapalat" w:hAnsi="GHEA Grapalat"/>
          <w:i/>
          <w:lang w:val="hy-AM"/>
        </w:rPr>
        <w:t>-</w:t>
      </w:r>
      <w:r w:rsidRPr="00A052C7">
        <w:rPr>
          <w:rFonts w:ascii="GHEA Grapalat" w:hAnsi="GHEA Grapalat"/>
          <w:i/>
        </w:rPr>
        <w:t>A</w:t>
      </w:r>
    </w:p>
    <w:p w14:paraId="5F8A4C41" w14:textId="77777777" w:rsidR="00E8561F" w:rsidRDefault="00E8561F" w:rsidP="006D6926">
      <w:pPr>
        <w:widowControl w:val="0"/>
        <w:spacing w:after="160" w:line="360" w:lineRule="auto"/>
        <w:ind w:right="-7" w:firstLine="567"/>
        <w:jc w:val="right"/>
        <w:rPr>
          <w:rFonts w:ascii="GHEA Grapalat" w:hAnsi="GHEA Grapalat"/>
          <w:i/>
          <w:u w:val="single"/>
        </w:rPr>
      </w:pPr>
    </w:p>
    <w:p w14:paraId="075D7451" w14:textId="77777777" w:rsidR="00FC7149" w:rsidRPr="000A187D" w:rsidRDefault="00FC7149" w:rsidP="00FC7149">
      <w:pPr>
        <w:pStyle w:val="BodyTextIndent"/>
        <w:widowControl w:val="0"/>
        <w:spacing w:after="160" w:line="240" w:lineRule="auto"/>
        <w:ind w:firstLine="0"/>
        <w:jc w:val="center"/>
        <w:rPr>
          <w:rFonts w:ascii="GHEA Grapalat" w:hAnsi="GHEA Grapalat"/>
          <w:i w:val="0"/>
          <w:sz w:val="24"/>
          <w:szCs w:val="24"/>
        </w:rPr>
      </w:pPr>
      <w:r w:rsidRPr="000A187D">
        <w:rPr>
          <w:rFonts w:ascii="GHEA Grapalat" w:hAnsi="GHEA Grapalat"/>
          <w:i w:val="0"/>
          <w:sz w:val="24"/>
          <w:szCs w:val="24"/>
        </w:rPr>
        <w:t>ОБЪЯВЛЕНИЕ</w:t>
      </w:r>
    </w:p>
    <w:p w14:paraId="2743EEFD" w14:textId="77777777" w:rsidR="00FC7149" w:rsidRPr="000A187D" w:rsidRDefault="00FC7149" w:rsidP="00FC7149">
      <w:pPr>
        <w:pStyle w:val="BodyTextIndent"/>
        <w:widowControl w:val="0"/>
        <w:spacing w:after="160" w:line="240" w:lineRule="auto"/>
        <w:ind w:firstLine="0"/>
        <w:jc w:val="center"/>
        <w:rPr>
          <w:rFonts w:ascii="GHEA Grapalat" w:hAnsi="GHEA Grapalat"/>
          <w:i w:val="0"/>
          <w:sz w:val="24"/>
          <w:szCs w:val="24"/>
        </w:rPr>
      </w:pPr>
      <w:r w:rsidRPr="000A187D">
        <w:rPr>
          <w:rFonts w:ascii="GHEA Grapalat" w:hAnsi="GHEA Grapalat"/>
        </w:rPr>
        <w:t>ОБ ЗАПРОС КОТИРОВОК</w:t>
      </w:r>
    </w:p>
    <w:p w14:paraId="7C3CF5BA" w14:textId="77777777" w:rsidR="00D91B86" w:rsidRDefault="00FC7149" w:rsidP="00FC7149">
      <w:pPr>
        <w:pStyle w:val="BodyTextIndent"/>
        <w:widowControl w:val="0"/>
        <w:spacing w:after="160" w:line="240" w:lineRule="auto"/>
        <w:ind w:firstLine="0"/>
        <w:jc w:val="center"/>
        <w:rPr>
          <w:rFonts w:ascii="GHEA Grapalat" w:hAnsi="GHEA Grapalat"/>
          <w:i w:val="0"/>
          <w:sz w:val="24"/>
          <w:szCs w:val="24"/>
          <w:lang w:val="hy-AM"/>
        </w:rPr>
      </w:pPr>
      <w:r w:rsidRPr="000A187D">
        <w:rPr>
          <w:rFonts w:ascii="GHEA Grapalat" w:hAnsi="GHEA Grapalat"/>
          <w:i w:val="0"/>
          <w:sz w:val="24"/>
          <w:szCs w:val="24"/>
        </w:rPr>
        <w:t xml:space="preserve">Настоящий текст объявления утвержден Решением Оценочной Комиссии от </w:t>
      </w:r>
    </w:p>
    <w:p w14:paraId="74343626" w14:textId="1B370736" w:rsidR="00FC7149" w:rsidRPr="000A187D" w:rsidRDefault="00FC7149" w:rsidP="00FC7149">
      <w:pPr>
        <w:pStyle w:val="BodyTextIndent"/>
        <w:widowControl w:val="0"/>
        <w:spacing w:after="160" w:line="240" w:lineRule="auto"/>
        <w:ind w:firstLine="0"/>
        <w:jc w:val="center"/>
        <w:rPr>
          <w:rFonts w:ascii="GHEA Grapalat" w:hAnsi="GHEA Grapalat"/>
          <w:i w:val="0"/>
          <w:sz w:val="24"/>
          <w:szCs w:val="24"/>
        </w:rPr>
      </w:pPr>
      <w:r w:rsidRPr="0020136C">
        <w:rPr>
          <w:rFonts w:ascii="GHEA Grapalat" w:hAnsi="GHEA Grapalat"/>
          <w:i w:val="0"/>
          <w:sz w:val="24"/>
          <w:szCs w:val="24"/>
          <w:highlight w:val="yellow"/>
        </w:rPr>
        <w:t>1</w:t>
      </w:r>
      <w:r w:rsidR="00EE5207">
        <w:rPr>
          <w:rFonts w:ascii="GHEA Grapalat" w:hAnsi="GHEA Grapalat"/>
          <w:i w:val="0"/>
          <w:sz w:val="24"/>
          <w:szCs w:val="24"/>
          <w:highlight w:val="yellow"/>
          <w:lang w:val="hy-AM"/>
        </w:rPr>
        <w:t>0</w:t>
      </w:r>
      <w:r w:rsidRPr="0020136C">
        <w:rPr>
          <w:rFonts w:ascii="GHEA Grapalat" w:hAnsi="GHEA Grapalat"/>
          <w:i w:val="0"/>
          <w:sz w:val="24"/>
          <w:szCs w:val="24"/>
          <w:highlight w:val="yellow"/>
        </w:rPr>
        <w:t>" "</w:t>
      </w:r>
      <w:r w:rsidRPr="0020136C">
        <w:rPr>
          <w:rFonts w:ascii="GHEA Grapalat" w:hAnsi="GHEA Grapalat"/>
          <w:highlight w:val="yellow"/>
        </w:rPr>
        <w:t>0</w:t>
      </w:r>
      <w:r w:rsidR="00EE5207">
        <w:rPr>
          <w:rFonts w:ascii="GHEA Grapalat" w:hAnsi="GHEA Grapalat"/>
          <w:highlight w:val="yellow"/>
          <w:lang w:val="hy-AM"/>
        </w:rPr>
        <w:t>9</w:t>
      </w:r>
      <w:r w:rsidRPr="0020136C">
        <w:rPr>
          <w:rFonts w:ascii="GHEA Grapalat" w:hAnsi="GHEA Grapalat"/>
          <w:i w:val="0"/>
          <w:sz w:val="24"/>
          <w:szCs w:val="24"/>
          <w:highlight w:val="yellow"/>
        </w:rPr>
        <w:t>"</w:t>
      </w:r>
      <w:r w:rsidRPr="000A187D">
        <w:rPr>
          <w:rFonts w:ascii="GHEA Grapalat" w:hAnsi="GHEA Grapalat"/>
          <w:i w:val="0"/>
          <w:sz w:val="24"/>
          <w:szCs w:val="24"/>
        </w:rPr>
        <w:t xml:space="preserve"> 20</w:t>
      </w:r>
      <w:r w:rsidRPr="000A187D">
        <w:rPr>
          <w:rFonts w:ascii="GHEA Grapalat" w:hAnsi="GHEA Grapalat"/>
          <w:i w:val="0"/>
          <w:sz w:val="24"/>
          <w:szCs w:val="24"/>
          <w:lang w:val="hy-AM"/>
        </w:rPr>
        <w:t>2</w:t>
      </w:r>
      <w:r>
        <w:rPr>
          <w:rFonts w:ascii="GHEA Grapalat" w:hAnsi="GHEA Grapalat"/>
          <w:i w:val="0"/>
          <w:sz w:val="24"/>
          <w:szCs w:val="24"/>
          <w:lang w:val="hy-AM"/>
        </w:rPr>
        <w:t>5</w:t>
      </w:r>
      <w:r w:rsidRPr="000A187D">
        <w:rPr>
          <w:rFonts w:ascii="GHEA Grapalat" w:hAnsi="GHEA Grapalat"/>
          <w:i w:val="0"/>
          <w:sz w:val="24"/>
          <w:szCs w:val="24"/>
        </w:rPr>
        <w:t xml:space="preserve"> года "</w:t>
      </w:r>
      <w:r w:rsidRPr="000A187D">
        <w:rPr>
          <w:rFonts w:ascii="GHEA Grapalat" w:hAnsi="GHEA Grapalat"/>
          <w:i w:val="0"/>
          <w:sz w:val="24"/>
          <w:szCs w:val="24"/>
          <w:lang w:val="hy-AM"/>
        </w:rPr>
        <w:t>1</w:t>
      </w:r>
      <w:r w:rsidRPr="000A187D">
        <w:rPr>
          <w:rFonts w:ascii="GHEA Grapalat" w:hAnsi="GHEA Grapalat"/>
          <w:i w:val="0"/>
          <w:sz w:val="24"/>
          <w:szCs w:val="24"/>
        </w:rPr>
        <w:t xml:space="preserve">" </w:t>
      </w:r>
    </w:p>
    <w:p w14:paraId="120E52A2" w14:textId="7929277A" w:rsidR="00FC7149" w:rsidRPr="000A187D" w:rsidRDefault="00FC7149" w:rsidP="00FC7149">
      <w:pPr>
        <w:pStyle w:val="BodyTextIndent"/>
        <w:widowControl w:val="0"/>
        <w:spacing w:after="160" w:line="240" w:lineRule="auto"/>
        <w:ind w:firstLine="0"/>
        <w:jc w:val="center"/>
        <w:rPr>
          <w:rFonts w:ascii="GHEA Grapalat" w:hAnsi="GHEA Grapalat"/>
          <w:i w:val="0"/>
          <w:sz w:val="24"/>
          <w:szCs w:val="24"/>
        </w:rPr>
      </w:pPr>
      <w:r w:rsidRPr="000A187D">
        <w:rPr>
          <w:rFonts w:ascii="GHEA Grapalat" w:hAnsi="GHEA Grapalat"/>
          <w:i w:val="0"/>
          <w:sz w:val="24"/>
          <w:szCs w:val="24"/>
        </w:rPr>
        <w:t xml:space="preserve">Код процедуры </w:t>
      </w:r>
      <w:r w:rsidRPr="00C518D7">
        <w:rPr>
          <w:rFonts w:ascii="Sylfaen" w:hAnsi="Sylfaen" w:cs="Sylfaen"/>
          <w:i w:val="0"/>
          <w:lang w:val="hy-AM"/>
        </w:rPr>
        <w:t>ՀՀ</w:t>
      </w:r>
      <w:r w:rsidRPr="00C518D7">
        <w:rPr>
          <w:rFonts w:ascii="Sylfaen" w:hAnsi="Sylfaen"/>
          <w:i w:val="0"/>
          <w:lang w:val="hy-AM"/>
        </w:rPr>
        <w:t xml:space="preserve"> </w:t>
      </w:r>
      <w:r>
        <w:rPr>
          <w:rFonts w:ascii="Sylfaen" w:hAnsi="Sylfaen" w:cs="Sylfaen"/>
          <w:i w:val="0"/>
          <w:lang w:val="hy-AM"/>
        </w:rPr>
        <w:t>ԳԱԱՄԻ-ԳՀԱՇ</w:t>
      </w:r>
      <w:r w:rsidRPr="00C518D7">
        <w:rPr>
          <w:rFonts w:ascii="Sylfaen" w:hAnsi="Sylfaen" w:cs="Sylfaen"/>
          <w:i w:val="0"/>
          <w:lang w:val="af-ZA"/>
        </w:rPr>
        <w:t>ՁԲ</w:t>
      </w:r>
      <w:r w:rsidRPr="00C518D7">
        <w:rPr>
          <w:rFonts w:ascii="Sylfaen" w:hAnsi="Sylfaen"/>
          <w:i w:val="0"/>
          <w:u w:val="single"/>
          <w:lang w:val="af-ZA"/>
        </w:rPr>
        <w:t xml:space="preserve"> </w:t>
      </w:r>
      <w:r w:rsidRPr="00C518D7">
        <w:rPr>
          <w:rFonts w:ascii="Sylfaen" w:hAnsi="Sylfaen"/>
          <w:i w:val="0"/>
          <w:u w:val="single"/>
          <w:lang w:val="hy-AM"/>
        </w:rPr>
        <w:t xml:space="preserve"> 25/</w:t>
      </w:r>
      <w:r w:rsidR="00EE5207">
        <w:rPr>
          <w:rFonts w:ascii="Sylfaen" w:hAnsi="Sylfaen"/>
          <w:i w:val="0"/>
          <w:u w:val="single"/>
          <w:lang w:val="hy-AM"/>
        </w:rPr>
        <w:t>21</w:t>
      </w:r>
      <w:r w:rsidRPr="00C518D7">
        <w:rPr>
          <w:rFonts w:ascii="Sylfaen" w:hAnsi="Sylfaen"/>
          <w:i w:val="0"/>
          <w:u w:val="single"/>
          <w:lang w:val="af-ZA"/>
        </w:rPr>
        <w:t xml:space="preserve">       </w:t>
      </w:r>
    </w:p>
    <w:p w14:paraId="4A84CA06" w14:textId="77777777" w:rsidR="00FC7149" w:rsidRPr="00FC7149" w:rsidRDefault="00FC7149" w:rsidP="00FC7149">
      <w:pPr>
        <w:pStyle w:val="HTMLPreformatted"/>
        <w:shd w:val="clear" w:color="auto" w:fill="F8F9FA"/>
        <w:rPr>
          <w:rFonts w:ascii="GHEA Grapalat" w:hAnsi="GHEA Grapalat"/>
          <w:color w:val="1F1F1F"/>
          <w:sz w:val="22"/>
          <w:szCs w:val="22"/>
          <w:lang w:val="ru-RU"/>
        </w:rPr>
      </w:pPr>
      <w:r w:rsidRPr="00FC7149">
        <w:rPr>
          <w:rStyle w:val="y2iqfc"/>
          <w:rFonts w:ascii="GHEA Grapalat" w:hAnsi="GHEA Grapalat"/>
          <w:color w:val="202124"/>
          <w:sz w:val="22"/>
          <w:szCs w:val="22"/>
          <w:lang w:val="ru-RU"/>
        </w:rPr>
        <w:t xml:space="preserve">     Заказчиком является «Институт математики Национальной академии наук Республики Армения</w:t>
      </w:r>
      <w:r w:rsidRPr="00994B26">
        <w:rPr>
          <w:rStyle w:val="y2iqfc"/>
          <w:rFonts w:ascii="GHEA Grapalat" w:hAnsi="GHEA Grapalat"/>
          <w:color w:val="202124"/>
          <w:sz w:val="22"/>
          <w:szCs w:val="22"/>
          <w:lang w:val="hy-AM"/>
        </w:rPr>
        <w:t xml:space="preserve"> </w:t>
      </w:r>
      <w:r w:rsidRPr="00FC7149">
        <w:rPr>
          <w:rStyle w:val="y2iqfc"/>
          <w:rFonts w:ascii="GHEA Grapalat" w:hAnsi="GHEA Grapalat"/>
          <w:color w:val="202124"/>
          <w:sz w:val="22"/>
          <w:szCs w:val="22"/>
          <w:lang w:val="ru-RU"/>
        </w:rPr>
        <w:t>», которая расположена по адресу улица  Баграмяна 24/5, Ереван, РА.объявляет запрос котировок, который проводится в один тур.</w:t>
      </w:r>
      <w:r w:rsidRPr="00994B26">
        <w:rPr>
          <w:rStyle w:val="Heading7Char"/>
          <w:rFonts w:ascii="GHEA Grapalat" w:hAnsi="GHEA Grapalat"/>
          <w:color w:val="1F1F1F"/>
          <w:sz w:val="22"/>
          <w:szCs w:val="22"/>
        </w:rPr>
        <w:t xml:space="preserve"> </w:t>
      </w:r>
      <w:r w:rsidRPr="00FC7149">
        <w:rPr>
          <w:rStyle w:val="y2iqfc"/>
          <w:rFonts w:ascii="GHEA Grapalat" w:hAnsi="GHEA Grapalat"/>
          <w:color w:val="1F1F1F"/>
          <w:sz w:val="22"/>
          <w:szCs w:val="22"/>
          <w:lang w:val="ru-RU"/>
        </w:rPr>
        <w:t>По результатам данной процедуры отобранному участнику будет предложено заключить договор  по работ по Текущий ремонт здания (далее – договор) в установленном порядке.</w:t>
      </w:r>
    </w:p>
    <w:p w14:paraId="6347125B" w14:textId="77777777" w:rsidR="00FC7149" w:rsidRPr="00FC7149" w:rsidRDefault="00FC7149" w:rsidP="00FC7149">
      <w:pPr>
        <w:pStyle w:val="HTMLPreformatted"/>
        <w:shd w:val="clear" w:color="auto" w:fill="F8F9FA"/>
        <w:rPr>
          <w:rFonts w:ascii="GHEA Grapalat" w:hAnsi="GHEA Grapalat"/>
          <w:i/>
          <w:sz w:val="22"/>
          <w:szCs w:val="22"/>
          <w:lang w:val="ru-RU"/>
        </w:rPr>
      </w:pPr>
      <w:r w:rsidRPr="00FC7149">
        <w:rPr>
          <w:rFonts w:ascii="GHEA Grapalat" w:hAnsi="GHEA Grapalat"/>
          <w:sz w:val="22"/>
          <w:szCs w:val="22"/>
          <w:lang w:val="ru-RU"/>
        </w:rPr>
        <w:t xml:space="preserve"> 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994B26">
        <w:rPr>
          <w:rFonts w:ascii="Calibri" w:hAnsi="Calibri" w:cs="Calibri"/>
          <w:sz w:val="22"/>
          <w:szCs w:val="22"/>
        </w:rPr>
        <w:t> </w:t>
      </w:r>
      <w:r w:rsidRPr="00FC7149">
        <w:rPr>
          <w:rFonts w:ascii="GHEA Grapalat" w:hAnsi="GHEA Grapalat"/>
          <w:sz w:val="22"/>
          <w:szCs w:val="22"/>
          <w:lang w:val="ru-RU"/>
        </w:rPr>
        <w:t>настоящей процедуре.</w:t>
      </w:r>
    </w:p>
    <w:p w14:paraId="38982685" w14:textId="77777777" w:rsidR="00FC7149" w:rsidRPr="00994B26" w:rsidRDefault="00FC7149" w:rsidP="00FC7149">
      <w:pPr>
        <w:pStyle w:val="BodyTextIndent"/>
        <w:widowControl w:val="0"/>
        <w:spacing w:after="160" w:line="240" w:lineRule="auto"/>
        <w:ind w:firstLine="567"/>
        <w:rPr>
          <w:rFonts w:ascii="GHEA Grapalat" w:hAnsi="GHEA Grapalat"/>
          <w:i w:val="0"/>
          <w:sz w:val="22"/>
          <w:szCs w:val="22"/>
        </w:rPr>
      </w:pPr>
      <w:r w:rsidRPr="00994B26">
        <w:rPr>
          <w:rFonts w:ascii="GHEA Grapalat" w:hAnsi="GHEA Grapalat"/>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994B26" w:rsidDel="00052084">
        <w:rPr>
          <w:rFonts w:ascii="GHEA Grapalat" w:hAnsi="GHEA Grapalat"/>
          <w:i w:val="0"/>
          <w:sz w:val="22"/>
          <w:szCs w:val="22"/>
        </w:rPr>
        <w:t xml:space="preserve"> </w:t>
      </w:r>
      <w:r w:rsidRPr="00994B26">
        <w:rPr>
          <w:rFonts w:ascii="GHEA Grapalat" w:hAnsi="GHEA Grapalat"/>
          <w:i w:val="0"/>
          <w:sz w:val="22"/>
          <w:szCs w:val="22"/>
        </w:rPr>
        <w:t>Отобранный участник определяется из числа участников, подавших заявки, оцененные удовлетворительно</w:t>
      </w:r>
      <w:r w:rsidRPr="00994B26">
        <w:rPr>
          <w:rFonts w:ascii="GHEA Grapalat" w:hAnsi="GHEA Grapalat"/>
          <w:i w:val="0"/>
          <w:sz w:val="22"/>
          <w:szCs w:val="22"/>
          <w:lang w:val="hy-AM"/>
        </w:rPr>
        <w:t xml:space="preserve"> </w:t>
      </w:r>
      <w:r w:rsidRPr="00994B26">
        <w:rPr>
          <w:rFonts w:ascii="GHEA Grapalat" w:hAnsi="GHEA Grapalat"/>
          <w:i w:val="0"/>
          <w:sz w:val="22"/>
          <w:szCs w:val="22"/>
        </w:rPr>
        <w:t>по неценовым условиям, по принципу предпочтения, отдаваемого участнику, представившему минимальное ценовое предложение.</w:t>
      </w:r>
    </w:p>
    <w:p w14:paraId="400A80A7" w14:textId="77777777" w:rsidR="00FC7149" w:rsidRPr="00994B26" w:rsidRDefault="00FC7149" w:rsidP="00FC7149">
      <w:pPr>
        <w:pStyle w:val="BodyTextIndent"/>
        <w:widowControl w:val="0"/>
        <w:spacing w:after="160" w:line="240" w:lineRule="auto"/>
        <w:ind w:firstLine="567"/>
        <w:rPr>
          <w:rFonts w:ascii="GHEA Grapalat" w:hAnsi="GHEA Grapalat"/>
          <w:i w:val="0"/>
          <w:sz w:val="22"/>
          <w:szCs w:val="22"/>
        </w:rPr>
      </w:pPr>
      <w:r w:rsidRPr="00994B26">
        <w:rPr>
          <w:rFonts w:ascii="GHEA Grapalat" w:hAnsi="GHEA Grapalat"/>
          <w:i w:val="0"/>
          <w:sz w:val="22"/>
          <w:szCs w:val="22"/>
        </w:rPr>
        <w:t>В отношении настоящей процедуры применяются положения Соглашения Всемирной торговой организации по правительственным закупкам.</w:t>
      </w:r>
      <w:r w:rsidRPr="00994B26">
        <w:rPr>
          <w:rStyle w:val="FootnoteReference"/>
          <w:rFonts w:ascii="GHEA Grapalat" w:hAnsi="GHEA Grapalat"/>
          <w:i w:val="0"/>
          <w:sz w:val="22"/>
          <w:szCs w:val="22"/>
        </w:rPr>
        <w:footnoteReference w:id="1"/>
      </w:r>
    </w:p>
    <w:p w14:paraId="6DF65351" w14:textId="77777777" w:rsidR="00FC7149" w:rsidRPr="00994B26" w:rsidRDefault="00FC7149" w:rsidP="00FC7149">
      <w:pPr>
        <w:pStyle w:val="BodyTextIndent"/>
        <w:widowControl w:val="0"/>
        <w:spacing w:after="160" w:line="240" w:lineRule="auto"/>
        <w:ind w:firstLine="567"/>
        <w:rPr>
          <w:rFonts w:ascii="GHEA Grapalat" w:hAnsi="GHEA Grapalat"/>
          <w:i w:val="0"/>
          <w:spacing w:val="-6"/>
          <w:sz w:val="22"/>
          <w:szCs w:val="22"/>
          <w:lang w:val="hy-AM"/>
        </w:rPr>
      </w:pPr>
      <w:r w:rsidRPr="00994B26">
        <w:rPr>
          <w:rFonts w:ascii="GHEA Grapalat" w:hAnsi="GHEA Grapalat"/>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994B26">
        <w:rPr>
          <w:rFonts w:ascii="Calibri" w:hAnsi="Calibri" w:cs="Calibri"/>
          <w:i w:val="0"/>
          <w:spacing w:val="-6"/>
          <w:sz w:val="22"/>
          <w:szCs w:val="22"/>
          <w:lang w:val="en-US"/>
        </w:rPr>
        <w:t> </w:t>
      </w:r>
      <w:r w:rsidRPr="00994B26">
        <w:rPr>
          <w:rFonts w:ascii="GHEA Grapalat" w:hAnsi="GHEA Grapalat"/>
          <w:i w:val="0"/>
          <w:spacing w:val="-6"/>
          <w:sz w:val="22"/>
          <w:szCs w:val="22"/>
        </w:rPr>
        <w:t xml:space="preserve">электронной форме в течение рабочего дня, следующего за днем получения заявления. </w:t>
      </w:r>
    </w:p>
    <w:p w14:paraId="1DE743AA" w14:textId="77777777" w:rsidR="00FC7149" w:rsidRPr="00994B26" w:rsidRDefault="00FC7149" w:rsidP="00FC7149">
      <w:pPr>
        <w:pStyle w:val="HTMLPreformatted"/>
        <w:shd w:val="clear" w:color="auto" w:fill="F8F9FA"/>
        <w:rPr>
          <w:rStyle w:val="y2iqfc"/>
          <w:rFonts w:ascii="GHEA Grapalat" w:hAnsi="GHEA Grapalat"/>
          <w:color w:val="202124"/>
          <w:sz w:val="22"/>
          <w:szCs w:val="22"/>
          <w:lang w:val="hy-AM"/>
        </w:rPr>
      </w:pPr>
      <w:r w:rsidRPr="00994B26">
        <w:rPr>
          <w:rStyle w:val="y2iqfc"/>
          <w:rFonts w:ascii="GHEA Grapalat" w:hAnsi="GHEA Grapalat"/>
          <w:color w:val="202124"/>
          <w:sz w:val="22"/>
          <w:szCs w:val="22"/>
          <w:lang w:val="hy-AM"/>
        </w:rPr>
        <w:t xml:space="preserve">    </w:t>
      </w:r>
      <w:r w:rsidRPr="00FC7149">
        <w:rPr>
          <w:rStyle w:val="y2iqfc"/>
          <w:rFonts w:ascii="GHEA Grapalat" w:hAnsi="GHEA Grapalat"/>
          <w:color w:val="202124"/>
          <w:sz w:val="22"/>
          <w:szCs w:val="22"/>
          <w:lang w:val="ru-RU"/>
        </w:rPr>
        <w:t>Заявки на участие в данной процедуре необходимо подать в форме документа по адресу Баграмяна 24/5, Ереван, РА</w:t>
      </w:r>
      <w:r>
        <w:rPr>
          <w:rStyle w:val="y2iqfc"/>
          <w:rFonts w:ascii="GHEA Grapalat" w:hAnsi="GHEA Grapalat"/>
          <w:color w:val="202124"/>
          <w:sz w:val="22"/>
          <w:szCs w:val="22"/>
          <w:lang w:val="hy-AM"/>
        </w:rPr>
        <w:t xml:space="preserve"> </w:t>
      </w:r>
      <w:r w:rsidRPr="00FC7149">
        <w:rPr>
          <w:rStyle w:val="y2iqfc"/>
          <w:rFonts w:ascii="GHEA Grapalat" w:hAnsi="GHEA Grapalat"/>
          <w:color w:val="202124"/>
          <w:sz w:val="22"/>
          <w:szCs w:val="22"/>
          <w:lang w:val="ru-RU"/>
        </w:rPr>
        <w:t xml:space="preserve">, до </w:t>
      </w:r>
      <w:r w:rsidRPr="00994B26">
        <w:rPr>
          <w:rStyle w:val="y2iqfc"/>
          <w:rFonts w:ascii="GHEA Grapalat" w:hAnsi="GHEA Grapalat"/>
          <w:color w:val="202124"/>
          <w:sz w:val="22"/>
          <w:szCs w:val="22"/>
          <w:lang w:val="hy-AM"/>
        </w:rPr>
        <w:t>1</w:t>
      </w:r>
      <w:r>
        <w:rPr>
          <w:rStyle w:val="y2iqfc"/>
          <w:rFonts w:ascii="GHEA Grapalat" w:hAnsi="GHEA Grapalat"/>
          <w:color w:val="202124"/>
          <w:sz w:val="22"/>
          <w:szCs w:val="22"/>
          <w:lang w:val="hy-AM"/>
        </w:rPr>
        <w:t>3</w:t>
      </w:r>
      <w:r w:rsidRPr="00994B26">
        <w:rPr>
          <w:rStyle w:val="y2iqfc"/>
          <w:rFonts w:ascii="GHEA Grapalat" w:hAnsi="GHEA Grapalat"/>
          <w:color w:val="202124"/>
          <w:sz w:val="22"/>
          <w:szCs w:val="22"/>
          <w:lang w:val="hy-AM"/>
        </w:rPr>
        <w:t>։</w:t>
      </w:r>
      <w:r>
        <w:rPr>
          <w:rStyle w:val="y2iqfc"/>
          <w:rFonts w:ascii="GHEA Grapalat" w:hAnsi="GHEA Grapalat"/>
          <w:color w:val="202124"/>
          <w:sz w:val="22"/>
          <w:szCs w:val="22"/>
          <w:lang w:val="hy-AM"/>
        </w:rPr>
        <w:t>0</w:t>
      </w:r>
      <w:r w:rsidRPr="00994B26">
        <w:rPr>
          <w:rStyle w:val="y2iqfc"/>
          <w:rFonts w:ascii="GHEA Grapalat" w:hAnsi="GHEA Grapalat"/>
          <w:color w:val="202124"/>
          <w:sz w:val="22"/>
          <w:szCs w:val="22"/>
          <w:lang w:val="hy-AM"/>
        </w:rPr>
        <w:t>0</w:t>
      </w:r>
      <w:r w:rsidRPr="00FC7149">
        <w:rPr>
          <w:rStyle w:val="y2iqfc"/>
          <w:rFonts w:ascii="GHEA Grapalat" w:hAnsi="GHEA Grapalat"/>
          <w:color w:val="202124"/>
          <w:sz w:val="22"/>
          <w:szCs w:val="22"/>
          <w:lang w:val="ru-RU"/>
        </w:rPr>
        <w:t xml:space="preserve"> </w:t>
      </w:r>
      <w:r w:rsidRPr="00994B26">
        <w:rPr>
          <w:rStyle w:val="y2iqfc"/>
          <w:rFonts w:ascii="GHEA Grapalat" w:hAnsi="GHEA Grapalat"/>
          <w:color w:val="202124"/>
          <w:sz w:val="22"/>
          <w:szCs w:val="22"/>
          <w:lang w:val="hy-AM"/>
        </w:rPr>
        <w:t>7</w:t>
      </w:r>
      <w:r w:rsidRPr="00FC7149">
        <w:rPr>
          <w:rStyle w:val="y2iqfc"/>
          <w:rFonts w:ascii="GHEA Grapalat" w:hAnsi="GHEA Grapalat"/>
          <w:color w:val="202124"/>
          <w:sz w:val="22"/>
          <w:szCs w:val="22"/>
          <w:lang w:val="ru-RU"/>
        </w:rPr>
        <w:t xml:space="preserve">-го дня со дня публикации настоящего объявления. Помимо армянского языка, заявки можно подавать </w:t>
      </w:r>
    </w:p>
    <w:p w14:paraId="4C1B8056" w14:textId="77777777" w:rsidR="00FC7149" w:rsidRPr="00FC7149" w:rsidRDefault="00FC7149" w:rsidP="00FC7149">
      <w:pPr>
        <w:pStyle w:val="HTMLPreformatted"/>
        <w:shd w:val="clear" w:color="auto" w:fill="F8F9FA"/>
        <w:rPr>
          <w:rStyle w:val="y2iqfc"/>
          <w:rFonts w:ascii="GHEA Grapalat" w:hAnsi="GHEA Grapalat"/>
          <w:color w:val="202124"/>
          <w:sz w:val="22"/>
          <w:szCs w:val="22"/>
          <w:lang w:val="ru-RU"/>
        </w:rPr>
      </w:pPr>
      <w:r w:rsidRPr="00FC7149">
        <w:rPr>
          <w:rStyle w:val="y2iqfc"/>
          <w:rFonts w:ascii="GHEA Grapalat" w:hAnsi="GHEA Grapalat"/>
          <w:color w:val="202124"/>
          <w:sz w:val="22"/>
          <w:szCs w:val="22"/>
          <w:lang w:val="ru-RU"/>
        </w:rPr>
        <w:t>также на английском или русском языке.</w:t>
      </w:r>
    </w:p>
    <w:p w14:paraId="56174A31" w14:textId="7DA5F835" w:rsidR="00FC7149" w:rsidRPr="00FC7149" w:rsidRDefault="00FC7149" w:rsidP="00FC7149">
      <w:pPr>
        <w:pStyle w:val="HTMLPreformatted"/>
        <w:shd w:val="clear" w:color="auto" w:fill="F8F9FA"/>
        <w:rPr>
          <w:rStyle w:val="y2iqfc"/>
          <w:rFonts w:ascii="inherit" w:hAnsi="inherit"/>
          <w:color w:val="202124"/>
          <w:sz w:val="22"/>
          <w:szCs w:val="22"/>
          <w:lang w:val="ru-RU"/>
        </w:rPr>
      </w:pPr>
      <w:r w:rsidRPr="00FC7149">
        <w:rPr>
          <w:rStyle w:val="y2iqfc"/>
          <w:rFonts w:ascii="GHEA Grapalat" w:hAnsi="GHEA Grapalat"/>
          <w:color w:val="202124"/>
          <w:sz w:val="22"/>
          <w:szCs w:val="22"/>
          <w:lang w:val="ru-RU"/>
        </w:rPr>
        <w:t xml:space="preserve">Вскрытие предложений состоится по адресу Баграмяна 24/5, Ереван, РА, </w:t>
      </w:r>
      <w:r w:rsidRPr="00AF1669">
        <w:rPr>
          <w:rStyle w:val="y2iqfc"/>
          <w:rFonts w:ascii="GHEA Grapalat" w:hAnsi="GHEA Grapalat"/>
          <w:color w:val="202124"/>
          <w:sz w:val="22"/>
          <w:szCs w:val="22"/>
          <w:lang w:val="hy-AM"/>
        </w:rPr>
        <w:t>2</w:t>
      </w:r>
      <w:r w:rsidR="00AF1669" w:rsidRPr="00AF1669">
        <w:rPr>
          <w:rStyle w:val="y2iqfc"/>
          <w:rFonts w:ascii="GHEA Grapalat" w:hAnsi="GHEA Grapalat"/>
          <w:color w:val="202124"/>
          <w:sz w:val="22"/>
          <w:szCs w:val="22"/>
          <w:lang w:val="ru-RU"/>
        </w:rPr>
        <w:t>4</w:t>
      </w:r>
      <w:r w:rsidRPr="00AF1669">
        <w:rPr>
          <w:rStyle w:val="y2iqfc"/>
          <w:rFonts w:ascii="Cambria Math" w:eastAsia="MS Mincho" w:hAnsi="Cambria Math" w:cs="Cambria Math"/>
          <w:color w:val="202124"/>
          <w:sz w:val="22"/>
          <w:szCs w:val="22"/>
          <w:lang w:val="hy-AM"/>
        </w:rPr>
        <w:t>․</w:t>
      </w:r>
      <w:r w:rsidRPr="00AF1669">
        <w:rPr>
          <w:rStyle w:val="y2iqfc"/>
          <w:rFonts w:ascii="GHEA Grapalat" w:hAnsi="GHEA Grapalat"/>
          <w:color w:val="202124"/>
          <w:sz w:val="22"/>
          <w:szCs w:val="22"/>
          <w:lang w:val="ru-RU"/>
        </w:rPr>
        <w:t xml:space="preserve"> </w:t>
      </w:r>
      <w:r w:rsidRPr="00AF1669">
        <w:rPr>
          <w:rStyle w:val="y2iqfc"/>
          <w:rFonts w:ascii="GHEA Grapalat" w:hAnsi="GHEA Grapalat"/>
          <w:color w:val="202124"/>
          <w:sz w:val="22"/>
          <w:szCs w:val="22"/>
          <w:lang w:val="hy-AM"/>
        </w:rPr>
        <w:t>0</w:t>
      </w:r>
      <w:r w:rsidR="000E58D4" w:rsidRPr="00AF1669">
        <w:rPr>
          <w:rStyle w:val="y2iqfc"/>
          <w:rFonts w:ascii="GHEA Grapalat" w:hAnsi="GHEA Grapalat"/>
          <w:color w:val="202124"/>
          <w:sz w:val="22"/>
          <w:szCs w:val="22"/>
          <w:lang w:val="hy-AM"/>
        </w:rPr>
        <w:t>9</w:t>
      </w:r>
      <w:r w:rsidRPr="00AF1669">
        <w:rPr>
          <w:rStyle w:val="y2iqfc"/>
          <w:rFonts w:ascii="Cambria Math" w:eastAsia="MS Mincho" w:hAnsi="Cambria Math" w:cs="Cambria Math"/>
          <w:color w:val="202124"/>
          <w:sz w:val="22"/>
          <w:szCs w:val="22"/>
          <w:lang w:val="hy-AM"/>
        </w:rPr>
        <w:t>․</w:t>
      </w:r>
      <w:r w:rsidRPr="00AF1669">
        <w:rPr>
          <w:rStyle w:val="y2iqfc"/>
          <w:rFonts w:ascii="GHEA Grapalat" w:hAnsi="GHEA Grapalat"/>
          <w:color w:val="202124"/>
          <w:sz w:val="22"/>
          <w:szCs w:val="22"/>
          <w:lang w:val="ru-RU"/>
        </w:rPr>
        <w:t xml:space="preserve"> 2025 года в 1</w:t>
      </w:r>
      <w:r w:rsidRPr="00AF1669">
        <w:rPr>
          <w:rStyle w:val="y2iqfc"/>
          <w:rFonts w:ascii="GHEA Grapalat" w:hAnsi="GHEA Grapalat"/>
          <w:color w:val="202124"/>
          <w:sz w:val="22"/>
          <w:szCs w:val="22"/>
          <w:lang w:val="hy-AM"/>
        </w:rPr>
        <w:t>3</w:t>
      </w:r>
      <w:r w:rsidRPr="00AF1669">
        <w:rPr>
          <w:rStyle w:val="y2iqfc"/>
          <w:rFonts w:ascii="inherit" w:hAnsi="inherit"/>
          <w:color w:val="202124"/>
          <w:sz w:val="22"/>
          <w:szCs w:val="22"/>
          <w:lang w:val="ru-RU"/>
        </w:rPr>
        <w:t>:</w:t>
      </w:r>
      <w:r w:rsidRPr="00AF1669">
        <w:rPr>
          <w:rStyle w:val="y2iqfc"/>
          <w:rFonts w:ascii="inherit" w:hAnsi="inherit"/>
          <w:color w:val="202124"/>
          <w:sz w:val="22"/>
          <w:szCs w:val="22"/>
          <w:lang w:val="hy-AM"/>
        </w:rPr>
        <w:t>0</w:t>
      </w:r>
      <w:r w:rsidRPr="00AF1669">
        <w:rPr>
          <w:rStyle w:val="y2iqfc"/>
          <w:rFonts w:ascii="inherit" w:hAnsi="inherit"/>
          <w:color w:val="202124"/>
          <w:sz w:val="22"/>
          <w:szCs w:val="22"/>
          <w:lang w:val="ru-RU"/>
        </w:rPr>
        <w:t>0.</w:t>
      </w:r>
    </w:p>
    <w:p w14:paraId="568629AB" w14:textId="77777777" w:rsidR="00FC7149" w:rsidRPr="00FC7149" w:rsidRDefault="00FC7149" w:rsidP="00FC7149">
      <w:pPr>
        <w:pStyle w:val="HTMLPreformatted"/>
        <w:shd w:val="clear" w:color="auto" w:fill="F8F9FA"/>
        <w:rPr>
          <w:rFonts w:ascii="inherit" w:hAnsi="inherit"/>
          <w:color w:val="202124"/>
          <w:sz w:val="22"/>
          <w:szCs w:val="22"/>
          <w:lang w:val="ru-RU"/>
        </w:rPr>
      </w:pPr>
      <w:r w:rsidRPr="00FC7149">
        <w:rPr>
          <w:rStyle w:val="y2iqfc"/>
          <w:rFonts w:ascii="inherit" w:hAnsi="inherit"/>
          <w:color w:val="202124"/>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14:paraId="73F9663A" w14:textId="77777777" w:rsidR="00FC7149" w:rsidRPr="000A187D" w:rsidRDefault="00FC7149" w:rsidP="00FC7149">
      <w:pPr>
        <w:rPr>
          <w:rFonts w:ascii="GHEA Grapalat" w:hAnsi="GHEA Grapalat"/>
          <w:i/>
        </w:rPr>
      </w:pPr>
      <w:r w:rsidRPr="000A187D">
        <w:rPr>
          <w:rFonts w:ascii="GHEA Grapalat" w:hAnsi="GHEA Grapalat"/>
          <w:i/>
          <w:sz w:val="22"/>
          <w:szCs w:val="22"/>
        </w:rPr>
        <w:br w:type="page"/>
      </w:r>
    </w:p>
    <w:p w14:paraId="41D3A87F" w14:textId="77777777" w:rsidR="00FC7149" w:rsidRPr="000A187D" w:rsidRDefault="00FC7149" w:rsidP="00FC7149">
      <w:pPr>
        <w:pStyle w:val="BodyTextIndent"/>
        <w:widowControl w:val="0"/>
        <w:spacing w:after="160" w:line="240" w:lineRule="auto"/>
        <w:ind w:firstLine="567"/>
        <w:rPr>
          <w:rFonts w:ascii="GHEA Grapalat" w:hAnsi="GHEA Grapalat"/>
          <w:i w:val="0"/>
          <w:sz w:val="24"/>
          <w:szCs w:val="24"/>
        </w:rPr>
      </w:pPr>
      <w:r w:rsidRPr="000A187D">
        <w:rPr>
          <w:rFonts w:ascii="GHEA Grapalat" w:hAnsi="GHEA Grapalat"/>
          <w:i w:val="0"/>
          <w:sz w:val="24"/>
          <w:szCs w:val="24"/>
        </w:rPr>
        <w:lastRenderedPageBreak/>
        <w:t>Для получения дополнительной информации, связанной с настоящим</w:t>
      </w:r>
      <w:r w:rsidRPr="000A187D">
        <w:rPr>
          <w:rFonts w:ascii="Courier New" w:hAnsi="Courier New" w:cs="Courier New"/>
          <w:i w:val="0"/>
          <w:sz w:val="24"/>
          <w:szCs w:val="24"/>
          <w:lang w:val="en-US"/>
        </w:rPr>
        <w:t> </w:t>
      </w:r>
      <w:r w:rsidRPr="000A187D">
        <w:rPr>
          <w:rFonts w:ascii="GHEA Grapalat" w:hAnsi="GHEA Grapalat"/>
          <w:i w:val="0"/>
          <w:sz w:val="24"/>
          <w:szCs w:val="24"/>
        </w:rPr>
        <w:t xml:space="preserve">объявлением, можете обратиться к секретарю Оценочной комиссии </w:t>
      </w:r>
    </w:p>
    <w:p w14:paraId="6FF3D97D" w14:textId="77777777" w:rsidR="00FC7149" w:rsidRPr="00FC7149" w:rsidRDefault="00FC7149" w:rsidP="00FC7149">
      <w:pPr>
        <w:pStyle w:val="HTMLPreformatted"/>
        <w:shd w:val="clear" w:color="auto" w:fill="F8F9FA"/>
        <w:rPr>
          <w:rStyle w:val="y2iqfc"/>
          <w:rFonts w:ascii="inherit" w:hAnsi="inherit"/>
          <w:color w:val="202124"/>
          <w:sz w:val="24"/>
          <w:szCs w:val="24"/>
          <w:lang w:val="ru-RU"/>
        </w:rPr>
      </w:pPr>
      <w:r w:rsidRPr="00FC7149">
        <w:rPr>
          <w:rStyle w:val="y2iqfc"/>
          <w:rFonts w:ascii="inherit" w:hAnsi="inherit"/>
          <w:color w:val="202124"/>
          <w:sz w:val="24"/>
          <w:szCs w:val="24"/>
          <w:lang w:val="ru-RU"/>
        </w:rPr>
        <w:t xml:space="preserve">                                      Арпине Авшарян</w:t>
      </w:r>
    </w:p>
    <w:p w14:paraId="78EB89F1" w14:textId="77777777" w:rsidR="00FC7149" w:rsidRPr="00FC7149" w:rsidRDefault="00FC7149" w:rsidP="00FC7149">
      <w:pPr>
        <w:pStyle w:val="HTMLPreformatted"/>
        <w:shd w:val="clear" w:color="auto" w:fill="F8F9FA"/>
        <w:rPr>
          <w:rStyle w:val="y2iqfc"/>
          <w:rFonts w:ascii="inherit" w:hAnsi="inherit"/>
          <w:color w:val="202124"/>
          <w:sz w:val="24"/>
          <w:szCs w:val="24"/>
          <w:lang w:val="ru-RU"/>
        </w:rPr>
      </w:pPr>
      <w:r w:rsidRPr="00FC7149">
        <w:rPr>
          <w:rStyle w:val="y2iqfc"/>
          <w:rFonts w:ascii="inherit" w:hAnsi="inherit"/>
          <w:color w:val="202124"/>
          <w:sz w:val="24"/>
          <w:szCs w:val="24"/>
          <w:lang w:val="ru-RU"/>
        </w:rPr>
        <w:t xml:space="preserve">                                      Телефон: </w:t>
      </w:r>
      <w:r>
        <w:rPr>
          <w:rFonts w:ascii="GHEA Grapalat" w:hAnsi="GHEA Grapalat"/>
          <w:i/>
          <w:lang w:val="hy-AM"/>
        </w:rPr>
        <w:t>077882211</w:t>
      </w:r>
    </w:p>
    <w:p w14:paraId="7F17D45D" w14:textId="77777777" w:rsidR="00FC7149" w:rsidRPr="00FC7149" w:rsidRDefault="00FC7149" w:rsidP="00FC7149">
      <w:pPr>
        <w:pStyle w:val="HTMLPreformatted"/>
        <w:shd w:val="clear" w:color="auto" w:fill="F8F9FA"/>
        <w:rPr>
          <w:rFonts w:ascii="inherit" w:hAnsi="inherit"/>
          <w:color w:val="202124"/>
          <w:sz w:val="24"/>
          <w:szCs w:val="24"/>
          <w:lang w:val="ru-RU"/>
        </w:rPr>
      </w:pPr>
      <w:r w:rsidRPr="00FC7149">
        <w:rPr>
          <w:rStyle w:val="y2iqfc"/>
          <w:rFonts w:ascii="inherit" w:hAnsi="inherit"/>
          <w:color w:val="202124"/>
          <w:sz w:val="24"/>
          <w:szCs w:val="24"/>
          <w:lang w:val="ru-RU"/>
        </w:rPr>
        <w:t xml:space="preserve">                                       Электронная почта Электронная почта: </w:t>
      </w:r>
      <w:r w:rsidRPr="00304EAD">
        <w:rPr>
          <w:rFonts w:ascii="GHEA Grapalat" w:hAnsi="GHEA Grapalat"/>
          <w:lang w:val="af-ZA"/>
        </w:rPr>
        <w:t>avsharyan.arpine18@mail.ru</w:t>
      </w:r>
      <w:r w:rsidRPr="00FC7149">
        <w:rPr>
          <w:rStyle w:val="y2iqfc"/>
          <w:rFonts w:ascii="inherit" w:hAnsi="inherit"/>
          <w:color w:val="202124"/>
          <w:sz w:val="24"/>
          <w:szCs w:val="24"/>
          <w:lang w:val="ru-RU"/>
        </w:rPr>
        <w:t>.</w:t>
      </w:r>
    </w:p>
    <w:p w14:paraId="7E92155E" w14:textId="77777777" w:rsidR="00FC7149" w:rsidRDefault="00FC7149" w:rsidP="00FC7149">
      <w:pPr>
        <w:pStyle w:val="BodyText"/>
        <w:widowControl w:val="0"/>
        <w:spacing w:after="160"/>
        <w:ind w:firstLine="567"/>
        <w:jc w:val="right"/>
        <w:rPr>
          <w:rStyle w:val="y2iqfc"/>
          <w:rFonts w:ascii="GHEA Grapalat" w:hAnsi="GHEA Grapalat"/>
          <w:color w:val="202124"/>
          <w:sz w:val="22"/>
          <w:szCs w:val="22"/>
          <w:lang w:val="hy-AM"/>
        </w:rPr>
      </w:pPr>
      <w:r w:rsidRPr="000A187D">
        <w:rPr>
          <w:rFonts w:ascii="GHEA Grapalat" w:hAnsi="GHEA Grapalat"/>
        </w:rPr>
        <w:t xml:space="preserve"> Заказчик </w:t>
      </w:r>
      <w:r w:rsidRPr="00994B26">
        <w:rPr>
          <w:rStyle w:val="y2iqfc"/>
          <w:rFonts w:ascii="GHEA Grapalat" w:hAnsi="GHEA Grapalat"/>
          <w:color w:val="202124"/>
          <w:sz w:val="22"/>
          <w:szCs w:val="22"/>
        </w:rPr>
        <w:t>«Институт математики Национальной академии наук Республики Армения</w:t>
      </w:r>
      <w:r w:rsidRPr="00994B26">
        <w:rPr>
          <w:rStyle w:val="y2iqfc"/>
          <w:rFonts w:ascii="GHEA Grapalat" w:hAnsi="GHEA Grapalat"/>
          <w:color w:val="202124"/>
          <w:sz w:val="22"/>
          <w:szCs w:val="22"/>
          <w:lang w:val="hy-AM"/>
        </w:rPr>
        <w:t xml:space="preserve"> </w:t>
      </w:r>
      <w:r>
        <w:rPr>
          <w:rStyle w:val="y2iqfc"/>
          <w:rFonts w:ascii="GHEA Grapalat" w:hAnsi="GHEA Grapalat"/>
          <w:color w:val="202124"/>
          <w:sz w:val="22"/>
          <w:szCs w:val="22"/>
          <w:lang w:val="hy-AM"/>
        </w:rPr>
        <w:br/>
      </w:r>
    </w:p>
    <w:p w14:paraId="5F8DFC40" w14:textId="77777777" w:rsidR="00FC7149" w:rsidRDefault="00FC7149">
      <w:pPr>
        <w:rPr>
          <w:rStyle w:val="y2iqfc"/>
          <w:rFonts w:ascii="GHEA Grapalat" w:hAnsi="GHEA Grapalat"/>
          <w:color w:val="202124"/>
          <w:sz w:val="22"/>
          <w:szCs w:val="22"/>
          <w:lang w:val="hy-AM"/>
        </w:rPr>
      </w:pPr>
      <w:r>
        <w:rPr>
          <w:rStyle w:val="y2iqfc"/>
          <w:rFonts w:ascii="GHEA Grapalat" w:hAnsi="GHEA Grapalat"/>
          <w:color w:val="202124"/>
          <w:sz w:val="22"/>
          <w:szCs w:val="22"/>
          <w:lang w:val="hy-AM"/>
        </w:rPr>
        <w:br w:type="page"/>
      </w:r>
    </w:p>
    <w:p w14:paraId="5378F8CE" w14:textId="454ABEFE" w:rsidR="00096865" w:rsidRPr="009044F1" w:rsidRDefault="00096865" w:rsidP="00FC7149">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14:paraId="62EDCB0E" w14:textId="2889843D" w:rsidR="00096865" w:rsidRPr="009044F1" w:rsidRDefault="005D7731" w:rsidP="00B46D58">
      <w:pPr>
        <w:pStyle w:val="BodyText"/>
        <w:widowControl w:val="0"/>
        <w:spacing w:after="160"/>
        <w:ind w:firstLine="567"/>
        <w:jc w:val="right"/>
        <w:rPr>
          <w:rFonts w:ascii="GHEA Grapalat" w:hAnsi="GHEA Grapalat"/>
          <w:i/>
        </w:rPr>
      </w:pPr>
      <w:r w:rsidRPr="009044F1">
        <w:rPr>
          <w:rFonts w:ascii="GHEA Grapalat" w:hAnsi="GHEA Grapalat"/>
        </w:rPr>
        <w:t xml:space="preserve">Решением Оценочной комиссии </w:t>
      </w:r>
      <w:r w:rsidR="007E7FC6" w:rsidRPr="00FC7149">
        <w:rPr>
          <w:rStyle w:val="y2iqfc"/>
          <w:rFonts w:ascii="GHEA Grapalat" w:hAnsi="GHEA Grapalat"/>
          <w:color w:val="202124"/>
          <w:sz w:val="22"/>
          <w:szCs w:val="22"/>
        </w:rPr>
        <w:t>запрос котировок</w:t>
      </w:r>
      <w:r w:rsidR="001B32D9" w:rsidRPr="001B32D9">
        <w:rPr>
          <w:rFonts w:ascii="GHEA Grapalat" w:hAnsi="GHEA Grapalat" w:cs="Sylfaen"/>
          <w:i/>
        </w:rPr>
        <w:br/>
      </w:r>
      <w:r w:rsidR="00096865" w:rsidRPr="009044F1">
        <w:rPr>
          <w:rFonts w:ascii="GHEA Grapalat" w:hAnsi="GHEA Grapalat"/>
          <w:i/>
        </w:rPr>
        <w:t xml:space="preserve">под кодом </w:t>
      </w:r>
      <w:r w:rsidR="00FC7149" w:rsidRPr="00C518D7">
        <w:rPr>
          <w:rFonts w:ascii="Sylfaen" w:hAnsi="Sylfaen" w:cs="Sylfaen"/>
          <w:lang w:val="hy-AM"/>
        </w:rPr>
        <w:t>ՀՀ</w:t>
      </w:r>
      <w:r w:rsidR="00FC7149" w:rsidRPr="00C518D7">
        <w:rPr>
          <w:rFonts w:ascii="Sylfaen" w:hAnsi="Sylfaen"/>
          <w:lang w:val="hy-AM"/>
        </w:rPr>
        <w:t xml:space="preserve"> </w:t>
      </w:r>
      <w:r w:rsidR="00FC7149">
        <w:rPr>
          <w:rFonts w:ascii="Sylfaen" w:hAnsi="Sylfaen" w:cs="Sylfaen"/>
          <w:i/>
          <w:lang w:val="hy-AM"/>
        </w:rPr>
        <w:t>ԳԱԱՄԻ-</w:t>
      </w:r>
      <w:r w:rsidR="00FC7149">
        <w:rPr>
          <w:rFonts w:ascii="Sylfaen" w:hAnsi="Sylfaen" w:cs="Sylfaen"/>
          <w:lang w:val="hy-AM"/>
        </w:rPr>
        <w:t>ԳՀ</w:t>
      </w:r>
      <w:r w:rsidR="00FC7149">
        <w:rPr>
          <w:rFonts w:ascii="Sylfaen" w:hAnsi="Sylfaen" w:cs="Sylfaen"/>
          <w:i/>
          <w:lang w:val="hy-AM"/>
        </w:rPr>
        <w:t>ԱՇ</w:t>
      </w:r>
      <w:r w:rsidR="00FC7149" w:rsidRPr="00C518D7">
        <w:rPr>
          <w:rFonts w:ascii="Sylfaen" w:hAnsi="Sylfaen" w:cs="Sylfaen"/>
          <w:lang w:val="af-ZA"/>
        </w:rPr>
        <w:t>ՁԲ</w:t>
      </w:r>
      <w:r w:rsidR="00FC7149" w:rsidRPr="00C518D7">
        <w:rPr>
          <w:rFonts w:ascii="Sylfaen" w:hAnsi="Sylfaen"/>
          <w:u w:val="single"/>
          <w:lang w:val="af-ZA"/>
        </w:rPr>
        <w:t xml:space="preserve"> </w:t>
      </w:r>
      <w:r w:rsidR="00FC7149" w:rsidRPr="00C518D7">
        <w:rPr>
          <w:rFonts w:ascii="Sylfaen" w:hAnsi="Sylfaen"/>
          <w:u w:val="single"/>
          <w:lang w:val="hy-AM"/>
        </w:rPr>
        <w:t xml:space="preserve"> 25/</w:t>
      </w:r>
      <w:r w:rsidR="00BD00A3">
        <w:rPr>
          <w:rFonts w:ascii="Sylfaen" w:hAnsi="Sylfaen"/>
          <w:i/>
          <w:u w:val="single"/>
          <w:lang w:val="hy-AM"/>
        </w:rPr>
        <w:t>21</w:t>
      </w:r>
      <w:r w:rsidR="001B32D9" w:rsidRPr="001B32D9">
        <w:rPr>
          <w:rFonts w:ascii="GHEA Grapalat" w:hAnsi="GHEA Grapalat" w:cs="Times Armenian"/>
          <w:i/>
        </w:rPr>
        <w:br/>
      </w:r>
      <w:r w:rsidR="00A46F92" w:rsidRPr="0020136C">
        <w:rPr>
          <w:rFonts w:ascii="GHEA Grapalat" w:hAnsi="GHEA Grapalat"/>
          <w:i/>
          <w:highlight w:val="yellow"/>
        </w:rPr>
        <w:t xml:space="preserve">№ </w:t>
      </w:r>
      <w:r w:rsidR="00096865" w:rsidRPr="0020136C">
        <w:rPr>
          <w:rFonts w:ascii="GHEA Grapalat" w:hAnsi="GHEA Grapalat"/>
          <w:i/>
          <w:highlight w:val="yellow"/>
        </w:rPr>
        <w:t>_</w:t>
      </w:r>
      <w:r w:rsidR="00FC7149" w:rsidRPr="0020136C">
        <w:rPr>
          <w:rFonts w:ascii="GHEA Grapalat" w:hAnsi="GHEA Grapalat"/>
          <w:i/>
          <w:highlight w:val="yellow"/>
          <w:lang w:val="hy-AM"/>
        </w:rPr>
        <w:t>1</w:t>
      </w:r>
      <w:r w:rsidR="00096865" w:rsidRPr="0020136C">
        <w:rPr>
          <w:rFonts w:ascii="GHEA Grapalat" w:hAnsi="GHEA Grapalat"/>
          <w:i/>
          <w:highlight w:val="yellow"/>
        </w:rPr>
        <w:t xml:space="preserve">_ от </w:t>
      </w:r>
      <w:r w:rsidR="00FC7149" w:rsidRPr="0020136C">
        <w:rPr>
          <w:rFonts w:ascii="GHEA Grapalat" w:hAnsi="GHEA Grapalat"/>
          <w:i/>
          <w:highlight w:val="yellow"/>
          <w:lang w:val="hy-AM"/>
        </w:rPr>
        <w:t>1</w:t>
      </w:r>
      <w:r w:rsidR="00BD00A3">
        <w:rPr>
          <w:rFonts w:ascii="GHEA Grapalat" w:hAnsi="GHEA Grapalat"/>
          <w:i/>
          <w:highlight w:val="yellow"/>
          <w:lang w:val="hy-AM"/>
        </w:rPr>
        <w:t>0</w:t>
      </w:r>
      <w:r w:rsidR="00FC7149" w:rsidRPr="0020136C">
        <w:rPr>
          <w:rFonts w:ascii="Cambria Math" w:hAnsi="Cambria Math"/>
          <w:i/>
          <w:highlight w:val="yellow"/>
          <w:lang w:val="hy-AM"/>
        </w:rPr>
        <w:t>․0</w:t>
      </w:r>
      <w:r w:rsidR="00BD00A3">
        <w:rPr>
          <w:rFonts w:ascii="Cambria Math" w:hAnsi="Cambria Math"/>
          <w:i/>
          <w:highlight w:val="yellow"/>
          <w:lang w:val="hy-AM"/>
        </w:rPr>
        <w:t>9</w:t>
      </w:r>
      <w:r w:rsidR="00FC7149" w:rsidRPr="0020136C">
        <w:rPr>
          <w:rFonts w:ascii="Cambria Math" w:hAnsi="Cambria Math"/>
          <w:i/>
          <w:highlight w:val="yellow"/>
          <w:lang w:val="hy-AM"/>
        </w:rPr>
        <w:t>․2025</w:t>
      </w:r>
      <w:r w:rsidR="009F10E4" w:rsidRPr="0020136C">
        <w:rPr>
          <w:rFonts w:ascii="GHEA Grapalat" w:hAnsi="GHEA Grapalat"/>
          <w:i/>
          <w:highlight w:val="yellow"/>
        </w:rPr>
        <w:t xml:space="preserve"> </w:t>
      </w:r>
      <w:r w:rsidR="00096865" w:rsidRPr="0020136C">
        <w:rPr>
          <w:rFonts w:ascii="GHEA Grapalat" w:hAnsi="GHEA Grapalat"/>
          <w:i/>
          <w:highlight w:val="yellow"/>
        </w:rPr>
        <w:t>г</w:t>
      </w:r>
      <w:r w:rsidR="00096865" w:rsidRPr="009044F1">
        <w:rPr>
          <w:rFonts w:ascii="GHEA Grapalat" w:hAnsi="GHEA Grapalat"/>
          <w:i/>
        </w:rPr>
        <w:t>.</w:t>
      </w:r>
    </w:p>
    <w:p w14:paraId="5793B838" w14:textId="77777777" w:rsidR="00096865" w:rsidRPr="009044F1" w:rsidRDefault="00096865" w:rsidP="00B46D58">
      <w:pPr>
        <w:pStyle w:val="BodyText"/>
        <w:widowControl w:val="0"/>
        <w:spacing w:after="160"/>
        <w:ind w:right="-7" w:firstLine="567"/>
        <w:jc w:val="center"/>
        <w:rPr>
          <w:rFonts w:ascii="GHEA Grapalat" w:hAnsi="GHEA Grapalat"/>
        </w:rPr>
      </w:pPr>
    </w:p>
    <w:p w14:paraId="590F17E8" w14:textId="77777777" w:rsidR="00096865" w:rsidRPr="003A1EBB" w:rsidRDefault="00096865" w:rsidP="00B46D58">
      <w:pPr>
        <w:pStyle w:val="BodyText"/>
        <w:widowControl w:val="0"/>
        <w:spacing w:after="160"/>
        <w:ind w:right="-7" w:firstLine="567"/>
        <w:jc w:val="center"/>
        <w:rPr>
          <w:rFonts w:ascii="GHEA Grapalat" w:hAnsi="GHEA Grapalat"/>
        </w:rPr>
      </w:pPr>
    </w:p>
    <w:p w14:paraId="3314F7C6" w14:textId="77777777" w:rsidR="000763E5" w:rsidRPr="003A1EBB" w:rsidRDefault="000763E5" w:rsidP="00B46D58">
      <w:pPr>
        <w:pStyle w:val="BodyText"/>
        <w:widowControl w:val="0"/>
        <w:spacing w:after="160"/>
        <w:ind w:right="-7" w:firstLine="567"/>
        <w:jc w:val="center"/>
        <w:rPr>
          <w:rFonts w:ascii="GHEA Grapalat" w:hAnsi="GHEA Grapalat"/>
        </w:rPr>
      </w:pPr>
    </w:p>
    <w:p w14:paraId="46722E43" w14:textId="4EB7D318" w:rsidR="00096865" w:rsidRPr="009044F1" w:rsidRDefault="007146EF" w:rsidP="00B46D58">
      <w:pPr>
        <w:pStyle w:val="BodyText"/>
        <w:widowControl w:val="0"/>
        <w:spacing w:after="160"/>
        <w:ind w:right="-7" w:firstLine="567"/>
        <w:jc w:val="center"/>
        <w:rPr>
          <w:rFonts w:ascii="GHEA Grapalat" w:hAnsi="GHEA Grapalat"/>
        </w:rPr>
      </w:pPr>
      <w:r w:rsidRPr="009044F1">
        <w:rPr>
          <w:rFonts w:ascii="GHEA Grapalat" w:hAnsi="GHEA Grapalat"/>
          <w:i/>
        </w:rPr>
        <w:t>"</w:t>
      </w:r>
      <w:r w:rsidRPr="00FC7149">
        <w:rPr>
          <w:rStyle w:val="y2iqfc"/>
          <w:rFonts w:ascii="GHEA Grapalat" w:hAnsi="GHEA Grapalat"/>
          <w:color w:val="202124"/>
          <w:sz w:val="22"/>
          <w:szCs w:val="22"/>
        </w:rPr>
        <w:t>«ИНСТИТУТ МАТЕМАТИКИ НАЦИОНАЛЬНОЙ АКАДЕМИИ НАУК РЕСПУБЛИКИ АРМЕНИЯ</w:t>
      </w:r>
      <w:r w:rsidRPr="00994B26">
        <w:rPr>
          <w:rStyle w:val="y2iqfc"/>
          <w:rFonts w:ascii="GHEA Grapalat" w:hAnsi="GHEA Grapalat"/>
          <w:color w:val="202124"/>
          <w:sz w:val="22"/>
          <w:szCs w:val="22"/>
          <w:lang w:val="hy-AM"/>
        </w:rPr>
        <w:t xml:space="preserve"> </w:t>
      </w:r>
      <w:r w:rsidRPr="009044F1">
        <w:rPr>
          <w:rFonts w:ascii="GHEA Grapalat" w:hAnsi="GHEA Grapalat"/>
          <w:i/>
        </w:rPr>
        <w:t>"</w:t>
      </w:r>
    </w:p>
    <w:p w14:paraId="2565972F" w14:textId="77777777" w:rsidR="00096865" w:rsidRPr="003A1EBB" w:rsidRDefault="00096865" w:rsidP="00B46D58">
      <w:pPr>
        <w:pStyle w:val="BodyText"/>
        <w:widowControl w:val="0"/>
        <w:spacing w:after="160"/>
        <w:ind w:right="-7" w:firstLine="567"/>
        <w:jc w:val="center"/>
        <w:rPr>
          <w:rFonts w:ascii="GHEA Grapalat" w:hAnsi="GHEA Grapalat"/>
        </w:rPr>
      </w:pPr>
    </w:p>
    <w:p w14:paraId="4565AD8E" w14:textId="77777777" w:rsidR="000763E5" w:rsidRPr="003A1EBB" w:rsidRDefault="000763E5" w:rsidP="00B46D58">
      <w:pPr>
        <w:pStyle w:val="BodyText"/>
        <w:widowControl w:val="0"/>
        <w:spacing w:after="160"/>
        <w:ind w:right="-7" w:firstLine="567"/>
        <w:jc w:val="center"/>
        <w:rPr>
          <w:rFonts w:ascii="GHEA Grapalat" w:hAnsi="GHEA Grapalat"/>
        </w:rPr>
      </w:pPr>
    </w:p>
    <w:p w14:paraId="68C0055D" w14:textId="77777777" w:rsidR="000763E5" w:rsidRPr="003A1EBB" w:rsidRDefault="000763E5" w:rsidP="00B46D58">
      <w:pPr>
        <w:pStyle w:val="BodyText"/>
        <w:widowControl w:val="0"/>
        <w:spacing w:after="160"/>
        <w:ind w:right="-7" w:firstLine="567"/>
        <w:jc w:val="center"/>
        <w:rPr>
          <w:rFonts w:ascii="GHEA Grapalat" w:hAnsi="GHEA Grapalat"/>
        </w:rPr>
      </w:pPr>
    </w:p>
    <w:p w14:paraId="299AA664" w14:textId="77777777"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14:paraId="2CEE097F" w14:textId="77777777" w:rsidR="00096865" w:rsidRPr="009044F1" w:rsidRDefault="00096865" w:rsidP="00B46D58">
      <w:pPr>
        <w:pStyle w:val="BodyText"/>
        <w:widowControl w:val="0"/>
        <w:spacing w:after="160"/>
        <w:ind w:right="-7" w:firstLine="567"/>
        <w:jc w:val="center"/>
        <w:rPr>
          <w:rFonts w:ascii="GHEA Grapalat" w:hAnsi="GHEA Grapalat" w:cs="Sylfaen"/>
        </w:rPr>
      </w:pPr>
    </w:p>
    <w:p w14:paraId="42EF0555" w14:textId="77777777" w:rsidR="00096865" w:rsidRPr="009044F1" w:rsidRDefault="00096865" w:rsidP="00B46D58">
      <w:pPr>
        <w:pStyle w:val="BodyText"/>
        <w:widowControl w:val="0"/>
        <w:spacing w:after="160"/>
        <w:ind w:right="-7" w:firstLine="567"/>
        <w:jc w:val="center"/>
        <w:rPr>
          <w:rFonts w:ascii="GHEA Grapalat" w:hAnsi="GHEA Grapalat" w:cs="Sylfaen"/>
        </w:rPr>
      </w:pPr>
    </w:p>
    <w:p w14:paraId="66AC708F" w14:textId="28C168C7" w:rsidR="00096865" w:rsidRPr="007E7FC6" w:rsidRDefault="007E7FC6" w:rsidP="007E7FC6">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rPr>
        <w:t xml:space="preserve">НА </w:t>
      </w:r>
      <w:r w:rsidRPr="000A187D">
        <w:rPr>
          <w:rFonts w:ascii="GHEA Grapalat" w:hAnsi="GHEA Grapalat"/>
        </w:rPr>
        <w:t>ЗАПРОС КОТИРОВОК</w:t>
      </w:r>
      <w:r w:rsidRPr="009044F1">
        <w:rPr>
          <w:rFonts w:ascii="GHEA Grapalat" w:hAnsi="GHEA Grapalat"/>
        </w:rPr>
        <w:t>, ОБЪЯВЛЕННЫЙ С ЦЕЛЬЮ ПРИОБРЕТЕНИЯ "</w:t>
      </w:r>
      <w:r w:rsidRPr="007E7FC6">
        <w:rPr>
          <w:rStyle w:val="y2iqfc"/>
          <w:rFonts w:ascii="GHEA Grapalat" w:hAnsi="GHEA Grapalat"/>
          <w:color w:val="1F1F1F"/>
          <w:sz w:val="22"/>
          <w:szCs w:val="22"/>
        </w:rPr>
        <w:t xml:space="preserve"> </w:t>
      </w:r>
      <w:r w:rsidRPr="00FC7149">
        <w:rPr>
          <w:rStyle w:val="y2iqfc"/>
          <w:rFonts w:ascii="GHEA Grapalat" w:hAnsi="GHEA Grapalat"/>
          <w:color w:val="1F1F1F"/>
          <w:sz w:val="22"/>
          <w:szCs w:val="22"/>
        </w:rPr>
        <w:t xml:space="preserve">ТЕКУЩИЙ РЕМОНТ ЗДАНИЯ </w:t>
      </w:r>
      <w:r w:rsidRPr="009044F1">
        <w:rPr>
          <w:rFonts w:ascii="GHEA Grapalat" w:hAnsi="GHEA Grapalat"/>
        </w:rPr>
        <w:t>" ДЛЯ НУЖД "</w:t>
      </w:r>
      <w:r w:rsidRPr="00FC7149">
        <w:rPr>
          <w:rStyle w:val="y2iqfc"/>
          <w:rFonts w:ascii="GHEA Grapalat" w:hAnsi="GHEA Grapalat"/>
          <w:color w:val="202124"/>
          <w:sz w:val="22"/>
          <w:szCs w:val="22"/>
        </w:rPr>
        <w:t>«ИНСТИТУТ МАТЕМАТИКИ НАЦИОНАЛЬНОЙ АКАДЕМИИ НАУК РЕСПУБЛИКИ АРМЕНИЯ</w:t>
      </w:r>
      <w:r w:rsidRPr="00994B26">
        <w:rPr>
          <w:rStyle w:val="y2iqfc"/>
          <w:rFonts w:ascii="GHEA Grapalat" w:hAnsi="GHEA Grapalat"/>
          <w:color w:val="202124"/>
          <w:sz w:val="22"/>
          <w:szCs w:val="22"/>
          <w:lang w:val="hy-AM"/>
        </w:rPr>
        <w:t xml:space="preserve"> </w:t>
      </w:r>
      <w:r w:rsidRPr="009044F1">
        <w:rPr>
          <w:rFonts w:ascii="GHEA Grapalat" w:hAnsi="GHEA Grapalat"/>
        </w:rPr>
        <w:t>"</w:t>
      </w:r>
    </w:p>
    <w:p w14:paraId="00670042" w14:textId="77777777" w:rsidR="00CE0D95" w:rsidRPr="009044F1" w:rsidRDefault="00CE0D95" w:rsidP="00B46D58">
      <w:pPr>
        <w:pStyle w:val="BodyText"/>
        <w:widowControl w:val="0"/>
        <w:spacing w:after="160"/>
        <w:ind w:right="-7" w:firstLine="567"/>
        <w:jc w:val="center"/>
        <w:rPr>
          <w:rFonts w:ascii="GHEA Grapalat" w:hAnsi="GHEA Grapalat"/>
        </w:rPr>
      </w:pPr>
    </w:p>
    <w:p w14:paraId="0A81A372" w14:textId="77777777" w:rsidR="00CE0D95" w:rsidRPr="009044F1" w:rsidRDefault="00CE0D95" w:rsidP="00B46D58">
      <w:pPr>
        <w:pStyle w:val="BodyText"/>
        <w:widowControl w:val="0"/>
        <w:spacing w:after="160"/>
        <w:ind w:right="-7" w:firstLine="567"/>
        <w:jc w:val="center"/>
        <w:rPr>
          <w:rFonts w:ascii="GHEA Grapalat" w:hAnsi="GHEA Grapalat"/>
        </w:rPr>
      </w:pPr>
    </w:p>
    <w:p w14:paraId="2A67FA20" w14:textId="77777777" w:rsidR="000763E5" w:rsidRDefault="000763E5" w:rsidP="00B46D58">
      <w:pPr>
        <w:rPr>
          <w:rFonts w:ascii="GHEA Grapalat" w:hAnsi="GHEA Grapalat"/>
        </w:rPr>
      </w:pPr>
      <w:r>
        <w:rPr>
          <w:rFonts w:ascii="GHEA Grapalat" w:hAnsi="GHEA Grapalat"/>
        </w:rPr>
        <w:br w:type="page"/>
      </w:r>
    </w:p>
    <w:p w14:paraId="71F357D5" w14:textId="77777777"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1F7D7C81" w14:textId="77777777" w:rsidR="00D50690" w:rsidRDefault="00D50690">
      <w:pPr>
        <w:rPr>
          <w:rFonts w:ascii="GHEA Grapalat" w:hAnsi="GHEA Grapalat"/>
          <w:b/>
        </w:rPr>
      </w:pPr>
      <w:r>
        <w:rPr>
          <w:rFonts w:ascii="GHEA Grapalat" w:hAnsi="GHEA Grapalat"/>
          <w:b/>
        </w:rPr>
        <w:br w:type="page"/>
      </w:r>
    </w:p>
    <w:p w14:paraId="2C1E354F" w14:textId="77777777"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14:paraId="1DEFE660" w14:textId="77777777" w:rsidR="00160AE4" w:rsidRPr="009044F1" w:rsidRDefault="00160AE4" w:rsidP="00B46D58">
      <w:pPr>
        <w:widowControl w:val="0"/>
        <w:spacing w:after="160"/>
        <w:ind w:firstLine="567"/>
        <w:jc w:val="center"/>
        <w:rPr>
          <w:rFonts w:ascii="GHEA Grapalat" w:hAnsi="GHEA Grapalat"/>
          <w:i/>
        </w:rPr>
      </w:pPr>
    </w:p>
    <w:p w14:paraId="08C419E9" w14:textId="3F3637BF" w:rsidR="007E7FC6" w:rsidRPr="007E7FC6" w:rsidRDefault="007E7FC6" w:rsidP="007E7FC6">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rPr>
        <w:t>"</w:t>
      </w:r>
      <w:r w:rsidRPr="007E7FC6">
        <w:rPr>
          <w:rStyle w:val="y2iqfc"/>
          <w:rFonts w:ascii="GHEA Grapalat" w:hAnsi="GHEA Grapalat"/>
          <w:color w:val="1F1F1F"/>
          <w:sz w:val="22"/>
          <w:szCs w:val="22"/>
        </w:rPr>
        <w:t xml:space="preserve"> </w:t>
      </w:r>
      <w:r w:rsidRPr="00FC7149">
        <w:rPr>
          <w:rStyle w:val="y2iqfc"/>
          <w:rFonts w:ascii="GHEA Grapalat" w:hAnsi="GHEA Grapalat"/>
          <w:color w:val="1F1F1F"/>
          <w:sz w:val="22"/>
          <w:szCs w:val="22"/>
        </w:rPr>
        <w:t xml:space="preserve">ТЕКУЩИЙ РЕМОНТ ЗДАНИЯ </w:t>
      </w:r>
      <w:r w:rsidRPr="009044F1">
        <w:rPr>
          <w:rFonts w:ascii="GHEA Grapalat" w:hAnsi="GHEA Grapalat"/>
        </w:rPr>
        <w:t>" ДЛЯ НУЖД "</w:t>
      </w:r>
      <w:r w:rsidRPr="00FC7149">
        <w:rPr>
          <w:rStyle w:val="y2iqfc"/>
          <w:rFonts w:ascii="GHEA Grapalat" w:hAnsi="GHEA Grapalat"/>
          <w:color w:val="202124"/>
          <w:sz w:val="22"/>
          <w:szCs w:val="22"/>
        </w:rPr>
        <w:t>«ИНСТИТУТ МАТЕМАТИКИ НАЦИОНАЛЬНОЙ АКАДЕМИИ НАУК РЕСПУБЛИКИ АРМЕНИЯ</w:t>
      </w:r>
      <w:r w:rsidRPr="00994B26">
        <w:rPr>
          <w:rStyle w:val="y2iqfc"/>
          <w:rFonts w:ascii="GHEA Grapalat" w:hAnsi="GHEA Grapalat"/>
          <w:color w:val="202124"/>
          <w:sz w:val="22"/>
          <w:szCs w:val="22"/>
          <w:lang w:val="hy-AM"/>
        </w:rPr>
        <w:t xml:space="preserve"> </w:t>
      </w:r>
      <w:r w:rsidRPr="009044F1">
        <w:rPr>
          <w:rFonts w:ascii="GHEA Grapalat" w:hAnsi="GHEA Grapalat"/>
        </w:rPr>
        <w:t>"</w:t>
      </w:r>
    </w:p>
    <w:p w14:paraId="01E41516" w14:textId="77777777" w:rsidR="00160AE4" w:rsidRPr="003A1EBB" w:rsidRDefault="00160AE4" w:rsidP="00B46D58">
      <w:pPr>
        <w:widowControl w:val="0"/>
        <w:spacing w:after="160"/>
        <w:ind w:firstLine="567"/>
        <w:jc w:val="center"/>
        <w:rPr>
          <w:rFonts w:ascii="GHEA Grapalat" w:hAnsi="GHEA Grapalat"/>
        </w:rPr>
      </w:pPr>
    </w:p>
    <w:p w14:paraId="2609AC62" w14:textId="77CE9376"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7E7FC6" w:rsidRPr="000A187D">
        <w:rPr>
          <w:rFonts w:ascii="GHEA Grapalat" w:hAnsi="GHEA Grapalat"/>
        </w:rPr>
        <w:t>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14:paraId="5C26F8B4" w14:textId="77777777" w:rsidR="00C67E80" w:rsidRPr="009044F1" w:rsidRDefault="00C67E80" w:rsidP="00B46D58">
      <w:pPr>
        <w:widowControl w:val="0"/>
        <w:spacing w:after="160"/>
        <w:jc w:val="center"/>
        <w:rPr>
          <w:rFonts w:ascii="GHEA Grapalat" w:hAnsi="GHEA Grapalat" w:cs="Sylfaen"/>
          <w:b/>
        </w:rPr>
      </w:pPr>
    </w:p>
    <w:p w14:paraId="5E1FFEB6" w14:textId="77777777"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14:paraId="0C7B667C" w14:textId="77777777" w:rsidR="002E069D" w:rsidRPr="008842CE" w:rsidRDefault="002E069D" w:rsidP="00B46D58">
      <w:pPr>
        <w:widowControl w:val="0"/>
        <w:spacing w:after="160"/>
        <w:jc w:val="center"/>
        <w:rPr>
          <w:rFonts w:ascii="GHEA Grapalat" w:hAnsi="GHEA Grapalat"/>
        </w:rPr>
      </w:pPr>
    </w:p>
    <w:p w14:paraId="751758C4"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1BB56079"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1842D2CF"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569E024D" w14:textId="77777777"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06CB192C" w14:textId="77777777"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38914E41"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2D63E418" w14:textId="77777777"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6C322CA1" w14:textId="77777777"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5BE71A5E"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14:paraId="4BEB67FB"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2100EE3D"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3BC05CC6" w14:textId="77777777" w:rsidR="00520F57" w:rsidRDefault="00520F57" w:rsidP="00B46D58">
      <w:pPr>
        <w:widowControl w:val="0"/>
        <w:spacing w:after="160"/>
        <w:jc w:val="center"/>
        <w:rPr>
          <w:rFonts w:ascii="GHEA Grapalat" w:hAnsi="GHEA Grapalat"/>
          <w:b/>
        </w:rPr>
      </w:pPr>
    </w:p>
    <w:p w14:paraId="5DB3DDC3" w14:textId="77777777" w:rsidR="00520F57" w:rsidRDefault="00520F57" w:rsidP="00B46D58">
      <w:pPr>
        <w:widowControl w:val="0"/>
        <w:spacing w:after="160"/>
        <w:jc w:val="center"/>
        <w:rPr>
          <w:rFonts w:ascii="GHEA Grapalat" w:hAnsi="GHEA Grapalat"/>
          <w:b/>
        </w:rPr>
      </w:pPr>
    </w:p>
    <w:p w14:paraId="584F66C4" w14:textId="77777777"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14:paraId="792660BD" w14:textId="77777777" w:rsidR="008842CE" w:rsidRPr="00374F4A" w:rsidRDefault="008842CE" w:rsidP="00B46D58">
      <w:pPr>
        <w:widowControl w:val="0"/>
        <w:spacing w:after="160"/>
        <w:jc w:val="center"/>
        <w:rPr>
          <w:rFonts w:ascii="GHEA Grapalat" w:hAnsi="GHEA Grapalat"/>
          <w:b/>
        </w:rPr>
      </w:pPr>
    </w:p>
    <w:p w14:paraId="505A364F" w14:textId="7709C4AD" w:rsidR="00096865" w:rsidRDefault="007E7FC6"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Pr="00CA590C">
        <w:rPr>
          <w:rFonts w:ascii="GHEA Grapalat" w:hAnsi="GHEA Grapalat"/>
          <w:b/>
        </w:rPr>
        <w:br/>
      </w:r>
      <w:r w:rsidRPr="009044F1">
        <w:rPr>
          <w:rFonts w:ascii="GHEA Grapalat" w:hAnsi="GHEA Grapalat"/>
          <w:b/>
        </w:rPr>
        <w:t xml:space="preserve">НА </w:t>
      </w:r>
      <w:r w:rsidRPr="00FC7149">
        <w:rPr>
          <w:rStyle w:val="y2iqfc"/>
          <w:rFonts w:ascii="GHEA Grapalat" w:hAnsi="GHEA Grapalat"/>
          <w:color w:val="202124"/>
          <w:sz w:val="22"/>
          <w:szCs w:val="22"/>
        </w:rPr>
        <w:t>ЗАПРОС КОТИРОВОК</w:t>
      </w:r>
    </w:p>
    <w:p w14:paraId="2FE25416" w14:textId="77777777" w:rsidR="00520F57" w:rsidRPr="008842CE" w:rsidRDefault="00520F57" w:rsidP="00B46D58">
      <w:pPr>
        <w:widowControl w:val="0"/>
        <w:spacing w:after="160"/>
        <w:jc w:val="center"/>
        <w:rPr>
          <w:rFonts w:ascii="GHEA Grapalat" w:hAnsi="GHEA Grapalat"/>
          <w:b/>
        </w:rPr>
      </w:pPr>
    </w:p>
    <w:p w14:paraId="18C08C3D"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lastRenderedPageBreak/>
        <w:t>1.</w:t>
      </w:r>
      <w:r w:rsidRPr="009044F1">
        <w:rPr>
          <w:rFonts w:ascii="GHEA Grapalat" w:hAnsi="GHEA Grapalat"/>
        </w:rPr>
        <w:tab/>
        <w:t>Общ</w:t>
      </w:r>
      <w:r w:rsidR="00543BAE">
        <w:rPr>
          <w:rFonts w:ascii="GHEA Grapalat" w:hAnsi="GHEA Grapalat"/>
        </w:rPr>
        <w:t>ие положения</w:t>
      </w:r>
    </w:p>
    <w:p w14:paraId="2DD0B523" w14:textId="77777777"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3AC1C34D" w14:textId="77777777"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14:paraId="366E34AB" w14:textId="77777777" w:rsidR="00E17B7F" w:rsidRDefault="00E17B7F">
      <w:pPr>
        <w:rPr>
          <w:rFonts w:ascii="GHEA Grapalat" w:hAnsi="GHEA Grapalat"/>
          <w:spacing w:val="-6"/>
        </w:rPr>
      </w:pPr>
      <w:bookmarkStart w:id="0" w:name="_GoBack"/>
      <w:bookmarkEnd w:id="0"/>
      <w:r>
        <w:rPr>
          <w:rFonts w:ascii="GHEA Grapalat" w:hAnsi="GHEA Grapalat"/>
          <w:spacing w:val="-6"/>
        </w:rPr>
        <w:br w:type="page"/>
      </w:r>
    </w:p>
    <w:p w14:paraId="3CE759D7" w14:textId="15C2C53C"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w:t>
      </w:r>
      <w:r w:rsidR="007E7FC6" w:rsidRPr="00FC7149">
        <w:rPr>
          <w:rStyle w:val="y2iqfc"/>
          <w:rFonts w:ascii="GHEA Grapalat" w:hAnsi="GHEA Grapalat"/>
          <w:color w:val="202124"/>
          <w:sz w:val="22"/>
          <w:szCs w:val="22"/>
        </w:rPr>
        <w:t>запрос котировок</w:t>
      </w:r>
      <w:r w:rsidR="00096865" w:rsidRPr="006D2DF7">
        <w:rPr>
          <w:rFonts w:ascii="GHEA Grapalat" w:hAnsi="GHEA Grapalat"/>
          <w:spacing w:val="-6"/>
        </w:rPr>
        <w:t xml:space="preserve">, проводимом под кодом </w:t>
      </w:r>
      <w:r w:rsidR="00FC7149" w:rsidRPr="00C518D7">
        <w:rPr>
          <w:rFonts w:ascii="Sylfaen" w:hAnsi="Sylfaen" w:cs="Sylfaen"/>
          <w:lang w:val="hy-AM"/>
        </w:rPr>
        <w:t>ՀՀ</w:t>
      </w:r>
      <w:r w:rsidR="00FC7149" w:rsidRPr="00C518D7">
        <w:rPr>
          <w:rFonts w:ascii="Sylfaen" w:hAnsi="Sylfaen"/>
          <w:lang w:val="hy-AM"/>
        </w:rPr>
        <w:t xml:space="preserve"> </w:t>
      </w:r>
      <w:r w:rsidR="00FC7149">
        <w:rPr>
          <w:rFonts w:ascii="Sylfaen" w:hAnsi="Sylfaen" w:cs="Sylfaen"/>
          <w:i/>
          <w:lang w:val="hy-AM"/>
        </w:rPr>
        <w:t>ԳԱԱՄԻ-</w:t>
      </w:r>
      <w:r w:rsidR="00FC7149">
        <w:rPr>
          <w:rFonts w:ascii="Sylfaen" w:hAnsi="Sylfaen" w:cs="Sylfaen"/>
          <w:lang w:val="hy-AM"/>
        </w:rPr>
        <w:t>ԳՀ</w:t>
      </w:r>
      <w:r w:rsidR="00FC7149">
        <w:rPr>
          <w:rFonts w:ascii="Sylfaen" w:hAnsi="Sylfaen" w:cs="Sylfaen"/>
          <w:i/>
          <w:lang w:val="hy-AM"/>
        </w:rPr>
        <w:t>ԱՇ</w:t>
      </w:r>
      <w:r w:rsidR="00FC7149" w:rsidRPr="00C518D7">
        <w:rPr>
          <w:rFonts w:ascii="Sylfaen" w:hAnsi="Sylfaen" w:cs="Sylfaen"/>
          <w:lang w:val="af-ZA"/>
        </w:rPr>
        <w:t>ՁԲ</w:t>
      </w:r>
      <w:r w:rsidR="00FC7149" w:rsidRPr="00C518D7">
        <w:rPr>
          <w:rFonts w:ascii="Sylfaen" w:hAnsi="Sylfaen"/>
          <w:u w:val="single"/>
          <w:lang w:val="af-ZA"/>
        </w:rPr>
        <w:t xml:space="preserve"> </w:t>
      </w:r>
      <w:r w:rsidR="00FC7149" w:rsidRPr="00C518D7">
        <w:rPr>
          <w:rFonts w:ascii="Sylfaen" w:hAnsi="Sylfaen"/>
          <w:u w:val="single"/>
          <w:lang w:val="hy-AM"/>
        </w:rPr>
        <w:t xml:space="preserve"> 25/</w:t>
      </w:r>
      <w:r w:rsidR="00BD00A3">
        <w:rPr>
          <w:rFonts w:ascii="Sylfaen" w:hAnsi="Sylfaen"/>
          <w:i/>
          <w:u w:val="single"/>
          <w:lang w:val="hy-AM"/>
        </w:rPr>
        <w:t>21</w:t>
      </w:r>
      <w:r w:rsidR="00096865" w:rsidRPr="006D2DF7">
        <w:rPr>
          <w:rFonts w:ascii="GHEA Grapalat" w:hAnsi="GHEA Grapalat"/>
          <w:spacing w:val="-6"/>
        </w:rPr>
        <w:t>(далее — процедура).</w:t>
      </w:r>
    </w:p>
    <w:p w14:paraId="126E5F28" w14:textId="77777777"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w:t>
      </w:r>
      <w:r w:rsidR="00730989">
        <w:rPr>
          <w:rFonts w:ascii="GHEA Grapalat" w:hAnsi="GHEA Grapalat"/>
        </w:rPr>
        <w:t xml:space="preserve">ая 2017 года (далее — Порядок) </w:t>
      </w:r>
      <w:r w:rsidRPr="000B2CFA">
        <w:rPr>
          <w:rFonts w:ascii="GHEA Grapalat" w:hAnsi="GHEA Grapalat"/>
        </w:rPr>
        <w:t>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2F45310A" w14:textId="77777777"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0C770642" w14:textId="77777777"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D37B93D" w14:textId="77777777"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"адрес</w:t>
      </w:r>
      <w:r w:rsidR="00A90E28">
        <w:rPr>
          <w:rFonts w:ascii="Courier New" w:hAnsi="Courier New" w:cs="Courier New"/>
          <w:sz w:val="24"/>
          <w:szCs w:val="24"/>
          <w:lang w:val="en-US"/>
        </w:rPr>
        <w:t> </w:t>
      </w:r>
      <w:r w:rsidRPr="009044F1">
        <w:rPr>
          <w:rFonts w:ascii="GHEA Grapalat" w:hAnsi="GHEA Grapalat"/>
          <w:sz w:val="24"/>
          <w:szCs w:val="24"/>
        </w:rPr>
        <w:t>электронной почты".</w:t>
      </w:r>
    </w:p>
    <w:p w14:paraId="6DCA39E4" w14:textId="77777777" w:rsidR="00096865" w:rsidRPr="002E4BC5"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021BCCC7"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7F8BA5F6" w14:textId="0D0A7821"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w:t>
      </w:r>
      <w:r w:rsidR="007146EF" w:rsidRPr="007146EF">
        <w:rPr>
          <w:rStyle w:val="y2iqfc"/>
          <w:rFonts w:ascii="GHEA Grapalat" w:hAnsi="GHEA Grapalat"/>
          <w:color w:val="1F1F1F"/>
          <w:sz w:val="22"/>
          <w:szCs w:val="22"/>
        </w:rPr>
        <w:t xml:space="preserve"> </w:t>
      </w:r>
      <w:r w:rsidR="007146EF" w:rsidRPr="00FC7149">
        <w:rPr>
          <w:rStyle w:val="y2iqfc"/>
          <w:rFonts w:ascii="GHEA Grapalat" w:hAnsi="GHEA Grapalat"/>
          <w:color w:val="1F1F1F"/>
          <w:sz w:val="22"/>
          <w:szCs w:val="22"/>
        </w:rPr>
        <w:t xml:space="preserve">Текущий ремонт здания </w:t>
      </w:r>
      <w:r w:rsidRPr="009044F1">
        <w:rPr>
          <w:rFonts w:ascii="GHEA Grapalat" w:hAnsi="GHEA Grapalat"/>
          <w:i w:val="0"/>
          <w:sz w:val="24"/>
          <w:szCs w:val="24"/>
        </w:rPr>
        <w:t xml:space="preserve">" (далее — также </w:t>
      </w:r>
      <w:r w:rsidR="00EE6232">
        <w:rPr>
          <w:rFonts w:ascii="GHEA Grapalat" w:hAnsi="GHEA Grapalat"/>
          <w:i w:val="0"/>
          <w:sz w:val="24"/>
          <w:szCs w:val="24"/>
        </w:rPr>
        <w:t>работа</w:t>
      </w:r>
      <w:r w:rsidRPr="009044F1">
        <w:rPr>
          <w:rFonts w:ascii="GHEA Grapalat" w:hAnsi="GHEA Grapalat"/>
          <w:i w:val="0"/>
          <w:sz w:val="24"/>
          <w:szCs w:val="24"/>
        </w:rPr>
        <w:t>) для нужд "</w:t>
      </w:r>
      <w:r w:rsidR="007146EF" w:rsidRPr="00FC7149">
        <w:rPr>
          <w:rStyle w:val="y2iqfc"/>
          <w:rFonts w:ascii="GHEA Grapalat" w:hAnsi="GHEA Grapalat"/>
          <w:color w:val="202124"/>
          <w:sz w:val="22"/>
          <w:szCs w:val="22"/>
        </w:rPr>
        <w:t>«Институт математики Национальной академии наук Республики Армения</w:t>
      </w:r>
      <w:r w:rsidR="007146EF" w:rsidRPr="00994B26">
        <w:rPr>
          <w:rStyle w:val="y2iqfc"/>
          <w:rFonts w:ascii="GHEA Grapalat" w:hAnsi="GHEA Grapalat"/>
          <w:color w:val="202124"/>
          <w:sz w:val="22"/>
          <w:szCs w:val="22"/>
          <w:lang w:val="hy-AM"/>
        </w:rPr>
        <w:t xml:space="preserve"> </w:t>
      </w:r>
      <w:r w:rsidR="007146EF" w:rsidRPr="00FC7149">
        <w:rPr>
          <w:rStyle w:val="y2iqfc"/>
          <w:rFonts w:ascii="GHEA Grapalat" w:hAnsi="GHEA Grapalat"/>
          <w:color w:val="202124"/>
          <w:sz w:val="22"/>
          <w:szCs w:val="22"/>
        </w:rPr>
        <w:t>»</w:t>
      </w:r>
      <w:r w:rsidRPr="009044F1">
        <w:rPr>
          <w:rFonts w:ascii="GHEA Grapalat" w:hAnsi="GHEA Grapalat"/>
          <w:i w:val="0"/>
          <w:sz w:val="24"/>
          <w:szCs w:val="24"/>
        </w:rPr>
        <w:t>", которые сгруппированы в лоты "</w:t>
      </w:r>
      <w:r w:rsidR="007146EF">
        <w:rPr>
          <w:rFonts w:ascii="GHEA Grapalat" w:hAnsi="GHEA Grapalat"/>
          <w:i w:val="0"/>
          <w:sz w:val="24"/>
          <w:szCs w:val="24"/>
        </w:rPr>
        <w:t>1</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58"/>
        <w:gridCol w:w="1275"/>
        <w:gridCol w:w="6601"/>
      </w:tblGrid>
      <w:tr w:rsidR="00FC4AC0" w:rsidRPr="009044F1" w14:paraId="37CF2FF9" w14:textId="77777777" w:rsidTr="00FC4AC0">
        <w:trPr>
          <w:jc w:val="center"/>
        </w:trPr>
        <w:tc>
          <w:tcPr>
            <w:tcW w:w="2633" w:type="dxa"/>
            <w:gridSpan w:val="2"/>
            <w:vAlign w:val="center"/>
          </w:tcPr>
          <w:p w14:paraId="2B6ACD00" w14:textId="77777777" w:rsidR="00FC4AC0" w:rsidRPr="009044F1" w:rsidRDefault="00FC4AC0" w:rsidP="00FC4AC0">
            <w:pPr>
              <w:pStyle w:val="BodyTextIndent2"/>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01" w:type="dxa"/>
            <w:vMerge w:val="restart"/>
            <w:vAlign w:val="center"/>
          </w:tcPr>
          <w:p w14:paraId="3B474281" w14:textId="77777777" w:rsidR="00FC4AC0" w:rsidRPr="009044F1" w:rsidRDefault="00FC4AC0"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FC4AC0" w:rsidRPr="009044F1" w14:paraId="5D469071" w14:textId="77777777" w:rsidTr="00FC4AC0">
        <w:trPr>
          <w:jc w:val="center"/>
        </w:trPr>
        <w:tc>
          <w:tcPr>
            <w:tcW w:w="1358" w:type="dxa"/>
            <w:vAlign w:val="center"/>
          </w:tcPr>
          <w:p w14:paraId="22702685" w14:textId="77777777" w:rsidR="00FC4AC0" w:rsidRPr="009044F1" w:rsidRDefault="00FC4AC0"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275" w:type="dxa"/>
            <w:vAlign w:val="center"/>
          </w:tcPr>
          <w:p w14:paraId="43828599" w14:textId="77777777" w:rsidR="00FC4AC0" w:rsidRPr="008850DF" w:rsidRDefault="00FC4AC0" w:rsidP="00B46D58">
            <w:pPr>
              <w:pStyle w:val="BodyTextIndent2"/>
              <w:widowControl w:val="0"/>
              <w:spacing w:after="120" w:line="240" w:lineRule="auto"/>
              <w:ind w:firstLine="0"/>
              <w:jc w:val="center"/>
              <w:rPr>
                <w:rFonts w:ascii="GHEA Grapalat" w:hAnsi="GHEA Grapalat"/>
                <w:b/>
                <w:sz w:val="24"/>
                <w:szCs w:val="24"/>
              </w:rPr>
            </w:pPr>
            <w:r w:rsidRPr="008850DF">
              <w:rPr>
                <w:rFonts w:ascii="GHEA Grapalat" w:hAnsi="GHEA Grapalat"/>
                <w:b/>
                <w:sz w:val="24"/>
                <w:szCs w:val="24"/>
              </w:rPr>
              <w:t>Цена закупки</w:t>
            </w:r>
          </w:p>
        </w:tc>
        <w:tc>
          <w:tcPr>
            <w:tcW w:w="6601" w:type="dxa"/>
            <w:vMerge/>
            <w:vAlign w:val="center"/>
          </w:tcPr>
          <w:p w14:paraId="014C0ACA" w14:textId="77777777" w:rsidR="00FC4AC0" w:rsidRPr="009044F1" w:rsidRDefault="00FC4AC0" w:rsidP="00B46D58">
            <w:pPr>
              <w:pStyle w:val="BodyTextIndent2"/>
              <w:widowControl w:val="0"/>
              <w:spacing w:after="120" w:line="240" w:lineRule="auto"/>
              <w:ind w:firstLine="0"/>
              <w:rPr>
                <w:rFonts w:ascii="GHEA Grapalat" w:hAnsi="GHEA Grapalat"/>
                <w:sz w:val="24"/>
                <w:szCs w:val="24"/>
                <w:u w:val="single"/>
              </w:rPr>
            </w:pPr>
          </w:p>
        </w:tc>
      </w:tr>
      <w:tr w:rsidR="00FC4AC0" w:rsidRPr="009044F1" w14:paraId="678A7928" w14:textId="77777777" w:rsidTr="00FC4AC0">
        <w:trPr>
          <w:jc w:val="center"/>
        </w:trPr>
        <w:tc>
          <w:tcPr>
            <w:tcW w:w="1358" w:type="dxa"/>
            <w:vAlign w:val="center"/>
          </w:tcPr>
          <w:p w14:paraId="77202D91" w14:textId="77777777" w:rsidR="00FC4AC0" w:rsidRPr="009044F1" w:rsidRDefault="00FC4AC0"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275" w:type="dxa"/>
            <w:vAlign w:val="center"/>
          </w:tcPr>
          <w:p w14:paraId="28811C46" w14:textId="3F6AF181" w:rsidR="00FC4AC0" w:rsidRPr="009044F1" w:rsidRDefault="00791528" w:rsidP="00FC4AC0">
            <w:pPr>
              <w:pStyle w:val="BodyTextIndent2"/>
              <w:widowControl w:val="0"/>
              <w:spacing w:after="120" w:line="240" w:lineRule="auto"/>
              <w:ind w:firstLine="0"/>
              <w:jc w:val="center"/>
              <w:rPr>
                <w:rFonts w:ascii="GHEA Grapalat" w:hAnsi="GHEA Grapalat"/>
                <w:sz w:val="24"/>
                <w:szCs w:val="24"/>
              </w:rPr>
            </w:pPr>
            <w:r>
              <w:rPr>
                <w:rFonts w:ascii="Sylfaen" w:hAnsi="Sylfaen"/>
                <w:highlight w:val="yellow"/>
                <w:lang w:val="hy-AM"/>
              </w:rPr>
              <w:t>1</w:t>
            </w:r>
            <w:r w:rsidR="007146EF" w:rsidRPr="00635C43">
              <w:rPr>
                <w:rFonts w:ascii="Sylfaen" w:hAnsi="Sylfaen"/>
                <w:highlight w:val="yellow"/>
                <w:lang w:val="hy-AM"/>
              </w:rPr>
              <w:t>.</w:t>
            </w:r>
            <w:r>
              <w:rPr>
                <w:rFonts w:ascii="Sylfaen" w:hAnsi="Sylfaen"/>
                <w:highlight w:val="yellow"/>
                <w:lang w:val="hy-AM"/>
              </w:rPr>
              <w:t>988</w:t>
            </w:r>
            <w:r w:rsidR="007146EF" w:rsidRPr="00635C43">
              <w:rPr>
                <w:rFonts w:ascii="Sylfaen" w:hAnsi="Sylfaen"/>
                <w:highlight w:val="yellow"/>
                <w:lang w:val="hy-AM"/>
              </w:rPr>
              <w:t>.</w:t>
            </w:r>
            <w:r>
              <w:rPr>
                <w:rFonts w:ascii="Sylfaen" w:hAnsi="Sylfaen"/>
                <w:highlight w:val="yellow"/>
                <w:lang w:val="hy-AM"/>
              </w:rPr>
              <w:t>4</w:t>
            </w:r>
            <w:r w:rsidR="007146EF" w:rsidRPr="00635C43">
              <w:rPr>
                <w:rFonts w:ascii="Sylfaen" w:hAnsi="Sylfaen"/>
                <w:highlight w:val="yellow"/>
                <w:lang w:val="hy-AM"/>
              </w:rPr>
              <w:t>00</w:t>
            </w:r>
          </w:p>
        </w:tc>
        <w:tc>
          <w:tcPr>
            <w:tcW w:w="6601" w:type="dxa"/>
            <w:vAlign w:val="center"/>
          </w:tcPr>
          <w:p w14:paraId="7C2661FF" w14:textId="77777777" w:rsidR="00FC4AC0" w:rsidRPr="009044F1" w:rsidRDefault="00FC4AC0" w:rsidP="00B46D58">
            <w:pPr>
              <w:pStyle w:val="BodyTextIndent2"/>
              <w:widowControl w:val="0"/>
              <w:spacing w:after="120" w:line="240" w:lineRule="auto"/>
              <w:ind w:firstLine="0"/>
              <w:rPr>
                <w:rFonts w:ascii="GHEA Grapalat" w:hAnsi="GHEA Grapalat"/>
                <w:sz w:val="24"/>
                <w:szCs w:val="24"/>
                <w:u w:val="single"/>
                <w:vertAlign w:val="subscript"/>
              </w:rPr>
            </w:pPr>
            <w:r w:rsidRPr="009044F1">
              <w:rPr>
                <w:rFonts w:ascii="GHEA Grapalat" w:hAnsi="GHEA Grapalat"/>
                <w:sz w:val="24"/>
                <w:szCs w:val="24"/>
                <w:u w:val="single"/>
              </w:rPr>
              <w:t>"Наименование лота предмета закупки № 1"</w:t>
            </w:r>
          </w:p>
        </w:tc>
      </w:tr>
    </w:tbl>
    <w:p w14:paraId="4EAFEDE0" w14:textId="77777777"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14:paraId="2A6D86EC" w14:textId="77777777" w:rsidR="00096865" w:rsidRPr="009044F1" w:rsidRDefault="00096865" w:rsidP="00B46D58">
      <w:pPr>
        <w:widowControl w:val="0"/>
        <w:spacing w:after="160"/>
        <w:ind w:firstLine="567"/>
        <w:jc w:val="center"/>
        <w:rPr>
          <w:rFonts w:ascii="GHEA Grapalat" w:hAnsi="GHEA Grapalat" w:cs="Sylfaen"/>
          <w:i/>
        </w:rPr>
      </w:pPr>
    </w:p>
    <w:p w14:paraId="46DDCA99" w14:textId="77777777" w:rsidR="00DE5B97" w:rsidRDefault="00693101" w:rsidP="007F58FE">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7F58FE">
        <w:rPr>
          <w:rFonts w:ascii="GHEA Grapalat" w:hAnsi="GHEA Grapalat"/>
          <w:b/>
        </w:rPr>
        <w:t>ПОРЯДОК ИХ ОЦЕНКИ, УСЛОВИЯ ПРЕДСТАВЛЕНИЯ ОБЕСПЕЧЕНИЯ КВАЛИФИКАЦИИ В СЛУЧАЕ ПРИЗНАНИЯ ОТОБРАННЫМ  УЧАСТНИКОМ</w:t>
      </w:r>
    </w:p>
    <w:p w14:paraId="45B238A2" w14:textId="77777777" w:rsidR="00753E6E" w:rsidRPr="009044F1" w:rsidRDefault="00096865" w:rsidP="007F58FE">
      <w:pPr>
        <w:widowControl w:val="0"/>
        <w:spacing w:after="160"/>
        <w:jc w:val="center"/>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61336BA7"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0CB5C67B"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1357D3">
        <w:rPr>
          <w:rFonts w:ascii="GHEA Grapalat" w:hAnsi="GHEA Grapalat"/>
        </w:rPr>
        <w:t xml:space="preserve">пяти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2737BA" w:rsidRPr="00DF081E">
        <w:rPr>
          <w:rFonts w:ascii="GHEA Grapalat" w:hAnsi="GHEA Grapalat"/>
        </w:rPr>
        <w:t>погашена или отменена</w:t>
      </w:r>
      <w:r w:rsidR="003240F7">
        <w:rPr>
          <w:rFonts w:ascii="GHEA Grapalat" w:hAnsi="GHEA Grapalat"/>
        </w:rPr>
        <w:t>;</w:t>
      </w:r>
    </w:p>
    <w:p w14:paraId="348C03DF" w14:textId="77777777" w:rsidR="00585E01" w:rsidRPr="009044F1" w:rsidRDefault="00753E6E" w:rsidP="00585E01">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585E01">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00585E01" w:rsidRPr="009044F1">
        <w:rPr>
          <w:rFonts w:ascii="GHEA Grapalat" w:hAnsi="GHEA Grapalat"/>
        </w:rPr>
        <w:t>;</w:t>
      </w:r>
    </w:p>
    <w:p w14:paraId="7A7D5BC6"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3636ABFF"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 xml:space="preserve">которые по состоянию на день подачи заявки включены в список </w:t>
      </w:r>
      <w:r w:rsidRPr="009044F1">
        <w:rPr>
          <w:rFonts w:ascii="GHEA Grapalat" w:hAnsi="GHEA Grapalat"/>
        </w:rPr>
        <w:lastRenderedPageBreak/>
        <w:t>участников, не имеющих права на участие в процессе закупок.</w:t>
      </w:r>
    </w:p>
    <w:p w14:paraId="6A713338" w14:textId="77777777"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13C6E687" w14:textId="77777777" w:rsidR="005F5608" w:rsidRPr="006622A4" w:rsidRDefault="005F5608" w:rsidP="005F5608">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14:paraId="50869432" w14:textId="77777777" w:rsidR="005F5608" w:rsidRPr="006622A4" w:rsidRDefault="005F5608" w:rsidP="005F5608">
      <w:pPr>
        <w:pStyle w:val="ListParagraph"/>
        <w:widowControl w:val="0"/>
        <w:numPr>
          <w:ilvl w:val="0"/>
          <w:numId w:val="34"/>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55F0231F" w14:textId="77777777" w:rsidR="005F5608" w:rsidRPr="006622A4" w:rsidRDefault="005F5608" w:rsidP="005F5608">
      <w:pPr>
        <w:pStyle w:val="ListParagraph"/>
        <w:widowControl w:val="0"/>
        <w:numPr>
          <w:ilvl w:val="0"/>
          <w:numId w:val="34"/>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14:paraId="788037BF" w14:textId="77777777" w:rsidR="005F5608" w:rsidRPr="009044F1" w:rsidRDefault="005F5608" w:rsidP="00B46D58">
      <w:pPr>
        <w:widowControl w:val="0"/>
        <w:tabs>
          <w:tab w:val="left" w:pos="1134"/>
        </w:tabs>
        <w:spacing w:after="160"/>
        <w:ind w:firstLine="567"/>
        <w:jc w:val="both"/>
        <w:rPr>
          <w:rFonts w:ascii="GHEA Grapalat" w:hAnsi="GHEA Grapalat" w:cs="Sylfaen"/>
        </w:rPr>
      </w:pPr>
    </w:p>
    <w:p w14:paraId="69E79245"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574057">
        <w:rPr>
          <w:rFonts w:ascii="GHEA Grapalat" w:hAnsi="GHEA Grapalat"/>
        </w:rPr>
        <w:t>2.2.</w:t>
      </w:r>
      <w:r w:rsidR="00E1385B" w:rsidRPr="00574057">
        <w:rPr>
          <w:rFonts w:ascii="GHEA Grapalat" w:hAnsi="GHEA Grapalat"/>
        </w:rPr>
        <w:tab/>
      </w:r>
      <w:r w:rsidRPr="00574057">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EE03E2" w:rsidRPr="00574057">
        <w:rPr>
          <w:rFonts w:ascii="GHEA Grapalat" w:hAnsi="GHEA Grapalat"/>
        </w:rPr>
        <w:t>1</w:t>
      </w:r>
      <w:r w:rsidRPr="00574057">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w:t>
      </w:r>
      <w:r w:rsidRPr="009044F1">
        <w:rPr>
          <w:rFonts w:ascii="GHEA Grapalat" w:hAnsi="GHEA Grapalat"/>
        </w:rPr>
        <w:t xml:space="preserve"> предусмотренных настоящим приглашением.</w:t>
      </w:r>
    </w:p>
    <w:p w14:paraId="73E352E1" w14:textId="77777777" w:rsidR="00A06CFE" w:rsidRPr="00FB71F0" w:rsidRDefault="00BA3554" w:rsidP="00FB71F0">
      <w:pPr>
        <w:widowControl w:val="0"/>
        <w:tabs>
          <w:tab w:val="left" w:pos="1134"/>
        </w:tabs>
        <w:ind w:firstLine="567"/>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A06CFE"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A06CFE">
        <w:rPr>
          <w:rFonts w:ascii="GHEA Grapalat" w:hAnsi="GHEA Grapalat"/>
        </w:rPr>
        <w:t>.</w:t>
      </w:r>
    </w:p>
    <w:p w14:paraId="72EF7E91" w14:textId="77777777"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68D77231" w14:textId="77777777"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2C44A2D6"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6027A7D5"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6C5E8A24"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01E67946"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01C71F04"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4EFD92DA"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70F7A116" w14:textId="77777777"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66EBB0C4"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7AE93F11"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612576A5"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7545815D"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0680BC6F" w14:textId="77777777"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A42CB">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14:paraId="13C99451" w14:textId="77777777" w:rsidR="004272E3" w:rsidRPr="009044F1" w:rsidRDefault="00096865" w:rsidP="004272E3">
      <w:pPr>
        <w:widowControl w:val="0"/>
        <w:tabs>
          <w:tab w:val="left" w:pos="1134"/>
        </w:tabs>
        <w:spacing w:after="160"/>
        <w:ind w:firstLine="567"/>
        <w:jc w:val="both"/>
        <w:rPr>
          <w:rFonts w:ascii="GHEA Grapalat" w:hAnsi="GHEA Grapalat" w:cs="Arial Armenian"/>
        </w:rPr>
      </w:pPr>
      <w:r w:rsidRPr="008C6669">
        <w:rPr>
          <w:rFonts w:ascii="GHEA Grapalat" w:hAnsi="GHEA Grapalat"/>
        </w:rPr>
        <w:t>2.4</w:t>
      </w:r>
      <w:r w:rsidR="00D13662" w:rsidRPr="008C6669">
        <w:rPr>
          <w:rFonts w:ascii="GHEA Grapalat" w:hAnsi="GHEA Grapalat"/>
        </w:rPr>
        <w:t>.</w:t>
      </w:r>
      <w:r w:rsidR="00E1385B" w:rsidRPr="008C6669">
        <w:rPr>
          <w:rFonts w:ascii="GHEA Grapalat" w:hAnsi="GHEA Grapalat"/>
        </w:rPr>
        <w:tab/>
      </w:r>
      <w:r w:rsidRPr="008C6669">
        <w:rPr>
          <w:rFonts w:ascii="GHEA Grapalat" w:hAnsi="GHEA Grapalat"/>
        </w:rPr>
        <w:t>Участник</w:t>
      </w:r>
      <w:r w:rsidR="000C3F69" w:rsidRPr="008C6669">
        <w:rPr>
          <w:rFonts w:ascii="GHEA Grapalat" w:hAnsi="GHEA Grapalat"/>
        </w:rPr>
        <w:t>,</w:t>
      </w:r>
      <w:r w:rsidRPr="008C6669">
        <w:rPr>
          <w:rFonts w:ascii="GHEA Grapalat" w:hAnsi="GHEA Grapalat"/>
        </w:rPr>
        <w:t xml:space="preserve"> </w:t>
      </w:r>
      <w:r w:rsidR="002C1D72" w:rsidRPr="008C6669">
        <w:rPr>
          <w:rFonts w:ascii="GHEA Grapalat" w:hAnsi="GHEA Grapalat"/>
        </w:rPr>
        <w:t xml:space="preserve">в случае признания </w:t>
      </w:r>
      <w:r w:rsidR="00876D7D" w:rsidRPr="008C6669">
        <w:rPr>
          <w:rFonts w:ascii="GHEA Grapalat" w:hAnsi="GHEA Grapalat"/>
        </w:rPr>
        <w:t>ото</w:t>
      </w:r>
      <w:r w:rsidR="002C1D72" w:rsidRPr="008C6669">
        <w:rPr>
          <w:rFonts w:ascii="GHEA Grapalat" w:hAnsi="GHEA Grapalat"/>
        </w:rPr>
        <w:t>бранным участником</w:t>
      </w:r>
      <w:r w:rsidR="000C3F69" w:rsidRPr="008C6669">
        <w:rPr>
          <w:rFonts w:ascii="GHEA Grapalat" w:hAnsi="GHEA Grapalat"/>
        </w:rPr>
        <w:t>,</w:t>
      </w:r>
      <w:r w:rsidR="002C1D72" w:rsidRPr="008C6669">
        <w:rPr>
          <w:rFonts w:ascii="GHEA Grapalat" w:hAnsi="GHEA Grapalat"/>
        </w:rPr>
        <w:t xml:space="preserve"> </w:t>
      </w:r>
      <w:r w:rsidR="004575B1" w:rsidRPr="00AC3C74">
        <w:rPr>
          <w:rFonts w:ascii="GHEA Grapalat" w:hAnsi="GHEA Grapalat"/>
        </w:rPr>
        <w:t xml:space="preserve">представляет </w:t>
      </w:r>
      <w:r w:rsidR="004575B1" w:rsidRPr="00AC3C74">
        <w:rPr>
          <w:rFonts w:ascii="GHEA Grapalat" w:hAnsi="GHEA Grapalat"/>
        </w:rPr>
        <w:lastRenderedPageBreak/>
        <w:t>обеспечение квалификации в порядке и размере, установленны</w:t>
      </w:r>
      <w:r w:rsidR="004575B1">
        <w:rPr>
          <w:rFonts w:ascii="GHEA Grapalat" w:hAnsi="GHEA Grapalat"/>
        </w:rPr>
        <w:t>ми</w:t>
      </w:r>
      <w:r w:rsidR="004575B1" w:rsidRPr="00AC3C74">
        <w:rPr>
          <w:rFonts w:ascii="GHEA Grapalat" w:hAnsi="GHEA Grapalat"/>
        </w:rPr>
        <w:t xml:space="preserve"> настоящим приглашением</w:t>
      </w:r>
      <w:r w:rsidR="004575B1">
        <w:rPr>
          <w:rFonts w:ascii="GHEA Grapalat" w:hAnsi="GHEA Grapalat"/>
        </w:rPr>
        <w:t>.</w:t>
      </w:r>
      <w:r w:rsidR="004272E3" w:rsidRPr="008C6669">
        <w:rPr>
          <w:rFonts w:ascii="GHEA Grapalat" w:hAnsi="GHEA Grapalat"/>
        </w:rPr>
        <w:t xml:space="preserve">. </w:t>
      </w:r>
    </w:p>
    <w:p w14:paraId="374B9E6D" w14:textId="77777777"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6B097B82" w14:textId="77777777"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65D4281B" w14:textId="77777777"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171373A5" w14:textId="77777777"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604840A1" w14:textId="77777777"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26E32011" w14:textId="77777777"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7251EABD"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4BA74833" w14:textId="77777777"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0591F">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2"/>
        <w:t>5</w:t>
      </w:r>
      <w:r w:rsidRPr="009044F1">
        <w:rPr>
          <w:rFonts w:ascii="GHEA Grapalat" w:hAnsi="GHEA Grapalat"/>
        </w:rPr>
        <w:t>.</w:t>
      </w:r>
      <w:r w:rsidR="00AA7117">
        <w:rPr>
          <w:rFonts w:ascii="GHEA Grapalat" w:hAnsi="GHEA Grapalat"/>
        </w:rPr>
        <w:t xml:space="preserve"> </w:t>
      </w:r>
    </w:p>
    <w:p w14:paraId="6B89A9F6"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1B4A2F9D"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08116D95"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1FA5B4EA"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331A28EF" w14:textId="77777777"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FootnoteReference"/>
          <w:rFonts w:ascii="GHEA Grapalat" w:hAnsi="GHEA Grapalat"/>
        </w:rPr>
        <w:footnoteReference w:customMarkFollows="1" w:id="3"/>
        <w:t>6</w:t>
      </w:r>
      <w:r w:rsidRPr="009044F1">
        <w:rPr>
          <w:rFonts w:ascii="GHEA Grapalat" w:hAnsi="GHEA Grapalat"/>
        </w:rPr>
        <w:t xml:space="preserve">. </w:t>
      </w:r>
    </w:p>
    <w:p w14:paraId="074EC73E" w14:textId="77777777" w:rsidR="00096865" w:rsidRPr="002E4BC5" w:rsidRDefault="00955A1E" w:rsidP="00B46D58">
      <w:pPr>
        <w:widowControl w:val="0"/>
        <w:spacing w:after="160"/>
        <w:jc w:val="center"/>
        <w:rPr>
          <w:rFonts w:ascii="GHEA Grapalat" w:hAnsi="GHEA Grapalat" w:cs="Arial"/>
          <w:b/>
        </w:rPr>
      </w:pPr>
      <w:r w:rsidRPr="00995804">
        <w:rPr>
          <w:rFonts w:ascii="GHEA Grapalat" w:hAnsi="GHEA Grapalat"/>
          <w:b/>
        </w:rPr>
        <w:lastRenderedPageBreak/>
        <w:t>4. ПОРЯДОК ПОДАЧИ ЗАЯВКИ</w:t>
      </w:r>
    </w:p>
    <w:p w14:paraId="743E4C4B"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1501D0FC" w14:textId="77777777"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14:paraId="01BB1138" w14:textId="77777777"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00903144" w14:textId="55216AAC"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7E7FC6" w:rsidRPr="00FC7149">
        <w:rPr>
          <w:rStyle w:val="y2iqfc"/>
          <w:rFonts w:ascii="GHEA Grapalat" w:hAnsi="GHEA Grapalat"/>
          <w:color w:val="202124"/>
          <w:sz w:val="22"/>
          <w:szCs w:val="22"/>
        </w:rPr>
        <w:t>запрос котировок</w:t>
      </w:r>
      <w:r w:rsidRPr="009044F1">
        <w:rPr>
          <w:rFonts w:ascii="GHEA Grapalat" w:hAnsi="GHEA Grapalat"/>
          <w:sz w:val="24"/>
          <w:szCs w:val="24"/>
        </w:rPr>
        <w:t>.</w:t>
      </w:r>
    </w:p>
    <w:p w14:paraId="36BEBFB8" w14:textId="67932793" w:rsidR="00BA4929" w:rsidRDefault="00BA4929" w:rsidP="000239B5">
      <w:pPr>
        <w:pStyle w:val="BodyTextIndent2"/>
        <w:widowControl w:val="0"/>
        <w:tabs>
          <w:tab w:val="left" w:pos="1134"/>
        </w:tabs>
        <w:spacing w:after="160"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Заявки на процедуру необходимо подать в комиссию по адресу "</w:t>
      </w:r>
      <w:r w:rsidR="007146EF" w:rsidRPr="00FC7149">
        <w:rPr>
          <w:rStyle w:val="y2iqfc"/>
          <w:rFonts w:ascii="GHEA Grapalat" w:hAnsi="GHEA Grapalat"/>
          <w:color w:val="202124"/>
          <w:sz w:val="22"/>
          <w:szCs w:val="22"/>
        </w:rPr>
        <w:t>«Институт математики Национальной академии наук Республики Армения</w:t>
      </w:r>
      <w:r w:rsidR="007146EF" w:rsidRPr="00994B26">
        <w:rPr>
          <w:rStyle w:val="y2iqfc"/>
          <w:rFonts w:ascii="GHEA Grapalat" w:hAnsi="GHEA Grapalat"/>
          <w:color w:val="202124"/>
          <w:sz w:val="22"/>
          <w:szCs w:val="22"/>
          <w:lang w:val="hy-AM"/>
        </w:rPr>
        <w:t xml:space="preserve"> </w:t>
      </w:r>
      <w:r w:rsidR="007146EF" w:rsidRPr="00FC7149">
        <w:rPr>
          <w:rStyle w:val="y2iqfc"/>
          <w:rFonts w:ascii="GHEA Grapalat" w:hAnsi="GHEA Grapalat"/>
          <w:color w:val="202124"/>
          <w:sz w:val="22"/>
          <w:szCs w:val="22"/>
        </w:rPr>
        <w:t>», которая расположена по адресу улица  Баграмяна 24/5, Ереван, РА</w:t>
      </w:r>
      <w:r w:rsidR="007146EF">
        <w:rPr>
          <w:rFonts w:ascii="GHEA Grapalat" w:hAnsi="GHEA Grapalat"/>
          <w:sz w:val="24"/>
          <w:szCs w:val="24"/>
        </w:rPr>
        <w:t xml:space="preserve"> </w:t>
      </w:r>
      <w:r>
        <w:rPr>
          <w:rFonts w:ascii="GHEA Grapalat" w:hAnsi="GHEA Grapalat"/>
          <w:sz w:val="24"/>
          <w:szCs w:val="24"/>
        </w:rPr>
        <w:t xml:space="preserve">" не позднее, чем </w:t>
      </w:r>
      <w:r w:rsidRPr="007A18AF">
        <w:rPr>
          <w:rFonts w:ascii="GHEA Grapalat" w:hAnsi="GHEA Grapalat"/>
          <w:sz w:val="24"/>
          <w:szCs w:val="24"/>
        </w:rPr>
        <w:t>"</w:t>
      </w:r>
      <w:r w:rsidR="007146EF" w:rsidRPr="007A18AF">
        <w:rPr>
          <w:rFonts w:ascii="GHEA Grapalat" w:hAnsi="GHEA Grapalat"/>
          <w:sz w:val="24"/>
          <w:szCs w:val="24"/>
        </w:rPr>
        <w:t>13</w:t>
      </w:r>
      <w:r w:rsidR="007146EF" w:rsidRPr="007A18AF">
        <w:rPr>
          <w:rFonts w:ascii="GHEA Grapalat" w:hAnsi="GHEA Grapalat"/>
          <w:sz w:val="24"/>
          <w:szCs w:val="24"/>
          <w:lang w:val="hy-AM"/>
        </w:rPr>
        <w:t>;</w:t>
      </w:r>
      <w:r w:rsidR="007146EF" w:rsidRPr="007A18AF">
        <w:rPr>
          <w:rFonts w:ascii="GHEA Grapalat" w:hAnsi="GHEA Grapalat"/>
          <w:sz w:val="24"/>
          <w:szCs w:val="24"/>
        </w:rPr>
        <w:t>00</w:t>
      </w:r>
      <w:r>
        <w:rPr>
          <w:rFonts w:ascii="GHEA Grapalat" w:hAnsi="GHEA Grapalat"/>
          <w:sz w:val="24"/>
          <w:szCs w:val="24"/>
        </w:rPr>
        <w:t>" часов "</w:t>
      </w:r>
      <w:r w:rsidR="008A794A">
        <w:rPr>
          <w:rFonts w:ascii="GHEA Grapalat" w:hAnsi="GHEA Grapalat"/>
          <w:sz w:val="24"/>
          <w:szCs w:val="24"/>
          <w:lang w:val="hy-AM"/>
        </w:rPr>
        <w:t xml:space="preserve">7 </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14:paraId="4ECDC14A" w14:textId="77777777" w:rsidR="00BA4929" w:rsidRPr="006259BB" w:rsidRDefault="00BA4929" w:rsidP="000239B5">
      <w:pPr>
        <w:pStyle w:val="BodyTextIndent2"/>
        <w:widowControl w:val="0"/>
        <w:tabs>
          <w:tab w:val="left" w:pos="1134"/>
        </w:tabs>
        <w:spacing w:after="160" w:line="240" w:lineRule="auto"/>
        <w:ind w:firstLine="567"/>
        <w:contextualSpacing/>
        <w:rPr>
          <w:rFonts w:ascii="GHEA Grapalat" w:hAnsi="GHEA Grapalat"/>
          <w:sz w:val="24"/>
          <w:szCs w:val="24"/>
        </w:rPr>
      </w:pPr>
      <w:r w:rsidRPr="006259BB">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sidRPr="006259BB">
        <w:rPr>
          <w:rFonts w:ascii="GHEA Grapalat" w:hAnsi="GHEA Grapalat"/>
          <w:sz w:val="22"/>
          <w:szCs w:val="22"/>
          <w:vertAlign w:val="subscript"/>
        </w:rPr>
        <w:t>имя, фамилия секретаря комиссии</w:t>
      </w:r>
      <w:r>
        <w:rPr>
          <w:rFonts w:ascii="GHEA Grapalat" w:hAnsi="GHEA Grapalat"/>
        </w:rPr>
        <w:t xml:space="preserve">". </w:t>
      </w:r>
      <w:r w:rsidRPr="006259BB">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14:paraId="467D1D9B" w14:textId="77777777" w:rsidR="000239B5" w:rsidRPr="002E4BC5" w:rsidRDefault="000239B5" w:rsidP="00B46D58">
      <w:pPr>
        <w:pStyle w:val="BodyTextIndent2"/>
        <w:widowControl w:val="0"/>
        <w:tabs>
          <w:tab w:val="left" w:pos="1134"/>
        </w:tabs>
        <w:spacing w:after="160" w:line="240" w:lineRule="auto"/>
        <w:ind w:firstLine="567"/>
        <w:rPr>
          <w:rFonts w:ascii="GHEA Grapalat" w:hAnsi="GHEA Grapalat"/>
          <w:sz w:val="24"/>
          <w:szCs w:val="24"/>
        </w:rPr>
      </w:pPr>
    </w:p>
    <w:p w14:paraId="48E5A876" w14:textId="77777777"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2D7C98F3"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20047334" w14:textId="77777777" w:rsidR="005F25EF" w:rsidRDefault="005F25EF" w:rsidP="00B46D58">
      <w:pPr>
        <w:jc w:val="both"/>
        <w:rPr>
          <w:rFonts w:ascii="GHEA Grapalat" w:hAnsi="GHEA Grapalat"/>
        </w:rPr>
      </w:pPr>
      <w:r>
        <w:rPr>
          <w:rFonts w:ascii="GHEA Grapalat" w:hAnsi="GHEA Grapalat"/>
        </w:rPr>
        <w:t xml:space="preserve">   а) </w:t>
      </w:r>
      <w:r w:rsidR="00070108" w:rsidRPr="00070108">
        <w:rPr>
          <w:rFonts w:ascii="GHEA Grapalat" w:hAnsi="GHEA Grapalat"/>
        </w:rPr>
        <w:t>удостоверение соответствия его данных и данных аффилированных с ним лиц требованиям права участия, установленным настоящим приглашением</w:t>
      </w:r>
      <w:r>
        <w:rPr>
          <w:rFonts w:ascii="GHEA Grapalat" w:hAnsi="GHEA Grapalat"/>
        </w:rPr>
        <w:t>;</w:t>
      </w:r>
    </w:p>
    <w:p w14:paraId="65C44BF5" w14:textId="77777777" w:rsidR="00C648DF" w:rsidRDefault="005F25EF" w:rsidP="00B46D58">
      <w:pPr>
        <w:jc w:val="both"/>
        <w:rPr>
          <w:rFonts w:ascii="GHEA Grapalat" w:hAnsi="GHEA Grapalat"/>
        </w:rPr>
      </w:pPr>
      <w:r>
        <w:rPr>
          <w:rFonts w:ascii="GHEA Grapalat" w:hAnsi="GHEA Grapalat"/>
        </w:rPr>
        <w:t xml:space="preserve">   б) </w:t>
      </w:r>
      <w:r w:rsidR="00CB1483" w:rsidRPr="00070108">
        <w:rPr>
          <w:rFonts w:ascii="GHEA Grapalat" w:hAnsi="GHEA Grapalat"/>
        </w:rPr>
        <w:t>удостоверение</w:t>
      </w:r>
      <w:r w:rsidR="003C5795" w:rsidRPr="003C5795">
        <w:rPr>
          <w:rFonts w:ascii="GHEA Grapalat" w:hAnsi="GHEA Grapalat"/>
        </w:rPr>
        <w:t xml:space="preserve">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в порядке и сроки, установленные </w:t>
      </w:r>
      <w:r w:rsidR="00E006C3" w:rsidRPr="003C5795">
        <w:rPr>
          <w:rFonts w:ascii="GHEA Grapalat" w:hAnsi="GHEA Grapalat"/>
        </w:rPr>
        <w:t>настоящ</w:t>
      </w:r>
      <w:r w:rsidR="00E006C3">
        <w:rPr>
          <w:rFonts w:ascii="GHEA Grapalat" w:hAnsi="GHEA Grapalat"/>
        </w:rPr>
        <w:t>им</w:t>
      </w:r>
      <w:r w:rsidR="00E006C3" w:rsidRPr="003C5795">
        <w:rPr>
          <w:rFonts w:ascii="GHEA Grapalat" w:hAnsi="GHEA Grapalat"/>
        </w:rPr>
        <w:t xml:space="preserve"> приглашени</w:t>
      </w:r>
      <w:r w:rsidR="00E006C3">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14:paraId="36A2ED71" w14:textId="77777777"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w:t>
      </w:r>
      <w:r w:rsidR="00255E60">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p>
    <w:p w14:paraId="237BD00F"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5FE99847" w14:textId="77777777"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sidR="00B24E0E" w:rsidRPr="00270F2A">
        <w:rPr>
          <w:rFonts w:ascii="GHEA Grapalat" w:hAnsi="GHEA Grapalat"/>
          <w:spacing w:val="-6"/>
          <w:sz w:val="24"/>
          <w:szCs w:val="24"/>
        </w:rPr>
        <w:t>Деклараци</w:t>
      </w:r>
      <w:r w:rsidR="00596EE4" w:rsidRPr="00270F2A">
        <w:rPr>
          <w:rFonts w:ascii="GHEA Grapalat" w:hAnsi="GHEA Grapalat"/>
          <w:spacing w:val="-6"/>
          <w:sz w:val="24"/>
          <w:szCs w:val="24"/>
        </w:rPr>
        <w:t>ю</w:t>
      </w:r>
      <w:r w:rsidR="00B24E0E" w:rsidRPr="00270F2A">
        <w:rPr>
          <w:rFonts w:ascii="GHEA Grapalat" w:hAnsi="GHEA Grapalat"/>
          <w:spacing w:val="-6"/>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w:t>
      </w:r>
      <w:r w:rsidR="00B24E0E" w:rsidRPr="00270F2A">
        <w:rPr>
          <w:rFonts w:ascii="GHEA Grapalat" w:hAnsi="GHEA Grapalat"/>
          <w:spacing w:val="-6"/>
          <w:sz w:val="24"/>
          <w:szCs w:val="24"/>
        </w:rPr>
        <w:lastRenderedPageBreak/>
        <w:t xml:space="preserve">физическим лицом. </w:t>
      </w:r>
      <w:r>
        <w:rPr>
          <w:rFonts w:ascii="GHEA Grapalat" w:hAnsi="GHEA Grapalat"/>
          <w:spacing w:val="-6"/>
          <w:sz w:val="24"/>
          <w:szCs w:val="24"/>
        </w:rPr>
        <w:t>При этом, если участник объявляется отобранным участником, то предусмотренная настоящим абзацем информация, публик</w:t>
      </w:r>
      <w:r w:rsidR="00B24E0E">
        <w:rPr>
          <w:rFonts w:ascii="GHEA Grapalat" w:hAnsi="GHEA Grapalat"/>
          <w:spacing w:val="-6"/>
          <w:sz w:val="24"/>
          <w:szCs w:val="24"/>
        </w:rPr>
        <w:t>у</w:t>
      </w:r>
      <w:r>
        <w:rPr>
          <w:rFonts w:ascii="GHEA Grapalat" w:hAnsi="GHEA Grapalat"/>
          <w:spacing w:val="-6"/>
          <w:sz w:val="24"/>
          <w:szCs w:val="24"/>
        </w:rPr>
        <w:t>ется в бюллетене вместе с объявлением о</w:t>
      </w:r>
      <w:r>
        <w:rPr>
          <w:rFonts w:ascii="GHEA Grapalat" w:hAnsi="GHEA Grapalat"/>
          <w:sz w:val="24"/>
          <w:szCs w:val="24"/>
        </w:rPr>
        <w:t xml:space="preserve"> решении заключить договор;</w:t>
      </w:r>
      <w:r w:rsidR="00364685" w:rsidRPr="00EA1641">
        <w:rPr>
          <w:rFonts w:ascii="GHEA Grapalat" w:hAnsi="GHEA Grapalat"/>
          <w:sz w:val="24"/>
          <w:szCs w:val="24"/>
          <w:vertAlign w:val="superscript"/>
          <w:lang w:val="hy-AM"/>
        </w:rPr>
        <w:t>6</w:t>
      </w:r>
      <w:r w:rsidR="00EA1641" w:rsidRPr="00EA1641">
        <w:rPr>
          <w:rFonts w:ascii="GHEA Grapalat" w:hAnsi="GHEA Grapalat"/>
          <w:sz w:val="24"/>
          <w:szCs w:val="24"/>
          <w:vertAlign w:val="superscript"/>
          <w:lang w:val="hy-AM"/>
        </w:rPr>
        <w:t>.1</w:t>
      </w:r>
      <w:r w:rsidR="005F25EF">
        <w:rPr>
          <w:rFonts w:ascii="GHEA Grapalat" w:hAnsi="GHEA Grapalat"/>
        </w:rPr>
        <w:t xml:space="preserve">  </w:t>
      </w:r>
    </w:p>
    <w:p w14:paraId="1F83CAEA" w14:textId="77777777" w:rsidR="00B67CCD" w:rsidRPr="009044F1" w:rsidRDefault="0062795D"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4ED55159" w14:textId="448F71D8" w:rsidR="0088370A" w:rsidRPr="000C4775" w:rsidRDefault="0062795D" w:rsidP="007A18AF">
      <w:pPr>
        <w:widowControl w:val="0"/>
        <w:tabs>
          <w:tab w:val="left" w:pos="1134"/>
        </w:tabs>
        <w:spacing w:after="160"/>
        <w:ind w:firstLine="567"/>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67389F" w:rsidRPr="000811C1">
        <w:rPr>
          <w:rFonts w:ascii="GHEA Grapalat" w:hAnsi="GHEA Grapalat"/>
        </w:rPr>
        <w:t xml:space="preserve">. </w:t>
      </w:r>
      <w:r w:rsidR="006650C4">
        <w:rPr>
          <w:rStyle w:val="FootnoteReference"/>
          <w:rFonts w:ascii="GHEA Grapalat" w:hAnsi="GHEA Grapalat"/>
        </w:rPr>
        <w:footnoteReference w:customMarkFollows="1" w:id="4"/>
        <w:t>7</w:t>
      </w:r>
      <w:r w:rsidR="007A18AF" w:rsidRPr="007A18AF">
        <w:rPr>
          <w:rFonts w:ascii="GHEA Grapalat" w:hAnsi="GHEA Grapalat"/>
        </w:rPr>
        <w:t xml:space="preserve">   </w:t>
      </w:r>
      <w:r w:rsidRPr="00F04430">
        <w:rPr>
          <w:rFonts w:ascii="GHEA Grapalat" w:hAnsi="GHEA Grapalat"/>
        </w:rPr>
        <w:t>4)</w:t>
      </w:r>
      <w:r w:rsidR="007014DE" w:rsidRPr="00F04430">
        <w:rPr>
          <w:rFonts w:ascii="GHEA Grapalat" w:hAnsi="GHEA Grapalat"/>
        </w:rPr>
        <w:t xml:space="preserve"> </w:t>
      </w:r>
      <w:r w:rsidR="00BD4B37" w:rsidRPr="00F04430">
        <w:rPr>
          <w:rFonts w:ascii="GHEA Grapalat" w:hAnsi="GHEA Grapalat"/>
        </w:rPr>
        <w:t>п</w:t>
      </w:r>
      <w:r w:rsidR="00F55752" w:rsidRPr="00F04430">
        <w:rPr>
          <w:rFonts w:ascii="GHEA Grapalat" w:hAnsi="GHEA Grapalat"/>
        </w:rPr>
        <w:t xml:space="preserve">ри закупке строительных </w:t>
      </w:r>
      <w:r w:rsidR="007A18AF" w:rsidRPr="007A18AF">
        <w:rPr>
          <w:rFonts w:ascii="GHEA Grapalat" w:hAnsi="GHEA Grapalat"/>
        </w:rPr>
        <w:t xml:space="preserve"> </w:t>
      </w:r>
      <w:r w:rsidR="00F55752" w:rsidRPr="00F04430">
        <w:rPr>
          <w:rFonts w:ascii="GHEA Grapalat" w:hAnsi="GHEA Grapalat"/>
        </w:rPr>
        <w:t>работ:</w:t>
      </w:r>
      <w:r w:rsidR="007A18AF" w:rsidRPr="007A18AF">
        <w:rPr>
          <w:rFonts w:ascii="GHEA Grapalat" w:hAnsi="GHEA Grapalat"/>
        </w:rPr>
        <w:t xml:space="preserve"> </w:t>
      </w:r>
      <w:r w:rsidR="00DC5D72">
        <w:rPr>
          <w:rFonts w:ascii="GHEA Grapalat" w:hAnsi="GHEA Grapalat"/>
        </w:rPr>
        <w:t>утвержденое им заверение</w:t>
      </w:r>
      <w:r w:rsidR="00DC5D72" w:rsidRPr="00DC5D72">
        <w:rPr>
          <w:rFonts w:ascii="GHEA Grapalat" w:hAnsi="GHEA Grapalat"/>
        </w:rPr>
        <w:t xml:space="preserve">, 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w:t>
      </w:r>
      <w:r w:rsidR="00DC5D72">
        <w:rPr>
          <w:rFonts w:ascii="GHEA Grapalat" w:hAnsi="GHEA Grapalat"/>
        </w:rPr>
        <w:t>приборов</w:t>
      </w:r>
      <w:r w:rsidR="00DC5D72" w:rsidRPr="00DC5D72">
        <w:rPr>
          <w:rFonts w:ascii="GHEA Grapalat" w:hAnsi="GHEA Grapalat"/>
        </w:rPr>
        <w:t xml:space="preserve">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 </w:t>
      </w:r>
      <w:r w:rsidR="00DC5D72">
        <w:rPr>
          <w:rFonts w:ascii="GHEA Grapalat" w:hAnsi="GHEA Grapalat"/>
        </w:rPr>
        <w:t>Заверение</w:t>
      </w:r>
      <w:r w:rsidR="00DC5D72" w:rsidRPr="00DC5D72">
        <w:rPr>
          <w:rFonts w:ascii="GHEA Grapalat" w:hAnsi="GHEA Grapalat"/>
        </w:rPr>
        <w:t>, предусмотренное настоящим подпунктом, также подтверждается отдельным приложением к заключаемому договору</w:t>
      </w:r>
      <w:r w:rsidR="009D2ED7" w:rsidRPr="00713D57">
        <w:rPr>
          <w:rStyle w:val="FootnoteReference"/>
          <w:rFonts w:ascii="GHEA Grapalat" w:hAnsi="GHEA Grapalat"/>
        </w:rPr>
        <w:footnoteReference w:customMarkFollows="1" w:id="5"/>
        <w:t>8</w:t>
      </w:r>
      <w:r w:rsidR="000C4775">
        <w:rPr>
          <w:rFonts w:ascii="GHEA Grapalat" w:hAnsi="GHEA Grapalat"/>
          <w:vertAlign w:val="superscript"/>
        </w:rPr>
        <w:t xml:space="preserve"> </w:t>
      </w:r>
      <w:r w:rsidR="000C4775">
        <w:rPr>
          <w:rFonts w:ascii="GHEA Grapalat" w:hAnsi="GHEA Grapalat"/>
        </w:rPr>
        <w:t>.</w:t>
      </w:r>
    </w:p>
    <w:p w14:paraId="689EB2C0" w14:textId="77777777"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14:paraId="2B3C4D69" w14:textId="77777777"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437290EF"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1D2EE7DC"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75162FDE" w14:textId="4782DB43" w:rsidR="00787A1B" w:rsidRDefault="00721677" w:rsidP="008A794A">
      <w:pPr>
        <w:pStyle w:val="norm"/>
        <w:widowControl w:val="0"/>
        <w:spacing w:after="120" w:line="240" w:lineRule="auto"/>
        <w:ind w:firstLine="0"/>
        <w:rPr>
          <w:rFonts w:ascii="GHEA Grapalat" w:hAnsi="GHEA Grapalat"/>
          <w:b/>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6F3742DE" w14:textId="77777777" w:rsidR="00A45946" w:rsidRPr="002E4BC5" w:rsidRDefault="00333B85" w:rsidP="00B46D58">
      <w:pPr>
        <w:widowControl w:val="0"/>
        <w:spacing w:after="160"/>
        <w:jc w:val="center"/>
        <w:rPr>
          <w:rFonts w:ascii="GHEA Grapalat" w:hAnsi="GHEA Grapalat"/>
          <w:b/>
        </w:rPr>
      </w:pPr>
      <w:r>
        <w:rPr>
          <w:rFonts w:ascii="GHEA Grapalat" w:hAnsi="GHEA Grapalat"/>
          <w:b/>
        </w:rPr>
        <w:lastRenderedPageBreak/>
        <w:t>5.</w:t>
      </w:r>
      <w:r w:rsidR="00C8055A" w:rsidRPr="009044F1">
        <w:rPr>
          <w:rFonts w:ascii="GHEA Grapalat" w:hAnsi="GHEA Grapalat"/>
          <w:b/>
        </w:rPr>
        <w:t xml:space="preserve">ЦЕНОВОЕ ПРЕДЛОЖЕНИЕ ЗАЯВКИ </w:t>
      </w:r>
    </w:p>
    <w:p w14:paraId="34C98799" w14:textId="7DBDC7FC" w:rsidR="00A45946" w:rsidRPr="009044F1" w:rsidRDefault="008A794A" w:rsidP="00B46D58">
      <w:pPr>
        <w:widowControl w:val="0"/>
        <w:tabs>
          <w:tab w:val="left" w:pos="1134"/>
        </w:tabs>
        <w:spacing w:after="160"/>
        <w:ind w:firstLine="567"/>
        <w:jc w:val="both"/>
        <w:rPr>
          <w:rFonts w:ascii="GHEA Grapalat" w:hAnsi="GHEA Grapalat"/>
        </w:rPr>
      </w:pPr>
      <w:r>
        <w:rPr>
          <w:rFonts w:ascii="GHEA Grapalat" w:hAnsi="GHEA Grapalat"/>
          <w:lang w:val="hy-AM"/>
        </w:rPr>
        <w:t>5</w:t>
      </w:r>
      <w:r w:rsidR="00C8055A" w:rsidRPr="009044F1">
        <w:rPr>
          <w:rFonts w:ascii="GHEA Grapalat" w:hAnsi="GHEA Grapalat"/>
        </w:rPr>
        <w:t>.1</w:t>
      </w:r>
      <w:r w:rsidR="00A34DFE" w:rsidRPr="00A34DFE">
        <w:rPr>
          <w:rFonts w:ascii="GHEA Grapalat" w:hAnsi="GHEA Grapalat"/>
        </w:rPr>
        <w:t>.</w:t>
      </w:r>
      <w:r w:rsidR="00333B85" w:rsidRPr="00A34DFE">
        <w:rPr>
          <w:rFonts w:ascii="GHEA Grapalat" w:hAnsi="GHEA Grapalat"/>
        </w:rPr>
        <w:tab/>
      </w:r>
      <w:r w:rsidR="00C8055A" w:rsidRPr="009044F1">
        <w:rPr>
          <w:rFonts w:ascii="GHEA Grapalat" w:hAnsi="GHEA Grapalat"/>
        </w:rPr>
        <w:t xml:space="preserve">Предлагаемая цена помимо стоимости </w:t>
      </w:r>
      <w:r w:rsidR="00BD6E80" w:rsidRPr="00BD6E80">
        <w:rPr>
          <w:rFonts w:ascii="GHEA Grapalat" w:hAnsi="GHEA Grapalat"/>
        </w:rPr>
        <w:t>работ</w:t>
      </w:r>
      <w:r w:rsidR="00C8055A"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3263D3D9" w14:textId="77777777" w:rsidR="0079529B" w:rsidRDefault="00C8055A" w:rsidP="0079529B">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F7173E" w:rsidRPr="00F7173E">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7173E" w:rsidRPr="00F7173E">
        <w:rPr>
          <w:rFonts w:ascii="GHEA Grapalat" w:hAnsi="GHEA Grapalat"/>
          <w:sz w:val="24"/>
          <w:szCs w:val="24"/>
        </w:rPr>
        <w:t xml:space="preserve"> </w:t>
      </w:r>
      <w:r w:rsidR="004E68E0">
        <w:rPr>
          <w:rFonts w:ascii="GHEA Grapalat" w:hAnsi="GHEA Grapalat"/>
          <w:sz w:val="24"/>
          <w:szCs w:val="24"/>
        </w:rPr>
        <w:t>(</w:t>
      </w:r>
      <w:r w:rsidR="004E68E0" w:rsidRPr="00864470">
        <w:rPr>
          <w:rFonts w:ascii="GHEA Grapalat" w:hAnsi="GHEA Grapalat"/>
          <w:sz w:val="24"/>
          <w:szCs w:val="24"/>
        </w:rPr>
        <w:t>совокупность себестоимости и прогнозируемой прибыли</w:t>
      </w:r>
      <w:r w:rsidR="004E68E0">
        <w:rPr>
          <w:rFonts w:ascii="GHEA Grapalat" w:hAnsi="GHEA Grapalat"/>
          <w:sz w:val="24"/>
          <w:szCs w:val="24"/>
        </w:rPr>
        <w:t>)</w:t>
      </w:r>
      <w:r w:rsidRPr="009044F1">
        <w:rPr>
          <w:rFonts w:ascii="GHEA Grapalat" w:hAnsi="GHEA Grapalat"/>
          <w:sz w:val="24"/>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r w:rsidR="0079529B">
        <w:rPr>
          <w:rFonts w:ascii="GHEA Grapalat" w:hAnsi="GHEA Grapalat"/>
          <w:sz w:val="24"/>
          <w:szCs w:val="24"/>
        </w:rPr>
        <w:t>При</w:t>
      </w:r>
      <w:r w:rsidR="00CB6775">
        <w:rPr>
          <w:rFonts w:ascii="GHEA Grapalat" w:hAnsi="GHEA Grapalat"/>
          <w:sz w:val="24"/>
          <w:szCs w:val="24"/>
        </w:rPr>
        <w:t xml:space="preserve"> этом</w:t>
      </w:r>
      <w:r w:rsidR="0079529B">
        <w:rPr>
          <w:rFonts w:ascii="GHEA Grapalat" w:hAnsi="GHEA Grapalat"/>
          <w:sz w:val="24"/>
          <w:szCs w:val="24"/>
        </w:rPr>
        <w:t>:</w:t>
      </w:r>
    </w:p>
    <w:p w14:paraId="3AC2E873" w14:textId="77777777" w:rsidR="0079529B" w:rsidRPr="000C4775" w:rsidRDefault="0079529B" w:rsidP="000C4775">
      <w:pPr>
        <w:pStyle w:val="HTMLPreformatted"/>
        <w:shd w:val="clear" w:color="auto" w:fill="F8F9FA"/>
        <w:contextualSpacing/>
        <w:jc w:val="both"/>
        <w:rPr>
          <w:rFonts w:ascii="GHEA Grapalat" w:hAnsi="GHEA Grapalat" w:cs="Times New Roman"/>
          <w:sz w:val="24"/>
          <w:szCs w:val="24"/>
          <w:lang w:val="ru-RU" w:eastAsia="ru-RU" w:bidi="ru-RU"/>
        </w:rPr>
      </w:pPr>
      <w:r w:rsidRPr="0079529B">
        <w:rPr>
          <w:rFonts w:ascii="GHEA Grapalat" w:hAnsi="GHEA Grapalat" w:cs="Times New Roman"/>
          <w:sz w:val="24"/>
          <w:szCs w:val="24"/>
          <w:lang w:val="ru-RU" w:eastAsia="ru-RU" w:bidi="ru-RU"/>
        </w:rPr>
        <w:t>а</w:t>
      </w:r>
      <w:r w:rsidRPr="00391653">
        <w:rPr>
          <w:rFonts w:ascii="GHEA Grapalat" w:hAnsi="GHEA Grapalat" w:cs="Times New Roman"/>
          <w:sz w:val="24"/>
          <w:szCs w:val="24"/>
          <w:lang w:val="ru-RU" w:eastAsia="ru-RU" w:bidi="ru-RU"/>
        </w:rPr>
        <w:t xml:space="preserve">. оценка и сравнение ценовых предложений участников осуществляются без </w:t>
      </w:r>
      <w:r w:rsidR="00F01DE1">
        <w:rPr>
          <w:rFonts w:ascii="GHEA Grapalat" w:hAnsi="GHEA Grapalat" w:cs="Times New Roman"/>
          <w:sz w:val="24"/>
          <w:szCs w:val="24"/>
          <w:lang w:val="ru-RU" w:eastAsia="ru-RU" w:bidi="ru-RU"/>
        </w:rPr>
        <w:t>у</w:t>
      </w:r>
      <w:r w:rsidRPr="00391653">
        <w:rPr>
          <w:rFonts w:ascii="GHEA Grapalat" w:hAnsi="GHEA Grapalat" w:cs="Times New Roman"/>
          <w:sz w:val="24"/>
          <w:szCs w:val="24"/>
          <w:lang w:val="ru-RU" w:eastAsia="ru-RU" w:bidi="ru-RU"/>
        </w:rPr>
        <w:t>чета суммы налога</w:t>
      </w:r>
      <w:r w:rsidRPr="0079529B">
        <w:rPr>
          <w:rFonts w:ascii="GHEA Grapalat" w:hAnsi="GHEA Grapalat" w:cs="Times New Roman"/>
          <w:sz w:val="24"/>
          <w:szCs w:val="24"/>
          <w:lang w:val="ru-RU" w:eastAsia="ru-RU" w:bidi="ru-RU"/>
        </w:rPr>
        <w:t>, указанного в настоящем пункте,</w:t>
      </w:r>
    </w:p>
    <w:p w14:paraId="625C5B97" w14:textId="77777777" w:rsidR="0079529B" w:rsidRPr="000C4775" w:rsidRDefault="0079529B" w:rsidP="000C4775">
      <w:pPr>
        <w:pStyle w:val="HTMLPreformatted"/>
        <w:shd w:val="clear" w:color="auto" w:fill="F8F9FA"/>
        <w:contextualSpacing/>
        <w:jc w:val="both"/>
        <w:rPr>
          <w:rFonts w:ascii="GHEA Grapalat" w:hAnsi="GHEA Grapalat"/>
          <w:sz w:val="24"/>
          <w:szCs w:val="24"/>
          <w:lang w:val="ru-RU"/>
        </w:rPr>
      </w:pPr>
      <w:r w:rsidRPr="00391653">
        <w:rPr>
          <w:rFonts w:ascii="GHEA Grapalat" w:hAnsi="GHEA Grapalat" w:cs="Times New Roman"/>
          <w:sz w:val="24"/>
          <w:szCs w:val="24"/>
          <w:lang w:val="ru-RU" w:eastAsia="ru-RU" w:bidi="ru-RU"/>
        </w:rPr>
        <w:t xml:space="preserve">б. в случае </w:t>
      </w:r>
      <w:r>
        <w:rPr>
          <w:rFonts w:ascii="GHEA Grapalat" w:hAnsi="GHEA Grapalat" w:cs="Times New Roman"/>
          <w:sz w:val="24"/>
          <w:szCs w:val="24"/>
          <w:lang w:val="ru-RU" w:eastAsia="ru-RU" w:bidi="ru-RU"/>
        </w:rPr>
        <w:t>закупок</w:t>
      </w:r>
      <w:r w:rsidRPr="00391653">
        <w:rPr>
          <w:rFonts w:ascii="GHEA Grapalat" w:hAnsi="GHEA Grapalat" w:cs="Times New Roman"/>
          <w:sz w:val="24"/>
          <w:szCs w:val="24"/>
          <w:lang w:val="ru-RU" w:eastAsia="ru-RU" w:bidi="ru-RU"/>
        </w:rPr>
        <w:t xml:space="preserve"> строительных работ участник не представляет заполненную </w:t>
      </w:r>
      <w:r>
        <w:rPr>
          <w:rFonts w:ascii="GHEA Grapalat" w:hAnsi="GHEA Grapalat" w:cs="Times New Roman"/>
          <w:sz w:val="24"/>
          <w:szCs w:val="24"/>
          <w:lang w:val="ru-RU" w:eastAsia="ru-RU" w:bidi="ru-RU"/>
        </w:rPr>
        <w:t xml:space="preserve">им </w:t>
      </w:r>
      <w:r w:rsidRPr="00391653">
        <w:rPr>
          <w:rFonts w:ascii="GHEA Grapalat" w:hAnsi="GHEA Grapalat" w:cs="Times New Roman"/>
          <w:sz w:val="24"/>
          <w:szCs w:val="24"/>
          <w:lang w:val="ru-RU" w:eastAsia="ru-RU" w:bidi="ru-RU"/>
        </w:rPr>
        <w:t xml:space="preserve">объемную ведомость-смету, а в случае признания отобранным участником </w:t>
      </w:r>
      <w:r w:rsidRPr="0079529B">
        <w:rPr>
          <w:rFonts w:ascii="GHEA Grapalat" w:hAnsi="GHEA Grapalat" w:cs="Times New Roman"/>
          <w:sz w:val="24"/>
          <w:szCs w:val="24"/>
          <w:lang w:val="ru-RU" w:eastAsia="ru-RU" w:bidi="ru-RU"/>
        </w:rPr>
        <w:t>платежи за исполнительные акты в рамках заключаемого договора осуществляются по следующей формуле</w:t>
      </w:r>
      <w:r>
        <w:rPr>
          <w:rFonts w:ascii="GHEA Grapalat" w:hAnsi="GHEA Grapalat" w:cs="Times New Roman"/>
          <w:sz w:val="24"/>
          <w:szCs w:val="24"/>
          <w:lang w:val="ru-RU" w:eastAsia="ru-RU" w:bidi="ru-RU"/>
        </w:rPr>
        <w:t xml:space="preserve">  </w:t>
      </w:r>
      <w:r w:rsidRPr="000C4775">
        <w:rPr>
          <w:rFonts w:ascii="GHEA Grapalat" w:hAnsi="GHEA Grapalat"/>
          <w:sz w:val="24"/>
          <w:szCs w:val="24"/>
          <w:lang w:val="ru-RU"/>
        </w:rPr>
        <w:t>ВС= ЦУ/СЦ</w:t>
      </w:r>
      <w:r>
        <w:rPr>
          <w:rFonts w:ascii="GHEA Grapalat" w:hAnsi="GHEA Grapalat"/>
          <w:sz w:val="24"/>
          <w:szCs w:val="24"/>
        </w:rPr>
        <w:t>x</w:t>
      </w:r>
      <w:r w:rsidRPr="000C4775">
        <w:rPr>
          <w:rFonts w:ascii="GHEA Grapalat" w:hAnsi="GHEA Grapalat"/>
          <w:sz w:val="24"/>
          <w:szCs w:val="24"/>
          <w:lang w:val="ru-RU"/>
        </w:rPr>
        <w:t>ОР где:</w:t>
      </w:r>
    </w:p>
    <w:p w14:paraId="0C32AB91" w14:textId="77777777" w:rsidR="0079529B" w:rsidRDefault="0079529B" w:rsidP="000C4775">
      <w:pPr>
        <w:pStyle w:val="norm"/>
        <w:widowControl w:val="0"/>
        <w:spacing w:after="160" w:line="240" w:lineRule="auto"/>
        <w:ind w:firstLine="567"/>
        <w:contextualSpacing/>
        <w:rPr>
          <w:rFonts w:ascii="GHEA Grapalat" w:hAnsi="GHEA Grapalat"/>
          <w:sz w:val="24"/>
          <w:szCs w:val="24"/>
        </w:rPr>
      </w:pPr>
    </w:p>
    <w:p w14:paraId="0EEC88E2" w14:textId="77777777" w:rsidR="0079529B" w:rsidRDefault="0079529B" w:rsidP="000C4775">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t>ЦУ -</w:t>
      </w:r>
      <w:r w:rsidRPr="005A5156">
        <w:rPr>
          <w:rStyle w:val="y2iqfc"/>
          <w:rFonts w:ascii="inherit" w:hAnsi="inherit"/>
          <w:color w:val="202124"/>
          <w:sz w:val="42"/>
          <w:szCs w:val="42"/>
        </w:rPr>
        <w:t xml:space="preserve"> </w:t>
      </w:r>
      <w:r w:rsidRPr="00391653">
        <w:rPr>
          <w:rFonts w:ascii="GHEA Grapalat" w:hAnsi="GHEA Grapalat"/>
          <w:sz w:val="24"/>
          <w:szCs w:val="24"/>
        </w:rPr>
        <w:t>цена,</w:t>
      </w:r>
      <w:r w:rsidRPr="00391653">
        <w:rPr>
          <w:rStyle w:val="y2iqfc"/>
          <w:rFonts w:ascii="inherit" w:hAnsi="inherit"/>
          <w:color w:val="202124"/>
          <w:sz w:val="42"/>
          <w:szCs w:val="42"/>
        </w:rPr>
        <w:t xml:space="preserve"> </w:t>
      </w:r>
      <w:r>
        <w:rPr>
          <w:rFonts w:ascii="GHEA Grapalat" w:hAnsi="GHEA Grapalat"/>
          <w:sz w:val="24"/>
          <w:szCs w:val="24"/>
        </w:rPr>
        <w:t>предложенная отобранным участником,</w:t>
      </w:r>
    </w:p>
    <w:p w14:paraId="234C0A37" w14:textId="77777777" w:rsidR="0079529B" w:rsidRDefault="0079529B" w:rsidP="000C4775">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t>СЦ-</w:t>
      </w:r>
      <w:r w:rsidRPr="00391653">
        <w:rPr>
          <w:rFonts w:ascii="GHEA Grapalat" w:hAnsi="GHEA Grapalat"/>
          <w:sz w:val="24"/>
          <w:szCs w:val="24"/>
        </w:rPr>
        <w:t>сметная цена строительных работ, опубликованная в настоящем приглашении</w:t>
      </w:r>
      <w:r>
        <w:rPr>
          <w:rFonts w:ascii="GHEA Grapalat" w:hAnsi="GHEA Grapalat"/>
          <w:sz w:val="24"/>
          <w:szCs w:val="24"/>
        </w:rPr>
        <w:t>,</w:t>
      </w:r>
    </w:p>
    <w:p w14:paraId="373097BA" w14:textId="77777777" w:rsidR="0079529B" w:rsidRDefault="0079529B" w:rsidP="000C4775">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t>ОР -</w:t>
      </w:r>
      <w:r w:rsidRPr="00391653">
        <w:rPr>
          <w:rFonts w:ascii="GHEA Grapalat" w:hAnsi="GHEA Grapalat"/>
          <w:sz w:val="24"/>
          <w:szCs w:val="24"/>
        </w:rPr>
        <w:t xml:space="preserve"> объем работ, представленный данным исполнительным актом, в денежном выражении</w:t>
      </w:r>
      <w:r>
        <w:rPr>
          <w:rFonts w:ascii="GHEA Grapalat" w:hAnsi="GHEA Grapalat"/>
          <w:sz w:val="24"/>
          <w:szCs w:val="24"/>
        </w:rPr>
        <w:t>,</w:t>
      </w:r>
    </w:p>
    <w:p w14:paraId="5E3999CD" w14:textId="77777777" w:rsidR="00B95FE0" w:rsidRPr="009044F1" w:rsidRDefault="0079529B" w:rsidP="000C4775">
      <w:pPr>
        <w:pStyle w:val="norm"/>
        <w:widowControl w:val="0"/>
        <w:tabs>
          <w:tab w:val="left" w:pos="1134"/>
        </w:tabs>
        <w:spacing w:after="160" w:line="240" w:lineRule="auto"/>
        <w:ind w:firstLine="567"/>
        <w:contextualSpacing/>
        <w:rPr>
          <w:rFonts w:ascii="GHEA Grapalat" w:hAnsi="GHEA Grapalat" w:cs="Sylfaen"/>
          <w:sz w:val="24"/>
          <w:szCs w:val="24"/>
        </w:rPr>
      </w:pPr>
      <w:r>
        <w:rPr>
          <w:rFonts w:ascii="GHEA Grapalat" w:hAnsi="GHEA Grapalat"/>
          <w:sz w:val="24"/>
          <w:szCs w:val="24"/>
        </w:rPr>
        <w:t xml:space="preserve">ВС-сумма, выплачиваемая </w:t>
      </w:r>
      <w:r w:rsidRPr="00391653">
        <w:rPr>
          <w:rFonts w:ascii="GHEA Grapalat" w:hAnsi="GHEA Grapalat"/>
          <w:sz w:val="24"/>
          <w:szCs w:val="24"/>
        </w:rPr>
        <w:t>за работы, указанные в объемн</w:t>
      </w:r>
      <w:r>
        <w:rPr>
          <w:rFonts w:ascii="GHEA Grapalat" w:hAnsi="GHEA Grapalat"/>
          <w:sz w:val="24"/>
          <w:szCs w:val="24"/>
        </w:rPr>
        <w:t>ой</w:t>
      </w:r>
      <w:r w:rsidRPr="00391653">
        <w:rPr>
          <w:rFonts w:ascii="GHEA Grapalat" w:hAnsi="GHEA Grapalat"/>
          <w:sz w:val="24"/>
          <w:szCs w:val="24"/>
        </w:rPr>
        <w:t xml:space="preserve"> ведомость-смет</w:t>
      </w:r>
      <w:r>
        <w:rPr>
          <w:rFonts w:ascii="GHEA Grapalat" w:hAnsi="GHEA Grapalat"/>
          <w:sz w:val="24"/>
          <w:szCs w:val="24"/>
        </w:rPr>
        <w:t>е.</w:t>
      </w:r>
      <w:r w:rsidRPr="000C4775">
        <w:rPr>
          <w:rFonts w:ascii="GHEA Grapalat" w:hAnsi="GHEA Grapalat"/>
          <w:sz w:val="24"/>
          <w:szCs w:val="24"/>
          <w:vertAlign w:val="superscript"/>
        </w:rPr>
        <w:t>8</w:t>
      </w:r>
    </w:p>
    <w:p w14:paraId="62CE4881" w14:textId="77777777" w:rsidR="00B95FE0" w:rsidRPr="009044F1" w:rsidRDefault="00C134C5" w:rsidP="000C4775">
      <w:pPr>
        <w:pStyle w:val="norm"/>
        <w:widowControl w:val="0"/>
        <w:spacing w:after="160" w:line="240" w:lineRule="auto"/>
        <w:ind w:firstLine="567"/>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14:paraId="1EC06072"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9B550F"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14:paraId="5540B840"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7173E" w:rsidRPr="00F7173E">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2EE949FD" w14:textId="77777777"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46C8477A" w14:textId="77777777"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14:paraId="0C6AE1A0" w14:textId="77777777" w:rsidR="00260739" w:rsidRDefault="00A14685" w:rsidP="00260739">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w:t>
      </w:r>
      <w:r w:rsidR="008730A8" w:rsidRPr="00A14685">
        <w:rPr>
          <w:rFonts w:ascii="GHEA Grapalat" w:hAnsi="GHEA Grapalat"/>
          <w:sz w:val="24"/>
          <w:szCs w:val="24"/>
        </w:rPr>
        <w:lastRenderedPageBreak/>
        <w:t xml:space="preserve">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260739">
        <w:rPr>
          <w:rFonts w:ascii="GHEA Grapalat" w:hAnsi="GHEA Grapalat"/>
          <w:sz w:val="24"/>
          <w:szCs w:val="24"/>
        </w:rPr>
        <w:t xml:space="preserve"> </w:t>
      </w:r>
      <w:r w:rsidR="00260739"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60739">
        <w:rPr>
          <w:rFonts w:ascii="GHEA Grapalat" w:hAnsi="GHEA Grapalat"/>
          <w:sz w:val="24"/>
          <w:szCs w:val="24"/>
        </w:rPr>
        <w:t>прописью</w:t>
      </w:r>
      <w:r w:rsidR="00260739" w:rsidRPr="00147FD7">
        <w:rPr>
          <w:rFonts w:ascii="GHEA Grapalat" w:hAnsi="GHEA Grapalat"/>
          <w:sz w:val="24"/>
          <w:szCs w:val="24"/>
        </w:rPr>
        <w:t xml:space="preserve"> в графах </w:t>
      </w:r>
      <w:r w:rsidR="00260739" w:rsidRPr="009044F1">
        <w:rPr>
          <w:rFonts w:ascii="GHEA Grapalat" w:hAnsi="GHEA Grapalat"/>
          <w:sz w:val="24"/>
          <w:szCs w:val="24"/>
        </w:rPr>
        <w:t>"</w:t>
      </w:r>
      <w:r w:rsidR="00260739" w:rsidRPr="00147FD7">
        <w:rPr>
          <w:rFonts w:ascii="GHEA Grapalat" w:hAnsi="GHEA Grapalat"/>
          <w:sz w:val="24"/>
          <w:szCs w:val="24"/>
        </w:rPr>
        <w:t>стоимость</w:t>
      </w:r>
      <w:r w:rsidR="00260739" w:rsidRPr="009044F1">
        <w:rPr>
          <w:rFonts w:ascii="GHEA Grapalat" w:hAnsi="GHEA Grapalat"/>
          <w:sz w:val="24"/>
          <w:szCs w:val="24"/>
        </w:rPr>
        <w:t>"</w:t>
      </w:r>
      <w:r w:rsidR="00260739" w:rsidRPr="00147FD7">
        <w:rPr>
          <w:rFonts w:ascii="GHEA Grapalat" w:hAnsi="GHEA Grapalat"/>
          <w:sz w:val="24"/>
          <w:szCs w:val="24"/>
        </w:rPr>
        <w:t xml:space="preserve"> и </w:t>
      </w:r>
      <w:r w:rsidR="00260739" w:rsidRPr="009044F1">
        <w:rPr>
          <w:rFonts w:ascii="GHEA Grapalat" w:hAnsi="GHEA Grapalat"/>
          <w:sz w:val="24"/>
          <w:szCs w:val="24"/>
        </w:rPr>
        <w:t>"</w:t>
      </w:r>
      <w:r w:rsidR="00260739" w:rsidRPr="00147FD7">
        <w:rPr>
          <w:rFonts w:ascii="GHEA Grapalat" w:hAnsi="GHEA Grapalat"/>
          <w:sz w:val="24"/>
          <w:szCs w:val="24"/>
        </w:rPr>
        <w:t>налог на добавленную стоимость</w:t>
      </w:r>
      <w:r w:rsidR="00260739" w:rsidRPr="009044F1">
        <w:rPr>
          <w:rFonts w:ascii="GHEA Grapalat" w:hAnsi="GHEA Grapalat"/>
          <w:sz w:val="24"/>
          <w:szCs w:val="24"/>
        </w:rPr>
        <w:t>"</w:t>
      </w:r>
      <w:r w:rsidR="00260739">
        <w:rPr>
          <w:rFonts w:ascii="GHEA Grapalat" w:hAnsi="GHEA Grapalat"/>
          <w:sz w:val="24"/>
          <w:szCs w:val="24"/>
        </w:rPr>
        <w:t>.</w:t>
      </w:r>
    </w:p>
    <w:p w14:paraId="7B5E637B"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14:paraId="6F1B53E7"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Pr>
          <w:rFonts w:ascii="GHEA Grapalat" w:hAnsi="GHEA Grapalat"/>
          <w:sz w:val="24"/>
          <w:szCs w:val="24"/>
        </w:rPr>
        <w:t>,</w:t>
      </w:r>
      <w:r w:rsidRPr="009044F1">
        <w:rPr>
          <w:rFonts w:ascii="GHEA Grapalat" w:hAnsi="GHEA Grapalat"/>
          <w:sz w:val="24"/>
          <w:szCs w:val="24"/>
        </w:rPr>
        <w:t xml:space="preserve"> также размер прибыли участника не может быть ограничен приглашением.</w:t>
      </w:r>
    </w:p>
    <w:p w14:paraId="066EA641" w14:textId="77777777" w:rsidR="00873D42" w:rsidRPr="00230D36" w:rsidRDefault="00873D42" w:rsidP="00873D42">
      <w:pPr>
        <w:jc w:val="center"/>
        <w:rPr>
          <w:rFonts w:ascii="GHEA Grapalat" w:hAnsi="GHEA Grapalat"/>
          <w:b/>
        </w:rPr>
      </w:pPr>
    </w:p>
    <w:p w14:paraId="5DECBD4A" w14:textId="77777777" w:rsidR="00096865" w:rsidRPr="00230D36" w:rsidRDefault="00220C7C" w:rsidP="00873D42">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5E26AA21" w14:textId="77777777" w:rsidR="00873D42" w:rsidRPr="00230D36" w:rsidRDefault="00873D42" w:rsidP="00873D42">
      <w:pPr>
        <w:jc w:val="center"/>
        <w:rPr>
          <w:rFonts w:ascii="GHEA Grapalat" w:hAnsi="GHEA Grapalat"/>
          <w:b/>
        </w:rPr>
      </w:pPr>
    </w:p>
    <w:p w14:paraId="0C59A38F" w14:textId="77777777"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69C710AF" w14:textId="2EFBE6C0" w:rsidR="004C2B3E" w:rsidRDefault="00220C7C" w:rsidP="007A18AF">
      <w:pPr>
        <w:pStyle w:val="BodyTextIndent"/>
        <w:widowControl w:val="0"/>
        <w:tabs>
          <w:tab w:val="left" w:pos="1134"/>
        </w:tabs>
        <w:spacing w:after="160" w:line="240" w:lineRule="auto"/>
        <w:ind w:firstLine="567"/>
        <w:rPr>
          <w:rFonts w:ascii="GHEA Grapalat" w:hAnsi="GHEA Grapalat"/>
          <w:b/>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14D80176" w14:textId="77777777"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3DBCD752" w14:textId="41B5F603" w:rsidR="000E21F2" w:rsidRPr="00B51F5D" w:rsidRDefault="00FD2748" w:rsidP="00E45430">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0E21F2" w:rsidRPr="009F3DC7">
        <w:rPr>
          <w:rFonts w:ascii="GHEA Grapalat" w:hAnsi="GHEA Grapalat"/>
          <w:sz w:val="24"/>
          <w:szCs w:val="24"/>
        </w:rPr>
        <w:t xml:space="preserve">Вскрытие заявок произойдет </w:t>
      </w:r>
      <w:r w:rsidR="000E21F2" w:rsidRPr="002B605C">
        <w:rPr>
          <w:rFonts w:ascii="GHEA Grapalat" w:hAnsi="GHEA Grapalat"/>
          <w:sz w:val="24"/>
          <w:szCs w:val="24"/>
        </w:rPr>
        <w:t xml:space="preserve">на заседании комиссии по вскрытию заявок </w:t>
      </w:r>
      <w:r w:rsidR="000E21F2" w:rsidRPr="009F3DC7">
        <w:rPr>
          <w:rFonts w:ascii="GHEA Grapalat" w:hAnsi="GHEA Grapalat"/>
          <w:sz w:val="24"/>
          <w:szCs w:val="24"/>
        </w:rPr>
        <w:t>на "—</w:t>
      </w:r>
      <w:r w:rsidR="00FC7149">
        <w:rPr>
          <w:rFonts w:ascii="GHEA Grapalat" w:hAnsi="GHEA Grapalat"/>
          <w:sz w:val="24"/>
          <w:szCs w:val="24"/>
          <w:lang w:val="hy-AM"/>
        </w:rPr>
        <w:t>7</w:t>
      </w:r>
      <w:r w:rsidR="000E21F2" w:rsidRPr="009F3DC7">
        <w:rPr>
          <w:rFonts w:ascii="GHEA Grapalat" w:hAnsi="GHEA Grapalat"/>
          <w:sz w:val="24"/>
          <w:szCs w:val="24"/>
        </w:rPr>
        <w:t>"-ый день в "</w:t>
      </w:r>
      <w:r w:rsidR="00FC7149">
        <w:rPr>
          <w:rFonts w:ascii="GHEA Grapalat" w:hAnsi="GHEA Grapalat"/>
          <w:sz w:val="24"/>
          <w:szCs w:val="24"/>
          <w:lang w:val="hy-AM"/>
        </w:rPr>
        <w:t>13։00</w:t>
      </w:r>
      <w:r w:rsidR="000E21F2">
        <w:rPr>
          <w:rFonts w:ascii="GHEA Grapalat" w:hAnsi="GHEA Grapalat"/>
          <w:sz w:val="24"/>
          <w:szCs w:val="24"/>
        </w:rPr>
        <w:t xml:space="preserve">" со дня опубликования </w:t>
      </w:r>
      <w:r w:rsidR="000E21F2" w:rsidRPr="00C765E3">
        <w:rPr>
          <w:rFonts w:ascii="GHEA Grapalat" w:hAnsi="GHEA Grapalat"/>
          <w:sz w:val="24"/>
          <w:szCs w:val="24"/>
        </w:rPr>
        <w:t>в бюллетене</w:t>
      </w:r>
      <w:r w:rsidR="000E21F2">
        <w:rPr>
          <w:rFonts w:ascii="GHEA Grapalat" w:hAnsi="GHEA Grapalat"/>
          <w:sz w:val="24"/>
          <w:szCs w:val="24"/>
        </w:rPr>
        <w:t xml:space="preserve"> </w:t>
      </w:r>
      <w:r w:rsidR="000E21F2" w:rsidRPr="009F3DC7">
        <w:rPr>
          <w:rFonts w:ascii="GHEA Grapalat" w:hAnsi="GHEA Grapalat"/>
          <w:sz w:val="24"/>
          <w:szCs w:val="24"/>
        </w:rPr>
        <w:t>объявления и приг</w:t>
      </w:r>
      <w:r w:rsidR="000E21F2">
        <w:rPr>
          <w:rFonts w:ascii="GHEA Grapalat" w:hAnsi="GHEA Grapalat"/>
          <w:sz w:val="24"/>
          <w:szCs w:val="24"/>
        </w:rPr>
        <w:t>лашения на настоящую процедуру.</w:t>
      </w:r>
    </w:p>
    <w:p w14:paraId="109D3B42" w14:textId="77777777" w:rsidR="000E21F2" w:rsidRDefault="000E21F2" w:rsidP="00E45430">
      <w:pPr>
        <w:widowControl w:val="0"/>
        <w:spacing w:after="160"/>
        <w:ind w:firstLine="567"/>
        <w:jc w:val="both"/>
        <w:rPr>
          <w:rFonts w:ascii="GHEA Grapalat" w:hAnsi="GHEA Grapalat"/>
        </w:rPr>
      </w:pPr>
      <w:r w:rsidRPr="009F3DC7">
        <w:rPr>
          <w:rFonts w:ascii="GHEA Grapalat" w:hAnsi="GHEA Grapalat"/>
        </w:rPr>
        <w:t>На заседании по вскрытию</w:t>
      </w:r>
      <w:r w:rsidR="004411C1" w:rsidRPr="00D2548C">
        <w:rPr>
          <w:rFonts w:ascii="GHEA Grapalat" w:hAnsi="GHEA Grapalat"/>
        </w:rPr>
        <w:t xml:space="preserve"> и оценке</w:t>
      </w:r>
      <w:r w:rsidRPr="009F3DC7">
        <w:rPr>
          <w:rFonts w:ascii="GHEA Grapalat" w:hAnsi="GHEA Grapalat"/>
        </w:rPr>
        <w:t xml:space="preserve"> заявок</w:t>
      </w:r>
      <w:r>
        <w:rPr>
          <w:rFonts w:ascii="GHEA Grapalat" w:hAnsi="GHEA Grapalat"/>
        </w:rPr>
        <w:t>:</w:t>
      </w:r>
    </w:p>
    <w:p w14:paraId="7AF71DFA" w14:textId="77777777" w:rsidR="000E21F2" w:rsidRDefault="000E21F2" w:rsidP="00E45430">
      <w:pPr>
        <w:widowControl w:val="0"/>
        <w:spacing w:after="160"/>
        <w:ind w:firstLine="284"/>
        <w:jc w:val="both"/>
        <w:rPr>
          <w:rFonts w:ascii="GHEA Grapalat" w:hAnsi="GHEA Grapalat"/>
        </w:rPr>
      </w:pPr>
      <w:r>
        <w:rPr>
          <w:rFonts w:ascii="GHEA Grapalat" w:hAnsi="GHEA Grapalat"/>
        </w:rPr>
        <w:t xml:space="preserve"> 1)</w:t>
      </w:r>
      <w:r>
        <w:rPr>
          <w:rFonts w:ascii="GHEA Grapalat" w:hAnsi="GHEA Grapalat"/>
        </w:rPr>
        <w:tab/>
      </w:r>
      <w:r w:rsidRPr="009F3DC7">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623041" w:rsidRPr="00623041">
        <w:rPr>
          <w:rFonts w:ascii="GHEA Grapalat" w:hAnsi="GHEA Grapalat"/>
        </w:rPr>
        <w:t xml:space="preserve"> </w:t>
      </w:r>
      <w:r w:rsidR="00623041">
        <w:rPr>
          <w:rFonts w:ascii="GHEA Grapalat" w:hAnsi="GHEA Grapalat"/>
        </w:rPr>
        <w:t xml:space="preserve">закупки </w:t>
      </w:r>
      <w:r w:rsidRPr="009F3DC7">
        <w:rPr>
          <w:rFonts w:ascii="GHEA Grapalat" w:hAnsi="GHEA Grapalat"/>
        </w:rPr>
        <w:t>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14:paraId="7545F934" w14:textId="77777777"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1876239F" w14:textId="77777777"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07415B9D" w14:textId="77777777"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 xml:space="preserve">наличие требуемых (предусмотренных) документов в каждом вскрытом </w:t>
      </w:r>
      <w:r>
        <w:rPr>
          <w:rFonts w:ascii="GHEA Grapalat" w:hAnsi="GHEA Grapalat"/>
        </w:rPr>
        <w:lastRenderedPageBreak/>
        <w:t>конверте и соответствие их составления установленным приглашением реквизитам;</w:t>
      </w:r>
    </w:p>
    <w:p w14:paraId="71644922" w14:textId="77777777" w:rsidR="000E21F2" w:rsidRDefault="000E21F2" w:rsidP="00E45430">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2F5698E9" w14:textId="77777777" w:rsidR="009A796C" w:rsidRPr="00E45430" w:rsidRDefault="00FD2748" w:rsidP="000E21F2">
      <w:pPr>
        <w:pStyle w:val="BodyTextIndent2"/>
        <w:widowControl w:val="0"/>
        <w:tabs>
          <w:tab w:val="left" w:pos="1134"/>
        </w:tabs>
        <w:spacing w:after="160" w:line="240" w:lineRule="auto"/>
        <w:ind w:firstLine="567"/>
        <w:rPr>
          <w:rFonts w:ascii="GHEA Grapalat" w:hAnsi="GHEA Grapalat"/>
          <w:sz w:val="24"/>
          <w:szCs w:val="24"/>
        </w:rPr>
      </w:pPr>
      <w:r w:rsidRPr="00E45430">
        <w:rPr>
          <w:rFonts w:ascii="GHEA Grapalat" w:hAnsi="GHEA Grapalat"/>
          <w:sz w:val="24"/>
          <w:szCs w:val="24"/>
        </w:rPr>
        <w:t>8.2.</w:t>
      </w:r>
      <w:r w:rsidR="00D07367" w:rsidRPr="00E45430">
        <w:rPr>
          <w:rFonts w:ascii="GHEA Grapalat" w:hAnsi="GHEA Grapalat"/>
          <w:sz w:val="24"/>
          <w:szCs w:val="24"/>
        </w:rPr>
        <w:tab/>
      </w:r>
      <w:r w:rsidRPr="00E45430">
        <w:rPr>
          <w:rFonts w:ascii="GHEA Grapalat" w:hAnsi="GHEA Grapalat"/>
          <w:sz w:val="24"/>
          <w:szCs w:val="24"/>
        </w:rPr>
        <w:t xml:space="preserve">Заявки оцениваются в порядке, установленном настоящим приглашением. </w:t>
      </w:r>
    </w:p>
    <w:p w14:paraId="2834EA5A"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E43288">
        <w:rPr>
          <w:rFonts w:ascii="GHEA Grapalat" w:hAnsi="GHEA Grapalat"/>
        </w:rPr>
        <w:t xml:space="preserve">пятнадцати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E43288">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14:paraId="110F5205"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110433">
        <w:rPr>
          <w:rFonts w:ascii="GHEA Grapalat" w:hAnsi="GHEA Grapalat"/>
        </w:rPr>
        <w:t xml:space="preserve"> </w:t>
      </w:r>
      <w:r w:rsidR="006C0B68">
        <w:rPr>
          <w:rFonts w:ascii="GHEA Grapalat" w:hAnsi="GHEA Grapalat"/>
        </w:rPr>
        <w:t xml:space="preserve">и/или </w:t>
      </w:r>
      <w:r w:rsidRPr="009044F1">
        <w:rPr>
          <w:rFonts w:ascii="GHEA Grapalat" w:hAnsi="GHEA Grapalat"/>
        </w:rPr>
        <w:t xml:space="preserve"> </w:t>
      </w:r>
      <w:r w:rsidR="00110433">
        <w:rPr>
          <w:rFonts w:ascii="GHEA Grapalat" w:hAnsi="GHEA Grapalat"/>
        </w:rPr>
        <w:t>обеспечение заявки,</w:t>
      </w:r>
      <w:r w:rsidR="003B16F5">
        <w:rPr>
          <w:rFonts w:ascii="GHEA Grapalat" w:hAnsi="GHEA Grapalat"/>
        </w:rPr>
        <w:t xml:space="preserve"> </w:t>
      </w:r>
      <w:r w:rsidRPr="009044F1">
        <w:rPr>
          <w:rFonts w:ascii="GHEA Grapalat" w:hAnsi="GHEA Grapalat"/>
        </w:rPr>
        <w:t>либо те, которые не соответствуют требованиям приглашения</w:t>
      </w:r>
      <w:r w:rsidR="001151FB">
        <w:rPr>
          <w:rFonts w:ascii="GHEA Grapalat" w:hAnsi="GHEA Grapalat"/>
        </w:rPr>
        <w:t>.</w:t>
      </w:r>
    </w:p>
    <w:p w14:paraId="13CA3CB2" w14:textId="77777777"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BD1509">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1454D3">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9A0BDF">
        <w:rPr>
          <w:rFonts w:ascii="GHEA Grapalat" w:hAnsi="GHEA Grapalat"/>
          <w:sz w:val="24"/>
          <w:szCs w:val="24"/>
        </w:rPr>
        <w:t>и</w:t>
      </w:r>
      <w:r w:rsidR="00072575">
        <w:rPr>
          <w:rFonts w:ascii="GHEA Grapalat" w:hAnsi="GHEA Grapalat"/>
          <w:sz w:val="24"/>
          <w:szCs w:val="24"/>
        </w:rPr>
        <w:t xml:space="preserve"> </w:t>
      </w:r>
      <w:r w:rsidR="00072575" w:rsidRPr="003F64C5">
        <w:rPr>
          <w:rFonts w:ascii="GHEA Grapalat" w:hAnsi="GHEA Grapalat"/>
          <w:sz w:val="24"/>
          <w:szCs w:val="24"/>
        </w:rPr>
        <w:t>непризнанны</w:t>
      </w:r>
      <w:r w:rsidR="00072575">
        <w:rPr>
          <w:rFonts w:ascii="GHEA Grapalat" w:hAnsi="GHEA Grapalat"/>
          <w:sz w:val="24"/>
          <w:szCs w:val="24"/>
        </w:rPr>
        <w:t>х таковыми</w:t>
      </w:r>
      <w:r w:rsidR="009A0BDF">
        <w:rPr>
          <w:rFonts w:ascii="GHEA Grapalat" w:hAnsi="GHEA Grapalat"/>
          <w:sz w:val="24"/>
          <w:szCs w:val="24"/>
        </w:rPr>
        <w:t xml:space="preserve">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w:t>
      </w:r>
      <w:r w:rsidR="00942740" w:rsidRPr="00BC1DA7">
        <w:rPr>
          <w:rFonts w:ascii="GHEA Grapalat" w:hAnsi="GHEA Grapalat"/>
          <w:sz w:val="24"/>
          <w:szCs w:val="24"/>
        </w:rPr>
        <w:t>учета</w:t>
      </w:r>
      <w:r w:rsidR="00942740" w:rsidRPr="00C70FDD">
        <w:rPr>
          <w:rFonts w:ascii="GHEA Grapalat" w:hAnsi="GHEA Grapalat"/>
          <w:sz w:val="24"/>
          <w:szCs w:val="24"/>
        </w:rPr>
        <w:t xml:space="preserve"> </w:t>
      </w:r>
      <w:r w:rsidRPr="00C70FDD">
        <w:rPr>
          <w:rFonts w:ascii="GHEA Grapalat" w:hAnsi="GHEA Grapalat"/>
          <w:sz w:val="24"/>
          <w:szCs w:val="24"/>
        </w:rPr>
        <w:t>с</w:t>
      </w:r>
      <w:r w:rsidRPr="009044F1">
        <w:rPr>
          <w:rFonts w:ascii="GHEA Grapalat" w:hAnsi="GHEA Grapalat"/>
          <w:sz w:val="24"/>
          <w:szCs w:val="24"/>
        </w:rPr>
        <w:t>уммы налога, указанного в пункте 5.2. части 1 настоящего приглашения</w:t>
      </w:r>
      <w:r w:rsidR="0083765C">
        <w:rPr>
          <w:rFonts w:ascii="GHEA Grapalat" w:hAnsi="GHEA Grapalat"/>
          <w:sz w:val="24"/>
          <w:szCs w:val="24"/>
        </w:rPr>
        <w:t>.</w:t>
      </w:r>
    </w:p>
    <w:p w14:paraId="508738F4" w14:textId="77777777"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023B6C">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644850">
        <w:rPr>
          <w:rFonts w:ascii="GHEA Grapalat" w:hAnsi="GHEA Grapalat"/>
          <w:i w:val="0"/>
          <w:sz w:val="24"/>
          <w:szCs w:val="24"/>
        </w:rPr>
        <w:t>_____</w:t>
      </w:r>
      <w:r w:rsidR="00A01157" w:rsidRPr="00A01157">
        <w:rPr>
          <w:rFonts w:ascii="GHEA Grapalat" w:hAnsi="GHEA Grapalat"/>
          <w:i w:val="0"/>
          <w:sz w:val="24"/>
          <w:szCs w:val="24"/>
        </w:rPr>
        <w:t>_________</w:t>
      </w:r>
      <w:r w:rsidR="00644850" w:rsidRPr="00644850">
        <w:rPr>
          <w:rFonts w:ascii="GHEA Grapalat" w:hAnsi="GHEA Grapalat"/>
          <w:i w:val="0"/>
          <w:sz w:val="24"/>
          <w:szCs w:val="24"/>
        </w:rPr>
        <w:t>_______</w:t>
      </w:r>
      <w:r w:rsidR="00E13FD9">
        <w:rPr>
          <w:rStyle w:val="FootnoteReference"/>
          <w:rFonts w:ascii="GHEA Grapalat" w:hAnsi="GHEA Grapalat"/>
          <w:i w:val="0"/>
          <w:sz w:val="24"/>
          <w:szCs w:val="24"/>
        </w:rPr>
        <w:footnoteReference w:customMarkFollows="1" w:id="6"/>
        <w:t>10</w:t>
      </w:r>
      <w:r w:rsidR="00A01157">
        <w:rPr>
          <w:rFonts w:ascii="GHEA Grapalat" w:hAnsi="GHEA Grapalat"/>
          <w:i w:val="0"/>
          <w:sz w:val="24"/>
          <w:szCs w:val="24"/>
        </w:rPr>
        <w:t>.</w:t>
      </w:r>
    </w:p>
    <w:p w14:paraId="6EA0BCA2" w14:textId="77777777" w:rsidR="00096865" w:rsidRPr="009044F1" w:rsidDel="00992C40"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14:paraId="27718472"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413F3">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E16286">
        <w:rPr>
          <w:rFonts w:ascii="GHEA Grapalat" w:hAnsi="GHEA Grapalat"/>
          <w:sz w:val="24"/>
          <w:szCs w:val="24"/>
        </w:rPr>
        <w:t xml:space="preserve">и </w:t>
      </w:r>
      <w:r w:rsidR="00E16286" w:rsidRPr="003F64C5">
        <w:rPr>
          <w:rFonts w:ascii="GHEA Grapalat" w:hAnsi="GHEA Grapalat"/>
          <w:sz w:val="24"/>
          <w:szCs w:val="24"/>
        </w:rPr>
        <w:t>непризнанны</w:t>
      </w:r>
      <w:r w:rsidR="00E16286">
        <w:rPr>
          <w:rFonts w:ascii="GHEA Grapalat" w:hAnsi="GHEA Grapalat"/>
          <w:sz w:val="24"/>
          <w:szCs w:val="24"/>
        </w:rPr>
        <w:t>х таковыми участников</w:t>
      </w:r>
      <w:r w:rsidRPr="009044F1">
        <w:rPr>
          <w:rFonts w:ascii="GHEA Grapalat" w:hAnsi="GHEA Grapalat"/>
          <w:sz w:val="24"/>
          <w:szCs w:val="24"/>
        </w:rPr>
        <w:t xml:space="preserve">.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Pr>
          <w:rFonts w:ascii="GHEA Grapalat" w:hAnsi="GHEA Grapalat"/>
          <w:sz w:val="24"/>
          <w:szCs w:val="24"/>
        </w:rPr>
        <w:t>приглашения</w:t>
      </w:r>
      <w:r w:rsidR="005A3D17">
        <w:rPr>
          <w:rFonts w:ascii="GHEA Grapalat" w:hAnsi="GHEA Grapalat"/>
          <w:sz w:val="24"/>
          <w:szCs w:val="24"/>
        </w:rPr>
        <w:t>.</w:t>
      </w:r>
      <w:r w:rsidR="00D877C5">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14:paraId="48F2CAFA"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14F37">
        <w:rPr>
          <w:rFonts w:ascii="GHEA Grapalat" w:hAnsi="GHEA Grapalat"/>
          <w:sz w:val="24"/>
          <w:szCs w:val="24"/>
        </w:rPr>
        <w:t xml:space="preserve">и </w:t>
      </w:r>
      <w:r w:rsidR="00F14F37" w:rsidRPr="003F64C5">
        <w:rPr>
          <w:rFonts w:ascii="GHEA Grapalat" w:hAnsi="GHEA Grapalat"/>
          <w:sz w:val="24"/>
          <w:szCs w:val="24"/>
        </w:rPr>
        <w:t>непризнанны</w:t>
      </w:r>
      <w:r w:rsidR="00F14F37">
        <w:rPr>
          <w:rFonts w:ascii="GHEA Grapalat" w:hAnsi="GHEA Grapalat"/>
          <w:sz w:val="24"/>
          <w:szCs w:val="24"/>
        </w:rPr>
        <w:t>х таковыми</w:t>
      </w:r>
      <w:r w:rsidRPr="009044F1">
        <w:rPr>
          <w:rFonts w:ascii="GHEA Grapalat" w:hAnsi="GHEA Grapalat"/>
          <w:sz w:val="24"/>
          <w:szCs w:val="24"/>
        </w:rPr>
        <w:t xml:space="preserve"> участников, </w:t>
      </w:r>
      <w:r w:rsidR="00C666AD">
        <w:rPr>
          <w:rFonts w:ascii="GHEA Grapalat" w:hAnsi="GHEA Grapalat"/>
          <w:sz w:val="24"/>
          <w:szCs w:val="24"/>
        </w:rPr>
        <w:t>на  заседаниии комиссии</w:t>
      </w:r>
      <w:r w:rsidR="00C666AD" w:rsidRPr="009044F1">
        <w:rPr>
          <w:rFonts w:ascii="GHEA Grapalat" w:hAnsi="GHEA Grapalat"/>
          <w:sz w:val="24"/>
          <w:szCs w:val="24"/>
        </w:rPr>
        <w:t xml:space="preserve"> </w:t>
      </w:r>
      <w:r w:rsidR="00C666AD" w:rsidRPr="00334F26">
        <w:rPr>
          <w:rFonts w:ascii="GHEA Grapalat" w:hAnsi="GHEA Grapalat"/>
          <w:sz w:val="24"/>
          <w:szCs w:val="24"/>
        </w:rPr>
        <w:t>с предложившими равные цены участниками,</w:t>
      </w:r>
      <w:r w:rsidR="00B34CEA">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C44836">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w:t>
      </w:r>
      <w:r w:rsidRPr="009044F1">
        <w:rPr>
          <w:rFonts w:ascii="GHEA Grapalat" w:hAnsi="GHEA Grapalat"/>
          <w:sz w:val="24"/>
          <w:szCs w:val="24"/>
        </w:rPr>
        <w:lastRenderedPageBreak/>
        <w:t>полномочием представители</w:t>
      </w:r>
      <w:r w:rsidR="00B34CEA" w:rsidRPr="009044F1">
        <w:rPr>
          <w:rFonts w:ascii="GHEA Grapalat" w:hAnsi="GHEA Grapalat"/>
          <w:sz w:val="24"/>
          <w:szCs w:val="24"/>
        </w:rPr>
        <w:t>)</w:t>
      </w:r>
      <w:r w:rsidR="00B34CEA" w:rsidRPr="00B34CEA">
        <w:rPr>
          <w:rFonts w:ascii="GHEA Grapalat" w:hAnsi="GHEA Grapalat"/>
          <w:sz w:val="24"/>
          <w:szCs w:val="24"/>
        </w:rPr>
        <w:t xml:space="preserve"> </w:t>
      </w:r>
      <w:r w:rsidR="00B34CEA" w:rsidRPr="009044F1">
        <w:rPr>
          <w:rFonts w:ascii="GHEA Grapalat" w:hAnsi="GHEA Grapalat"/>
          <w:sz w:val="24"/>
          <w:szCs w:val="24"/>
        </w:rPr>
        <w:t>присутствуют</w:t>
      </w:r>
      <w:r w:rsidR="00B34CEA" w:rsidRPr="00B34CEA">
        <w:rPr>
          <w:rFonts w:ascii="GHEA Grapalat" w:hAnsi="GHEA Grapalat"/>
          <w:sz w:val="24"/>
          <w:szCs w:val="24"/>
        </w:rPr>
        <w:t xml:space="preserve"> </w:t>
      </w:r>
      <w:r w:rsidR="00B34CEA" w:rsidRPr="009044F1">
        <w:rPr>
          <w:rFonts w:ascii="GHEA Grapalat" w:hAnsi="GHEA Grapalat"/>
          <w:sz w:val="24"/>
          <w:szCs w:val="24"/>
        </w:rPr>
        <w:t>на заседании</w:t>
      </w:r>
      <w:r w:rsidRPr="009044F1">
        <w:rPr>
          <w:rFonts w:ascii="GHEA Grapalat" w:hAnsi="GHEA Grapalat"/>
          <w:sz w:val="24"/>
          <w:szCs w:val="24"/>
        </w:rPr>
        <w:t>,</w:t>
      </w:r>
    </w:p>
    <w:p w14:paraId="2561B030"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0A785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1C57A6">
        <w:rPr>
          <w:rFonts w:ascii="GHEA Grapalat" w:hAnsi="GHEA Grapalat"/>
          <w:sz w:val="24"/>
          <w:szCs w:val="24"/>
        </w:rPr>
        <w:t>представивших равные цены</w:t>
      </w:r>
      <w:r w:rsidR="001C57A6" w:rsidRPr="009044F1">
        <w:rPr>
          <w:rFonts w:ascii="GHEA Grapalat" w:hAnsi="GHEA Grapalat"/>
          <w:sz w:val="24"/>
          <w:szCs w:val="24"/>
        </w:rPr>
        <w:t xml:space="preserve"> </w:t>
      </w:r>
      <w:r w:rsidRPr="009044F1">
        <w:rPr>
          <w:rFonts w:ascii="GHEA Grapalat" w:hAnsi="GHEA Grapalat"/>
          <w:sz w:val="24"/>
          <w:szCs w:val="24"/>
        </w:rPr>
        <w:t xml:space="preserve">участников </w:t>
      </w:r>
      <w:r w:rsidR="009D54D5">
        <w:rPr>
          <w:rFonts w:ascii="GHEA Grapalat" w:hAnsi="GHEA Grapalat"/>
          <w:sz w:val="24"/>
          <w:szCs w:val="24"/>
        </w:rPr>
        <w:t>об условиях, продолжительности,</w:t>
      </w:r>
      <w:r w:rsidR="00EB3853">
        <w:rPr>
          <w:rFonts w:ascii="GHEA Grapalat" w:hAnsi="GHEA Grapalat"/>
          <w:sz w:val="24"/>
          <w:szCs w:val="24"/>
        </w:rPr>
        <w:t xml:space="preserve"> </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2FB0F356"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3273F22D"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D11351">
        <w:rPr>
          <w:rFonts w:ascii="GHEA Grapalat" w:hAnsi="GHEA Grapalat"/>
          <w:sz w:val="24"/>
          <w:szCs w:val="24"/>
        </w:rPr>
        <w:t>другого</w:t>
      </w:r>
      <w:r w:rsidR="00D11351" w:rsidRPr="009044F1">
        <w:rPr>
          <w:rFonts w:ascii="GHEA Grapalat" w:hAnsi="GHEA Grapalat"/>
          <w:sz w:val="24"/>
          <w:szCs w:val="24"/>
        </w:rPr>
        <w:t xml:space="preserve"> </w:t>
      </w:r>
      <w:r w:rsidRPr="009044F1">
        <w:rPr>
          <w:rFonts w:ascii="GHEA Grapalat" w:hAnsi="GHEA Grapalat"/>
          <w:sz w:val="24"/>
          <w:szCs w:val="24"/>
        </w:rPr>
        <w:t>участник</w:t>
      </w:r>
      <w:r w:rsidR="00D11351">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251E6A36" w14:textId="77777777" w:rsidR="00802408" w:rsidRDefault="009B6D58" w:rsidP="0080240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w:t>
      </w:r>
      <w:r w:rsidR="00A975F3" w:rsidRPr="003F64C5">
        <w:rPr>
          <w:rFonts w:ascii="GHEA Grapalat" w:hAnsi="GHEA Grapalat"/>
          <w:sz w:val="24"/>
          <w:szCs w:val="24"/>
        </w:rPr>
        <w:t>непризнанны</w:t>
      </w:r>
      <w:r w:rsidR="00A975F3">
        <w:rPr>
          <w:rFonts w:ascii="GHEA Grapalat" w:hAnsi="GHEA Grapalat"/>
          <w:sz w:val="24"/>
          <w:szCs w:val="24"/>
        </w:rPr>
        <w:t xml:space="preserve">е таковыми </w:t>
      </w:r>
      <w:r w:rsidRPr="009044F1">
        <w:rPr>
          <w:rFonts w:ascii="GHEA Grapalat" w:hAnsi="GHEA Grapalat"/>
          <w:sz w:val="24"/>
          <w:szCs w:val="24"/>
        </w:rPr>
        <w:t>участники</w:t>
      </w:r>
      <w:r w:rsidR="00A975F3">
        <w:rPr>
          <w:rFonts w:ascii="GHEA Grapalat" w:hAnsi="GHEA Grapalat"/>
          <w:sz w:val="24"/>
          <w:szCs w:val="24"/>
        </w:rPr>
        <w:t>.</w:t>
      </w:r>
      <w:r w:rsidR="00B532B4">
        <w:rPr>
          <w:rFonts w:ascii="GHEA Grapalat" w:hAnsi="GHEA Grapalat"/>
          <w:sz w:val="24"/>
          <w:szCs w:val="24"/>
        </w:rPr>
        <w:t xml:space="preserve"> </w:t>
      </w:r>
      <w:r w:rsidR="00802408"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802408">
        <w:rPr>
          <w:rFonts w:ascii="GHEA Grapalat" w:hAnsi="GHEA Grapalat"/>
          <w:sz w:val="24"/>
          <w:szCs w:val="24"/>
        </w:rPr>
        <w:t>.</w:t>
      </w:r>
    </w:p>
    <w:p w14:paraId="1ADD667F"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p>
    <w:p w14:paraId="3AB1D78D" w14:textId="77777777" w:rsidR="001A54A3" w:rsidRDefault="001A54A3" w:rsidP="001A54A3">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8.6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7C3C89">
        <w:rPr>
          <w:rFonts w:ascii="GHEA Grapalat" w:hAnsi="GHEA Grapalat"/>
          <w:sz w:val="24"/>
          <w:szCs w:val="24"/>
        </w:rPr>
        <w:t>исполнения работ</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53A705A7" w14:textId="77777777" w:rsidR="001A54A3" w:rsidRPr="009044F1" w:rsidRDefault="001A54A3" w:rsidP="001A54A3">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AC5387">
        <w:rPr>
          <w:rFonts w:ascii="GHEA Grapalat" w:hAnsi="GHEA Grapalat" w:cs="Sylfaen"/>
          <w:sz w:val="24"/>
          <w:szCs w:val="24"/>
        </w:rPr>
        <w:t>.</w:t>
      </w:r>
    </w:p>
    <w:p w14:paraId="4990B1CE" w14:textId="77777777" w:rsidR="00B514E8" w:rsidRPr="00522932" w:rsidRDefault="00FD2748" w:rsidP="00AB2976">
      <w:pPr>
        <w:pStyle w:val="norm"/>
        <w:widowControl w:val="0"/>
        <w:tabs>
          <w:tab w:val="left" w:pos="1134"/>
        </w:tabs>
        <w:spacing w:after="160" w:line="240" w:lineRule="auto"/>
        <w:ind w:firstLine="567"/>
        <w:rPr>
          <w:rFonts w:ascii="GHEA Grapalat" w:hAnsi="GHEA Grapalat"/>
          <w:sz w:val="24"/>
          <w:szCs w:val="24"/>
        </w:rPr>
      </w:pPr>
      <w:r w:rsidRPr="00522932">
        <w:rPr>
          <w:rFonts w:ascii="GHEA Grapalat" w:hAnsi="GHEA Grapalat"/>
          <w:sz w:val="24"/>
          <w:szCs w:val="24"/>
        </w:rPr>
        <w:t>8.</w:t>
      </w:r>
      <w:r w:rsidR="00FD6933" w:rsidRPr="00522932">
        <w:rPr>
          <w:rFonts w:ascii="GHEA Grapalat" w:hAnsi="GHEA Grapalat"/>
          <w:sz w:val="24"/>
          <w:szCs w:val="24"/>
        </w:rPr>
        <w:t>7</w:t>
      </w:r>
      <w:r w:rsidRPr="00522932">
        <w:rPr>
          <w:rFonts w:ascii="GHEA Grapalat" w:hAnsi="GHEA Grapalat"/>
          <w:sz w:val="24"/>
          <w:szCs w:val="24"/>
        </w:rPr>
        <w:t>.</w:t>
      </w:r>
      <w:r w:rsidR="00C37724" w:rsidRPr="00522932">
        <w:rPr>
          <w:rFonts w:ascii="GHEA Grapalat" w:hAnsi="GHEA Grapalat"/>
          <w:sz w:val="24"/>
          <w:szCs w:val="24"/>
        </w:rPr>
        <w:tab/>
      </w:r>
      <w:r w:rsidRPr="00522932">
        <w:rPr>
          <w:rFonts w:ascii="GHEA Grapalat" w:hAnsi="GHEA Grapalat"/>
          <w:sz w:val="24"/>
          <w:szCs w:val="24"/>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w:t>
      </w:r>
      <w:r w:rsidRPr="00522932">
        <w:rPr>
          <w:rFonts w:ascii="GHEA Grapalat" w:hAnsi="GHEA Grapalat"/>
          <w:sz w:val="24"/>
          <w:szCs w:val="24"/>
        </w:rPr>
        <w:lastRenderedPageBreak/>
        <w:t xml:space="preserve">требование, незамедлительно предоставляются </w:t>
      </w:r>
      <w:r w:rsidR="00F7541A" w:rsidRPr="00522932">
        <w:rPr>
          <w:rFonts w:ascii="GHEA Grapalat" w:hAnsi="GHEA Grapalat"/>
          <w:sz w:val="24"/>
          <w:szCs w:val="24"/>
        </w:rPr>
        <w:t xml:space="preserve">включенные в заявку </w:t>
      </w:r>
      <w:r w:rsidRPr="00522932">
        <w:rPr>
          <w:rFonts w:ascii="GHEA Grapalat" w:hAnsi="GHEA Grapalat"/>
          <w:sz w:val="24"/>
          <w:szCs w:val="24"/>
        </w:rPr>
        <w:t>документ</w:t>
      </w:r>
      <w:r w:rsidR="00F7541A" w:rsidRPr="00522932">
        <w:rPr>
          <w:rFonts w:ascii="GHEA Grapalat" w:hAnsi="GHEA Grapalat"/>
          <w:sz w:val="24"/>
          <w:szCs w:val="24"/>
        </w:rPr>
        <w:t>ы</w:t>
      </w:r>
      <w:r w:rsidRPr="00522932">
        <w:rPr>
          <w:rFonts w:ascii="GHEA Grapalat" w:hAnsi="GHEA Grapalat"/>
          <w:sz w:val="24"/>
          <w:szCs w:val="24"/>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2932">
        <w:rPr>
          <w:rFonts w:ascii="Courier New" w:hAnsi="Courier New" w:cs="Courier New"/>
          <w:sz w:val="24"/>
          <w:szCs w:val="24"/>
        </w:rPr>
        <w:t> </w:t>
      </w:r>
      <w:r w:rsidRPr="00522932">
        <w:rPr>
          <w:rFonts w:ascii="GHEA Grapalat" w:hAnsi="GHEA Grapalat"/>
          <w:sz w:val="24"/>
          <w:szCs w:val="24"/>
        </w:rPr>
        <w:t>препятствуя нормальному функционированию комиссии.</w:t>
      </w:r>
    </w:p>
    <w:p w14:paraId="4F021961" w14:textId="77777777" w:rsidR="00AD2081" w:rsidRPr="00D67FDE" w:rsidRDefault="00A150A9" w:rsidP="00B46D58">
      <w:pPr>
        <w:pStyle w:val="norm"/>
        <w:widowControl w:val="0"/>
        <w:tabs>
          <w:tab w:val="left" w:pos="1134"/>
        </w:tabs>
        <w:spacing w:after="160" w:line="240" w:lineRule="auto"/>
        <w:ind w:firstLine="567"/>
        <w:rPr>
          <w:rFonts w:ascii="GHEA Grapalat" w:hAnsi="GHEA Grapalat"/>
          <w:sz w:val="24"/>
          <w:szCs w:val="24"/>
        </w:rPr>
      </w:pPr>
      <w:r w:rsidRPr="00D67FDE">
        <w:rPr>
          <w:rFonts w:ascii="GHEA Grapalat" w:hAnsi="GHEA Grapalat"/>
          <w:sz w:val="24"/>
          <w:szCs w:val="24"/>
        </w:rPr>
        <w:t>8.</w:t>
      </w:r>
      <w:r w:rsidR="002038C2">
        <w:rPr>
          <w:rFonts w:ascii="GHEA Grapalat" w:hAnsi="GHEA Grapalat"/>
          <w:sz w:val="24"/>
          <w:szCs w:val="24"/>
        </w:rPr>
        <w:t>8</w:t>
      </w:r>
      <w:r w:rsidRPr="00D67FDE">
        <w:rPr>
          <w:rFonts w:ascii="GHEA Grapalat" w:hAnsi="GHEA Grapalat"/>
          <w:sz w:val="24"/>
          <w:szCs w:val="24"/>
        </w:rPr>
        <w:t>.</w:t>
      </w:r>
      <w:r w:rsidR="00213830" w:rsidRPr="00D67FDE">
        <w:rPr>
          <w:rFonts w:ascii="GHEA Grapalat" w:hAnsi="GHEA Grapalat"/>
          <w:sz w:val="24"/>
          <w:szCs w:val="24"/>
        </w:rPr>
        <w:tab/>
      </w:r>
      <w:r w:rsidRPr="00D67FDE">
        <w:rPr>
          <w:rFonts w:ascii="GHEA Grapalat" w:hAnsi="GHEA Grapalat"/>
          <w:sz w:val="24"/>
          <w:szCs w:val="24"/>
        </w:rPr>
        <w:t xml:space="preserve">Если в результате оценки, проведенной в ходе заседания по вскрытию </w:t>
      </w:r>
      <w:r w:rsidR="00F00565" w:rsidRPr="00D67FDE">
        <w:rPr>
          <w:rFonts w:ascii="GHEA Grapalat" w:hAnsi="GHEA Grapalat"/>
          <w:sz w:val="24"/>
          <w:szCs w:val="24"/>
        </w:rPr>
        <w:t xml:space="preserve">и оценке </w:t>
      </w:r>
      <w:r w:rsidRPr="00D67FDE">
        <w:rPr>
          <w:rFonts w:ascii="GHEA Grapalat" w:hAnsi="GHEA Grapalat"/>
          <w:sz w:val="24"/>
          <w:szCs w:val="24"/>
        </w:rPr>
        <w:t>заявок, в заявке участника фиксируются несоответствия требованиям приглашения,</w:t>
      </w:r>
      <w:r w:rsidR="0011340E" w:rsidRPr="00D67FDE">
        <w:rPr>
          <w:rFonts w:ascii="GHEA Grapalat" w:hAnsi="GHEA Grapalat"/>
          <w:sz w:val="24"/>
          <w:szCs w:val="24"/>
        </w:rPr>
        <w:t xml:space="preserve"> </w:t>
      </w:r>
      <w:r w:rsidR="00595177" w:rsidRPr="00D67FDE">
        <w:rPr>
          <w:rFonts w:ascii="GHEA Grapalat" w:hAnsi="GHEA Grapalat"/>
          <w:sz w:val="24"/>
          <w:szCs w:val="24"/>
        </w:rPr>
        <w:t>то</w:t>
      </w:r>
      <w:r w:rsidRPr="00D67FDE">
        <w:rPr>
          <w:rFonts w:ascii="GHEA Grapalat" w:hAnsi="GHEA Grapalat"/>
          <w:sz w:val="24"/>
          <w:szCs w:val="24"/>
        </w:rPr>
        <w:t xml:space="preserve"> секретарь комиссии в тот же день</w:t>
      </w:r>
      <w:r w:rsidR="007A34A6" w:rsidRPr="00D67FDE">
        <w:rPr>
          <w:rFonts w:ascii="GHEA Grapalat" w:hAnsi="GHEA Grapalat"/>
          <w:sz w:val="24"/>
          <w:szCs w:val="24"/>
        </w:rPr>
        <w:t xml:space="preserve"> </w:t>
      </w:r>
      <w:r w:rsidR="00595177" w:rsidRPr="00FB3103">
        <w:rPr>
          <w:rFonts w:ascii="GHEA Grapalat" w:hAnsi="GHEA Grapalat"/>
          <w:sz w:val="24"/>
          <w:szCs w:val="24"/>
        </w:rPr>
        <w:t>в электронной форме</w:t>
      </w:r>
      <w:r w:rsidR="007A34A6" w:rsidRPr="00FB3103">
        <w:rPr>
          <w:rFonts w:ascii="GHEA Grapalat" w:hAnsi="GHEA Grapalat"/>
          <w:sz w:val="24"/>
          <w:szCs w:val="24"/>
        </w:rPr>
        <w:t xml:space="preserve"> </w:t>
      </w:r>
      <w:r w:rsidRPr="00D67FDE">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1E948D82" w14:textId="77777777"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440583F3"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312694">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534816">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22A3E54F" w14:textId="77777777" w:rsidR="0005196C" w:rsidRPr="00CE18BF" w:rsidRDefault="00A150A9" w:rsidP="0005196C">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8E0ADF">
        <w:rPr>
          <w:rFonts w:ascii="GHEA Grapalat" w:hAnsi="GHEA Grapalat"/>
          <w:sz w:val="24"/>
          <w:szCs w:val="24"/>
        </w:rPr>
        <w:t>10</w:t>
      </w:r>
      <w:r w:rsidRPr="009044F1">
        <w:rPr>
          <w:rFonts w:ascii="GHEA Grapalat" w:hAnsi="GHEA Grapalat"/>
          <w:sz w:val="24"/>
          <w:szCs w:val="24"/>
        </w:rPr>
        <w:t>.</w:t>
      </w:r>
      <w:r w:rsidR="00213830" w:rsidRPr="005114D0">
        <w:rPr>
          <w:rFonts w:ascii="GHEA Grapalat" w:hAnsi="GHEA Grapalat"/>
          <w:sz w:val="24"/>
          <w:szCs w:val="24"/>
        </w:rPr>
        <w:tab/>
      </w:r>
      <w:r w:rsidR="0005196C" w:rsidRPr="00CE18BF">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05196C" w:rsidRPr="00CE18BF" w:rsidDel="00A5199D">
        <w:rPr>
          <w:rFonts w:ascii="GHEA Grapalat" w:hAnsi="GHEA Grapalat"/>
          <w:sz w:val="24"/>
          <w:szCs w:val="24"/>
        </w:rPr>
        <w:t xml:space="preserve"> </w:t>
      </w:r>
      <w:r w:rsidR="0005196C" w:rsidRPr="00CE18BF">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04A0CDFC" w14:textId="77777777"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C1D04">
        <w:rPr>
          <w:rFonts w:ascii="GHEA Grapalat" w:hAnsi="GHEA Grapalat"/>
          <w:sz w:val="24"/>
          <w:szCs w:val="24"/>
        </w:rPr>
        <w:t>1</w:t>
      </w:r>
      <w:r w:rsidR="004519FC">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280AFE8F" w14:textId="77777777"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0C2964">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48D48EC3" w14:textId="77777777"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w:t>
      </w:r>
      <w:r w:rsidR="001E4A24" w:rsidRPr="001E4A24">
        <w:rPr>
          <w:rFonts w:ascii="GHEA Grapalat" w:hAnsi="GHEA Grapalat"/>
          <w:sz w:val="24"/>
          <w:szCs w:val="24"/>
        </w:rPr>
        <w:lastRenderedPageBreak/>
        <w:t xml:space="preserve">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1D75AE60" w14:textId="77777777"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337A5">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46AF630E" w14:textId="77777777" w:rsidR="00875295" w:rsidRPr="00110330" w:rsidRDefault="008769B4" w:rsidP="00875295">
      <w:pPr>
        <w:widowControl w:val="0"/>
        <w:tabs>
          <w:tab w:val="left" w:pos="1276"/>
        </w:tabs>
        <w:jc w:val="both"/>
        <w:rPr>
          <w:rFonts w:ascii="GHEA Grapalat" w:hAnsi="GHEA Grapalat"/>
          <w:color w:val="000000" w:themeColor="text1"/>
        </w:rPr>
      </w:pPr>
      <w:r w:rsidRPr="009044F1">
        <w:rPr>
          <w:rFonts w:ascii="GHEA Grapalat" w:hAnsi="GHEA Grapalat"/>
        </w:rPr>
        <w:t>8.</w:t>
      </w:r>
      <w:r w:rsidR="005B6DCF">
        <w:rPr>
          <w:rFonts w:ascii="GHEA Grapalat" w:hAnsi="GHEA Grapalat"/>
          <w:lang w:val="hy-AM"/>
        </w:rPr>
        <w:t>1</w:t>
      </w:r>
      <w:r w:rsidR="00A11C37">
        <w:rPr>
          <w:rFonts w:ascii="GHEA Grapalat" w:hAnsi="GHEA Grapalat"/>
        </w:rPr>
        <w:t>3</w:t>
      </w:r>
      <w:r w:rsidR="00493CC7" w:rsidRPr="00493CC7">
        <w:rPr>
          <w:rFonts w:ascii="GHEA Grapalat" w:hAnsi="GHEA Grapalat"/>
        </w:rPr>
        <w:t>.</w:t>
      </w:r>
      <w:r w:rsidR="00875295">
        <w:rPr>
          <w:rFonts w:ascii="GHEA Grapalat" w:hAnsi="GHEA Grapalat"/>
        </w:rPr>
        <w:t xml:space="preserve"> </w:t>
      </w:r>
      <w:r w:rsidR="00875295" w:rsidRPr="00110330">
        <w:rPr>
          <w:rFonts w:ascii="GHEA Grapalat" w:hAnsi="GHEA Grapalat"/>
        </w:rPr>
        <w:t xml:space="preserve">В случае выявления </w:t>
      </w:r>
      <w:r w:rsidR="00875295" w:rsidRPr="00110330">
        <w:rPr>
          <w:rFonts w:ascii="GHEA Grapalat" w:hAnsi="GHEA Grapalat"/>
          <w:color w:val="000000" w:themeColor="text1"/>
        </w:rPr>
        <w:t xml:space="preserve">оснований, предусмотренных пунктом 6 части 1 статьи 6 Закона, </w:t>
      </w:r>
      <w:r w:rsidR="00875295" w:rsidRPr="00110330">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4A3453" w:rsidRPr="00BE1110">
        <w:rPr>
          <w:rFonts w:ascii="GHEA Grapalat" w:hAnsi="GHEA Grapalat"/>
        </w:rPr>
        <w:t>.</w:t>
      </w:r>
      <w:r w:rsidR="00E16A26" w:rsidRPr="00BE1110">
        <w:rPr>
          <w:rFonts w:ascii="GHEA Grapalat" w:hAnsi="GHEA Grapalat"/>
        </w:rPr>
        <w:t xml:space="preserve"> </w:t>
      </w:r>
      <w:r w:rsidR="004A3453" w:rsidRPr="00BE1110">
        <w:rPr>
          <w:rFonts w:ascii="GHEA Grapalat" w:hAnsi="GHEA Grapalat"/>
        </w:rPr>
        <w:t>Мотивированное решение руководителя заказчика уполномоченный орган публикует в бюллетене</w:t>
      </w:r>
      <w:r w:rsidR="00963EF7" w:rsidRPr="00F0578D">
        <w:rPr>
          <w:rFonts w:ascii="GHEA Grapalat" w:hAnsi="GHEA Grapalat"/>
        </w:rPr>
        <w:t xml:space="preserve"> </w:t>
      </w:r>
      <w:r w:rsidR="00963EF7">
        <w:rPr>
          <w:rFonts w:ascii="GHEA Grapalat" w:hAnsi="GHEA Grapalat"/>
        </w:rPr>
        <w:t xml:space="preserve">в течение пяти рабочих дней, </w:t>
      </w:r>
      <w:r w:rsidR="00963EF7">
        <w:rPr>
          <w:rStyle w:val="ezkurwreuab5ozgtqnkl"/>
          <w:rFonts w:ascii="GHEA Grapalat" w:hAnsi="GHEA Grapalat"/>
        </w:rPr>
        <w:t>следующих</w:t>
      </w:r>
      <w:r w:rsidR="00963EF7">
        <w:rPr>
          <w:rFonts w:ascii="GHEA Grapalat" w:hAnsi="GHEA Grapalat"/>
        </w:rPr>
        <w:t xml:space="preserve"> </w:t>
      </w:r>
      <w:r w:rsidR="00963EF7">
        <w:rPr>
          <w:rStyle w:val="ezkurwreuab5ozgtqnkl"/>
          <w:rFonts w:ascii="GHEA Grapalat" w:hAnsi="GHEA Grapalat"/>
        </w:rPr>
        <w:t>за днем</w:t>
      </w:r>
      <w:r w:rsidR="00963EF7">
        <w:rPr>
          <w:rFonts w:ascii="GHEA Grapalat" w:hAnsi="GHEA Grapalat"/>
        </w:rPr>
        <w:t xml:space="preserve"> </w:t>
      </w:r>
      <w:r w:rsidR="00963EF7">
        <w:rPr>
          <w:rStyle w:val="ezkurwreuab5ozgtqnkl"/>
          <w:rFonts w:ascii="GHEA Grapalat" w:hAnsi="GHEA Grapalat"/>
        </w:rPr>
        <w:t>получения</w:t>
      </w:r>
      <w:r w:rsidR="00963EF7">
        <w:rPr>
          <w:rFonts w:ascii="GHEA Grapalat" w:hAnsi="GHEA Grapalat"/>
        </w:rPr>
        <w:t xml:space="preserve"> </w:t>
      </w:r>
      <w:r w:rsidR="00963EF7">
        <w:rPr>
          <w:rStyle w:val="ezkurwreuab5ozgtqnkl"/>
          <w:rFonts w:ascii="GHEA Grapalat" w:hAnsi="GHEA Grapalat"/>
        </w:rPr>
        <w:t>решения</w:t>
      </w:r>
      <w:r w:rsidR="00963EF7">
        <w:rPr>
          <w:rFonts w:ascii="GHEA Grapalat" w:hAnsi="GHEA Grapalat"/>
        </w:rPr>
        <w:t>.</w:t>
      </w:r>
      <w:r w:rsidR="004A3453" w:rsidRPr="00BE1110">
        <w:rPr>
          <w:rFonts w:ascii="GHEA Grapalat" w:hAnsi="GHEA Grapalat"/>
        </w:rPr>
        <w:t>.</w:t>
      </w:r>
      <w:r w:rsidR="00875295" w:rsidRPr="00110330">
        <w:t xml:space="preserve"> </w:t>
      </w:r>
      <w:r w:rsidR="00875295" w:rsidRPr="00110330">
        <w:rPr>
          <w:rFonts w:ascii="GHEA Grapalat" w:hAnsi="GHEA Grapalat"/>
        </w:rPr>
        <w:t>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875295" w:rsidRPr="00110330">
        <w:t xml:space="preserve"> </w:t>
      </w:r>
      <w:r w:rsidR="00875295" w:rsidRPr="00110330">
        <w:rPr>
          <w:rFonts w:ascii="GHEA Grapalat" w:hAnsi="GHEA Grapalat"/>
        </w:rPr>
        <w:t>если по результатам судебного разбирательства возможность исполнения решения не исчезла.</w:t>
      </w:r>
      <w:r w:rsidR="00875295" w:rsidRPr="00110330">
        <w:rPr>
          <w:rFonts w:ascii="GHEA Grapalat" w:hAnsi="GHEA Grapalat"/>
          <w:color w:val="000000" w:themeColor="text1"/>
        </w:rPr>
        <w:t xml:space="preserve"> </w:t>
      </w:r>
    </w:p>
    <w:p w14:paraId="5177E32E" w14:textId="77777777" w:rsidR="00875295" w:rsidRPr="00110330" w:rsidRDefault="004A5D87" w:rsidP="00875295">
      <w:pPr>
        <w:widowControl w:val="0"/>
        <w:tabs>
          <w:tab w:val="left" w:pos="1276"/>
        </w:tabs>
        <w:rPr>
          <w:rFonts w:ascii="GHEA Grapalat" w:hAnsi="GHEA Grapalat"/>
        </w:rPr>
      </w:pPr>
      <w:r>
        <w:rPr>
          <w:rFonts w:ascii="GHEA Grapalat" w:hAnsi="GHEA Grapalat"/>
        </w:rPr>
        <w:t>Е</w:t>
      </w:r>
      <w:r w:rsidR="00875295" w:rsidRPr="00110330">
        <w:rPr>
          <w:rFonts w:ascii="GHEA Grapalat" w:hAnsi="GHEA Grapalat"/>
        </w:rPr>
        <w:t>сли:</w:t>
      </w:r>
    </w:p>
    <w:p w14:paraId="7F534668" w14:textId="77777777" w:rsidR="00875295" w:rsidRPr="00110330" w:rsidRDefault="00875295" w:rsidP="00875295">
      <w:pPr>
        <w:pStyle w:val="ListParagraph"/>
        <w:widowControl w:val="0"/>
        <w:numPr>
          <w:ilvl w:val="0"/>
          <w:numId w:val="34"/>
        </w:numPr>
        <w:ind w:left="0" w:firstLine="284"/>
        <w:contextualSpacing/>
        <w:jc w:val="both"/>
        <w:rPr>
          <w:rFonts w:ascii="GHEA Grapalat" w:hAnsi="GHEA Grapalat"/>
        </w:rPr>
      </w:pPr>
      <w:r w:rsidRPr="00110330">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38C0F6CC" w14:textId="77777777" w:rsidR="00875295" w:rsidRDefault="00875295" w:rsidP="00875295">
      <w:pPr>
        <w:pStyle w:val="ListParagraph"/>
        <w:widowControl w:val="0"/>
        <w:numPr>
          <w:ilvl w:val="0"/>
          <w:numId w:val="34"/>
        </w:numPr>
        <w:ind w:left="0" w:firstLine="284"/>
        <w:contextualSpacing/>
        <w:jc w:val="both"/>
        <w:rPr>
          <w:ins w:id="1" w:author="Vardan" w:date="2022-10-29T23:16:00Z"/>
          <w:rFonts w:ascii="GHEA Grapalat" w:hAnsi="GHEA Grapalat"/>
        </w:rPr>
      </w:pPr>
      <w:r w:rsidRPr="00110330">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2E2964" w:rsidRPr="00B51C5B">
        <w:rPr>
          <w:rFonts w:ascii="GHEA Grapalat" w:hAnsi="GHEA Grapalat"/>
        </w:rPr>
        <w:t>была осуществлена</w:t>
      </w:r>
      <w:r w:rsidRPr="00B51C5B">
        <w:rPr>
          <w:rFonts w:ascii="GHEA Grapalat" w:hAnsi="GHEA Grapalat"/>
        </w:rPr>
        <w:t xml:space="preserve"> по истечении срока представления решения уполномоченному органу, но не позднее </w:t>
      </w:r>
      <w:r w:rsidR="008B7BD1" w:rsidRPr="00B51C5B">
        <w:rPr>
          <w:rFonts w:ascii="GHEA Grapalat" w:hAnsi="GHEA Grapalat"/>
        </w:rPr>
        <w:t xml:space="preserve">истечения </w:t>
      </w:r>
      <w:r w:rsidR="00F84E6B" w:rsidRPr="00B51C5B">
        <w:rPr>
          <w:rFonts w:ascii="GHEA Grapalat" w:hAnsi="GHEA Grapalat"/>
        </w:rPr>
        <w:t>сорокодневного срока</w:t>
      </w:r>
      <w:r w:rsidR="00F84E6B" w:rsidRPr="00B51C5B" w:rsidDel="00F97C74">
        <w:rPr>
          <w:rFonts w:ascii="GHEA Grapalat" w:hAnsi="GHEA Grapalat"/>
        </w:rPr>
        <w:t xml:space="preserve"> </w:t>
      </w:r>
      <w:r w:rsidR="00F84E6B" w:rsidRPr="00B51C5B">
        <w:rPr>
          <w:rFonts w:ascii="GHEA Grapalat" w:hAnsi="GHEA Grapalat"/>
        </w:rPr>
        <w:t xml:space="preserve">установленного </w:t>
      </w:r>
      <w:r w:rsidR="008B7BD1" w:rsidRPr="00B51C5B">
        <w:rPr>
          <w:rFonts w:ascii="GHEA Grapalat" w:hAnsi="GHEA Grapalat"/>
        </w:rPr>
        <w:t xml:space="preserve">для включения </w:t>
      </w:r>
      <w:r w:rsidR="00F84E6B" w:rsidRPr="00B51C5B">
        <w:rPr>
          <w:rFonts w:ascii="GHEA Grapalat" w:hAnsi="GHEA Grapalat"/>
        </w:rPr>
        <w:t xml:space="preserve">уполномоченным органом </w:t>
      </w:r>
      <w:r w:rsidR="008B7BD1" w:rsidRPr="00B51C5B">
        <w:rPr>
          <w:rFonts w:ascii="GHEA Grapalat" w:hAnsi="GHEA Grapalat"/>
        </w:rPr>
        <w:t>участника</w:t>
      </w:r>
      <w:r w:rsidRPr="00B51C5B">
        <w:rPr>
          <w:rFonts w:ascii="GHEA Grapalat" w:hAnsi="GHEA Grapalat"/>
        </w:rPr>
        <w:t xml:space="preserve"> в список, </w:t>
      </w:r>
      <w:r w:rsidR="002E2964" w:rsidRPr="00B51C5B">
        <w:rPr>
          <w:rFonts w:ascii="GHEA Grapalat" w:hAnsi="GHEA Grapalat"/>
        </w:rPr>
        <w:t xml:space="preserve">а по состоянию на сороковой день после получения решения при </w:t>
      </w:r>
      <w:r w:rsidR="002E2964" w:rsidRPr="002F37FB">
        <w:rPr>
          <w:rFonts w:ascii="GHEA Grapalat" w:hAnsi="GHEA Grapalat"/>
        </w:rPr>
        <w:t>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2E2964">
        <w:rPr>
          <w:rFonts w:ascii="GHEA Grapalat" w:hAnsi="GHEA Grapalat"/>
        </w:rPr>
        <w:t xml:space="preserve"> </w:t>
      </w:r>
      <w:r w:rsidRPr="00110330">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14:paraId="5DC8C30E" w14:textId="77777777" w:rsidR="00904B1C" w:rsidRPr="00EB2758" w:rsidRDefault="00330E00" w:rsidP="00330E00">
      <w:pPr>
        <w:widowControl w:val="0"/>
        <w:tabs>
          <w:tab w:val="left" w:pos="1134"/>
        </w:tabs>
        <w:ind w:left="-360"/>
        <w:jc w:val="both"/>
        <w:rPr>
          <w:rFonts w:ascii="GHEA Grapalat" w:hAnsi="GHEA Grapalat" w:cs="Sylfaen"/>
        </w:rPr>
      </w:pPr>
      <w:r w:rsidRPr="00EB2758">
        <w:rPr>
          <w:rFonts w:ascii="GHEA Grapalat" w:hAnsi="GHEA Grapalat" w:cs="Sylfaen"/>
        </w:rPr>
        <w:lastRenderedPageBreak/>
        <w:t xml:space="preserve">        </w:t>
      </w:r>
      <w:r w:rsidR="00904B1C" w:rsidRPr="00EB2758">
        <w:rPr>
          <w:rFonts w:ascii="GHEA Grapalat" w:hAnsi="GHEA Grapalat" w:cs="Sylfaen"/>
        </w:rP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w:t>
      </w:r>
      <w:r w:rsidR="00633471">
        <w:rPr>
          <w:rFonts w:ascii="GHEA Grapalat" w:hAnsi="GHEA Grapalat" w:cs="Sylfaen"/>
        </w:rPr>
        <w:t>включая случаи, когда несоответствия, зафиксированные в результате оценки заявки, не исправляются или не исправляются полностью в установленные сроки,</w:t>
      </w:r>
      <w:r w:rsidR="00904B1C" w:rsidRPr="00EB2758">
        <w:rPr>
          <w:rFonts w:ascii="GHEA Grapalat" w:hAnsi="GHEA Grapalat" w:cs="Sylfaen"/>
        </w:rPr>
        <w:t>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79EFCCD8" w14:textId="77777777" w:rsidR="00330E00" w:rsidRPr="00330E00" w:rsidRDefault="00330E00" w:rsidP="00330E00">
      <w:pPr>
        <w:widowControl w:val="0"/>
        <w:tabs>
          <w:tab w:val="left" w:pos="1134"/>
        </w:tabs>
        <w:ind w:left="-360"/>
        <w:jc w:val="both"/>
        <w:rPr>
          <w:rFonts w:ascii="GHEA Grapalat" w:hAnsi="GHEA Grapalat"/>
        </w:rPr>
      </w:pPr>
    </w:p>
    <w:p w14:paraId="7F9275B9"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B30203">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30BB32C5"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6D71ED">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w:t>
      </w:r>
      <w:r w:rsidR="006D71ED">
        <w:rPr>
          <w:rFonts w:ascii="GHEA Grapalat" w:hAnsi="GHEA Grapalat"/>
          <w:sz w:val="24"/>
          <w:szCs w:val="24"/>
        </w:rPr>
        <w:t>е</w:t>
      </w:r>
      <w:r w:rsidR="00A74478" w:rsidRPr="00A74478">
        <w:rPr>
          <w:rFonts w:ascii="GHEA Grapalat" w:hAnsi="GHEA Grapalat"/>
          <w:sz w:val="24"/>
          <w:szCs w:val="24"/>
        </w:rPr>
        <w:t xml:space="preserve"> 8.</w:t>
      </w:r>
      <w:r w:rsidR="0047567E">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18976D16" w14:textId="77777777"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610893">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04409D58" w14:textId="77777777" w:rsidR="009302D2" w:rsidRPr="003E009B" w:rsidRDefault="00B5219E" w:rsidP="009302D2">
      <w:pPr>
        <w:widowControl w:val="0"/>
        <w:tabs>
          <w:tab w:val="left" w:pos="1276"/>
        </w:tabs>
        <w:spacing w:after="160"/>
        <w:ind w:firstLine="567"/>
        <w:jc w:val="both"/>
        <w:rPr>
          <w:rFonts w:ascii="GHEA Grapalat" w:hAnsi="GHEA Grapalat"/>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610893">
        <w:rPr>
          <w:rFonts w:ascii="GHEA Grapalat" w:hAnsi="GHEA Grapalat"/>
        </w:rPr>
        <w:t>7</w:t>
      </w:r>
      <w:r w:rsidR="00EE0CB1" w:rsidRPr="00EE0CB1">
        <w:rPr>
          <w:rFonts w:ascii="GHEA Grapalat" w:hAnsi="GHEA Grapalat"/>
        </w:rPr>
        <w:t>.</w:t>
      </w:r>
      <w:r w:rsidR="00EE0CB1" w:rsidRPr="005114D0">
        <w:rPr>
          <w:rFonts w:ascii="GHEA Grapalat" w:hAnsi="GHEA Grapalat"/>
        </w:rPr>
        <w:tab/>
      </w:r>
      <w:r w:rsidR="009302D2" w:rsidRPr="00AA5BD2">
        <w:rPr>
          <w:rFonts w:ascii="GHEA Grapalat" w:hAnsi="GHEA Grapalat"/>
        </w:rPr>
        <w:t xml:space="preserve">Электронные извещения отправляются комиссией и (или) заказчиком </w:t>
      </w:r>
      <w:r w:rsidR="009302D2">
        <w:rPr>
          <w:rFonts w:ascii="GHEA Grapalat" w:hAnsi="GHEA Grapalat"/>
        </w:rPr>
        <w:t>на электронную почту, указанную в заявке участника</w:t>
      </w:r>
      <w:r w:rsidR="009302D2"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3DE0DCDC" w14:textId="77777777" w:rsidR="00265D18" w:rsidRPr="009044F1" w:rsidRDefault="00265D18" w:rsidP="009302D2">
      <w:pPr>
        <w:widowControl w:val="0"/>
        <w:tabs>
          <w:tab w:val="left" w:pos="1276"/>
        </w:tabs>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7685BDFC" w14:textId="77777777"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C40119">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64849">
        <w:rPr>
          <w:rStyle w:val="FootnoteReference"/>
          <w:rFonts w:ascii="GHEA Grapalat" w:hAnsi="GHEA Grapalat"/>
          <w:sz w:val="24"/>
          <w:szCs w:val="24"/>
        </w:rPr>
        <w:footnoteReference w:customMarkFollows="1" w:id="7"/>
        <w:t>11</w:t>
      </w:r>
      <w:r w:rsidRPr="009044F1">
        <w:rPr>
          <w:rFonts w:ascii="GHEA Grapalat" w:hAnsi="GHEA Grapalat"/>
          <w:sz w:val="24"/>
          <w:szCs w:val="24"/>
        </w:rPr>
        <w:t xml:space="preserve">. </w:t>
      </w:r>
    </w:p>
    <w:p w14:paraId="03D65321" w14:textId="77777777"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C20A6">
        <w:rPr>
          <w:rFonts w:ascii="GHEA Grapalat" w:hAnsi="GHEA Grapalat"/>
        </w:rPr>
        <w:t>1</w:t>
      </w:r>
      <w:r w:rsidR="00C40119">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lastRenderedPageBreak/>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w:t>
      </w:r>
      <w:r w:rsidR="00C06B3A">
        <w:rPr>
          <w:rFonts w:ascii="GHEA Grapalat" w:hAnsi="GHEA Grapalat"/>
        </w:rPr>
        <w:t>2</w:t>
      </w:r>
      <w:r w:rsidRPr="009044F1">
        <w:rPr>
          <w:rFonts w:ascii="GHEA Grapalat" w:hAnsi="GHEA Grapalat"/>
        </w:rPr>
        <w:t>-8.</w:t>
      </w:r>
      <w:r w:rsidR="00246C8C" w:rsidRPr="00246C8C">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14:paraId="503FBFBA"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C40119">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38AB18E3" w14:textId="77777777"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16E69FE6" w14:textId="77777777"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C40119">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2E6A0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2890EF75"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C40119">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5B3F181F"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C40119">
        <w:rPr>
          <w:rFonts w:ascii="GHEA Grapalat" w:hAnsi="GHEA Grapalat"/>
          <w:sz w:val="24"/>
          <w:szCs w:val="24"/>
        </w:rPr>
        <w:t>3</w:t>
      </w:r>
      <w:r w:rsidR="00BA2853" w:rsidRPr="00BA2853">
        <w:rPr>
          <w:rFonts w:ascii="GHEA Grapalat" w:hAnsi="GHEA Grapalat"/>
          <w:sz w:val="24"/>
          <w:szCs w:val="24"/>
        </w:rPr>
        <w:t>.</w:t>
      </w:r>
      <w:r w:rsidR="0022457E">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1E8D3514" w14:textId="77777777" w:rsidR="00FC32D2" w:rsidRDefault="00FC32D2" w:rsidP="00FC32D2">
      <w:pPr>
        <w:pStyle w:val="BodyTextIndent2"/>
        <w:widowControl w:val="0"/>
        <w:spacing w:after="160" w:line="240" w:lineRule="auto"/>
        <w:ind w:firstLine="567"/>
        <w:rPr>
          <w:rFonts w:ascii="GHEA Grapalat" w:hAnsi="GHEA Grapalat"/>
          <w:color w:val="000000" w:themeColor="text1"/>
          <w:szCs w:val="22"/>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r w:rsidRPr="009044F1">
        <w:rPr>
          <w:rFonts w:ascii="GHEA Grapalat" w:hAnsi="GHEA Grapalat"/>
          <w:sz w:val="24"/>
          <w:szCs w:val="24"/>
        </w:rPr>
        <w:t xml:space="preserve"> </w:t>
      </w:r>
    </w:p>
    <w:p w14:paraId="2A3A159C" w14:textId="77777777" w:rsidR="00FC32D2" w:rsidRPr="00A835E3" w:rsidRDefault="00FC32D2" w:rsidP="00FC32D2">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не применим, если заявку подал только один участник, с которым заключается договор;</w:t>
      </w:r>
    </w:p>
    <w:p w14:paraId="115BD73E" w14:textId="77777777" w:rsidR="00FC32D2" w:rsidRDefault="00FC32D2" w:rsidP="00FC32D2">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применим также в том случае, когда заявку подал только один участник и она была</w:t>
      </w:r>
      <w:r w:rsidRPr="005B478F">
        <w:rPr>
          <w:rFonts w:ascii="GHEA Grapalat" w:hAnsi="GHEA Grapalat"/>
          <w:szCs w:val="22"/>
        </w:rPr>
        <w:t xml:space="preserve"> </w:t>
      </w:r>
      <w:r w:rsidRPr="00A835E3">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0B5D29A3" w14:textId="77777777" w:rsidR="00FC32D2" w:rsidRDefault="00FC32D2" w:rsidP="00FC32D2">
      <w:pPr>
        <w:pStyle w:val="norm"/>
        <w:widowControl w:val="0"/>
        <w:tabs>
          <w:tab w:val="left" w:pos="1276"/>
        </w:tabs>
        <w:spacing w:line="240" w:lineRule="auto"/>
        <w:ind w:firstLine="0"/>
        <w:rPr>
          <w:rFonts w:ascii="GHEA Grapalat" w:hAnsi="GHEA Grapalat"/>
          <w:sz w:val="24"/>
          <w:szCs w:val="24"/>
        </w:rPr>
      </w:pPr>
      <w:r>
        <w:rPr>
          <w:rFonts w:ascii="GHEA Grapalat" w:hAnsi="GHEA Grapalat"/>
          <w:sz w:val="24"/>
          <w:szCs w:val="24"/>
        </w:rPr>
        <w:t xml:space="preserve">      </w:t>
      </w:r>
      <w:r w:rsidRPr="00A835E3">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101309F7" w14:textId="77777777" w:rsidR="00FC32D2" w:rsidRPr="00A835E3" w:rsidRDefault="00FC32D2" w:rsidP="00FC32D2">
      <w:pPr>
        <w:pStyle w:val="norm"/>
        <w:widowControl w:val="0"/>
        <w:tabs>
          <w:tab w:val="left" w:pos="1276"/>
        </w:tabs>
        <w:spacing w:line="240" w:lineRule="auto"/>
        <w:ind w:firstLine="0"/>
        <w:rPr>
          <w:rFonts w:ascii="GHEA Grapalat" w:hAnsi="GHEA Grapalat"/>
          <w:sz w:val="24"/>
          <w:szCs w:val="24"/>
        </w:rPr>
      </w:pPr>
    </w:p>
    <w:p w14:paraId="4572019A" w14:textId="77777777"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14:paraId="41B4459D"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3BDF7B9E"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4E59BE">
        <w:rPr>
          <w:rFonts w:ascii="GHEA Grapalat" w:hAnsi="GHEA Grapalat"/>
        </w:rPr>
        <w:t xml:space="preserve">На </w:t>
      </w:r>
      <w:r w:rsidRPr="009044F1">
        <w:rPr>
          <w:rFonts w:ascii="GHEA Grapalat" w:hAnsi="GHEA Grapalat"/>
        </w:rPr>
        <w:t>чет</w:t>
      </w:r>
      <w:r w:rsidR="004E59BE">
        <w:rPr>
          <w:rFonts w:ascii="GHEA Grapalat" w:hAnsi="GHEA Grapalat"/>
        </w:rPr>
        <w:t>вертый</w:t>
      </w:r>
      <w:r w:rsidRPr="009044F1">
        <w:rPr>
          <w:rFonts w:ascii="GHEA Grapalat" w:hAnsi="GHEA Grapalat"/>
        </w:rPr>
        <w:t xml:space="preserve"> рабочи</w:t>
      </w:r>
      <w:r w:rsidR="004E59BE">
        <w:rPr>
          <w:rFonts w:ascii="GHEA Grapalat" w:hAnsi="GHEA Grapalat"/>
        </w:rPr>
        <w:t>й</w:t>
      </w:r>
      <w:r w:rsidRPr="009044F1">
        <w:rPr>
          <w:rFonts w:ascii="GHEA Grapalat" w:hAnsi="GHEA Grapalat"/>
        </w:rPr>
        <w:t xml:space="preserve"> д</w:t>
      </w:r>
      <w:r w:rsidR="004E59BE">
        <w:rPr>
          <w:rFonts w:ascii="GHEA Grapalat" w:hAnsi="GHEA Grapalat"/>
        </w:rPr>
        <w:t>ень</w:t>
      </w:r>
      <w:r w:rsidRPr="009044F1">
        <w:rPr>
          <w:rFonts w:ascii="GHEA Grapalat" w:hAnsi="GHEA Grapalat"/>
        </w:rPr>
        <w:t>, следующи</w:t>
      </w:r>
      <w:r w:rsidR="004E59BE">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24BAD">
        <w:rPr>
          <w:rFonts w:ascii="GHEA Grapalat" w:hAnsi="GHEA Grapalat"/>
        </w:rPr>
        <w:t>2</w:t>
      </w:r>
      <w:r w:rsidR="0094479B">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3D117E">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B07F48">
        <w:rPr>
          <w:rFonts w:ascii="GHEA Grapalat" w:hAnsi="GHEA Grapalat"/>
        </w:rPr>
        <w:t>3</w:t>
      </w:r>
      <w:r w:rsidR="00D24BAD">
        <w:rPr>
          <w:rFonts w:ascii="GHEA Grapalat" w:hAnsi="GHEA Grapalat"/>
        </w:rPr>
        <w:t xml:space="preserve"> </w:t>
      </w:r>
      <w:r w:rsidRPr="009044F1">
        <w:rPr>
          <w:rFonts w:ascii="GHEA Grapalat" w:hAnsi="GHEA Grapalat"/>
        </w:rPr>
        <w:t>части 1 настоящего Приглашения.</w:t>
      </w:r>
    </w:p>
    <w:p w14:paraId="07961F3D"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14:paraId="25391B89"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9C5CB9">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A65116" w:rsidRPr="00681C1F">
        <w:rPr>
          <w:rFonts w:ascii="GHEA Grapalat" w:hAnsi="GHEA Grapalat"/>
          <w:color w:val="000000" w:themeColor="text1"/>
        </w:rPr>
        <w:t xml:space="preserve">Если отобранный участник </w:t>
      </w:r>
      <w:r w:rsidR="00A65116">
        <w:rPr>
          <w:rFonts w:ascii="GHEA Grapalat" w:hAnsi="GHEA Grapalat"/>
          <w:color w:val="000000" w:themeColor="text1"/>
        </w:rPr>
        <w:t xml:space="preserve"> после </w:t>
      </w:r>
      <w:r w:rsidR="00A65116" w:rsidRPr="00681C1F">
        <w:rPr>
          <w:rFonts w:ascii="GHEA Grapalat" w:hAnsi="GHEA Grapalat"/>
          <w:color w:val="000000" w:themeColor="text1"/>
        </w:rPr>
        <w:t xml:space="preserve">получения уведомления о заключении договора и проекта договора </w:t>
      </w:r>
      <w:r w:rsidR="00A65116" w:rsidRPr="00996C18">
        <w:rPr>
          <w:rFonts w:ascii="GHEA Grapalat" w:hAnsi="GHEA Grapalat"/>
        </w:rPr>
        <w:t xml:space="preserve">в </w:t>
      </w:r>
      <w:r w:rsidR="00A65116" w:rsidRPr="00C61190">
        <w:rPr>
          <w:rFonts w:ascii="GHEA Grapalat" w:hAnsi="GHEA Grapalat"/>
        </w:rPr>
        <w:t>срок, предусмотренный пунктом 10.1 настоящего приглашения</w:t>
      </w:r>
      <w:r w:rsidR="00A65116">
        <w:rPr>
          <w:rFonts w:ascii="GHEA Grapalat" w:hAnsi="GHEA Grapalat"/>
        </w:rPr>
        <w:t>,</w:t>
      </w:r>
      <w:r w:rsidR="00A65116" w:rsidRPr="00996C18">
        <w:rPr>
          <w:rFonts w:ascii="GHEA Grapalat" w:hAnsi="GHEA Grapalat"/>
        </w:rPr>
        <w:t xml:space="preserve"> </w:t>
      </w:r>
      <w:r w:rsidR="00A65116" w:rsidRPr="00C61190">
        <w:rPr>
          <w:rFonts w:ascii="GHEA Grapalat" w:hAnsi="GHEA Grapalat"/>
        </w:rPr>
        <w:t>а в случае, если по заключаемому договору предусмотрен</w:t>
      </w:r>
      <w:r w:rsidR="00A65116">
        <w:rPr>
          <w:rFonts w:ascii="GHEA Grapalat" w:hAnsi="GHEA Grapalat"/>
        </w:rPr>
        <w:t>а</w:t>
      </w:r>
      <w:r w:rsidR="00A65116" w:rsidRPr="00C61190">
        <w:rPr>
          <w:rFonts w:ascii="GHEA Grapalat" w:hAnsi="GHEA Grapalat"/>
        </w:rPr>
        <w:t xml:space="preserve"> предоплата</w:t>
      </w:r>
      <w:r w:rsidR="00A65116">
        <w:rPr>
          <w:rFonts w:ascii="GHEA Grapalat" w:hAnsi="GHEA Grapalat"/>
        </w:rPr>
        <w:t xml:space="preserve"> - </w:t>
      </w:r>
      <w:r w:rsidR="00A65116" w:rsidRPr="00DF59E9">
        <w:rPr>
          <w:rFonts w:ascii="GHEA Grapalat" w:hAnsi="GHEA Grapalat"/>
        </w:rPr>
        <w:t>в течение 10 рабочих</w:t>
      </w:r>
      <w:r w:rsidR="00A65116">
        <w:rPr>
          <w:rFonts w:ascii="GHEA Grapalat" w:hAnsi="GHEA Grapalat"/>
        </w:rPr>
        <w:t xml:space="preserve"> </w:t>
      </w:r>
      <w:r w:rsidR="00A65116" w:rsidRPr="00DF59E9">
        <w:rPr>
          <w:rFonts w:ascii="GHEA Grapalat" w:hAnsi="GHEA Grapalat"/>
        </w:rPr>
        <w:t>дней</w:t>
      </w:r>
      <w:r w:rsidR="00A65116" w:rsidRPr="00C61190">
        <w:rPr>
          <w:rFonts w:ascii="GHEA Grapalat" w:hAnsi="GHEA Grapalat"/>
        </w:rPr>
        <w:t xml:space="preserve">, </w:t>
      </w:r>
      <w:r w:rsidR="00A65116" w:rsidRPr="00DF59E9">
        <w:rPr>
          <w:rFonts w:ascii="GHEA Grapalat" w:hAnsi="GHEA Grapalat"/>
        </w:rPr>
        <w:t xml:space="preserve">не подписывает договор и </w:t>
      </w:r>
      <w:r w:rsidR="00A65116">
        <w:rPr>
          <w:rFonts w:ascii="GHEA Grapalat" w:hAnsi="GHEA Grapalat"/>
        </w:rPr>
        <w:t xml:space="preserve"> не </w:t>
      </w:r>
      <w:r w:rsidR="00A65116" w:rsidRPr="00DF59E9">
        <w:rPr>
          <w:rFonts w:ascii="GHEA Grapalat" w:hAnsi="GHEA Grapalat"/>
        </w:rPr>
        <w:t>пред</w:t>
      </w:r>
      <w:r w:rsidR="00A65116">
        <w:rPr>
          <w:rFonts w:ascii="GHEA Grapalat" w:hAnsi="GHEA Grapalat"/>
        </w:rPr>
        <w:t>о</w:t>
      </w:r>
      <w:r w:rsidR="00A65116" w:rsidRPr="00DF59E9">
        <w:rPr>
          <w:rFonts w:ascii="GHEA Grapalat" w:hAnsi="GHEA Grapalat"/>
        </w:rPr>
        <w:t>ставляет заказчику обеспечени</w:t>
      </w:r>
      <w:r w:rsidR="00A65116">
        <w:rPr>
          <w:rFonts w:ascii="GHEA Grapalat" w:hAnsi="GHEA Grapalat"/>
        </w:rPr>
        <w:t xml:space="preserve">я </w:t>
      </w:r>
      <w:r w:rsidR="00A65116" w:rsidRPr="00DF59E9">
        <w:rPr>
          <w:rFonts w:ascii="GHEA Grapalat" w:hAnsi="GHEA Grapalat"/>
        </w:rPr>
        <w:t>квалификации и договора</w:t>
      </w:r>
      <w:r w:rsidR="00A65116">
        <w:rPr>
          <w:rFonts w:ascii="GHEA Grapalat" w:hAnsi="GHEA Grapalat"/>
        </w:rPr>
        <w:t>,</w:t>
      </w:r>
      <w:r w:rsidR="00A65116" w:rsidRPr="00C61190">
        <w:rPr>
          <w:rFonts w:ascii="GHEA Grapalat" w:hAnsi="GHEA Grapalat"/>
        </w:rPr>
        <w:t xml:space="preserve"> </w:t>
      </w:r>
      <w:r w:rsidR="00A65116" w:rsidRPr="00106011">
        <w:rPr>
          <w:rFonts w:ascii="GHEA Grapalat" w:hAnsi="GHEA Grapalat"/>
        </w:rPr>
        <w:t>а в случае, если проектом заключаемого договора предусмотрена предоплата и</w:t>
      </w:r>
      <w:r w:rsidR="00A65116">
        <w:rPr>
          <w:rFonts w:ascii="GHEA Grapalat" w:hAnsi="GHEA Grapalat"/>
        </w:rPr>
        <w:t xml:space="preserve"> при принятии </w:t>
      </w:r>
      <w:r w:rsidR="00A65116" w:rsidRPr="00106011">
        <w:rPr>
          <w:rFonts w:ascii="GHEA Grapalat" w:hAnsi="GHEA Grapalat"/>
        </w:rPr>
        <w:t>это</w:t>
      </w:r>
      <w:r w:rsidR="00A65116">
        <w:rPr>
          <w:rFonts w:ascii="GHEA Grapalat" w:hAnsi="GHEA Grapalat"/>
        </w:rPr>
        <w:t>го</w:t>
      </w:r>
      <w:r w:rsidR="00A65116" w:rsidRPr="00106011">
        <w:rPr>
          <w:rFonts w:ascii="GHEA Grapalat" w:hAnsi="GHEA Grapalat"/>
        </w:rPr>
        <w:t xml:space="preserve"> услови</w:t>
      </w:r>
      <w:r w:rsidR="00A65116">
        <w:rPr>
          <w:rFonts w:ascii="GHEA Grapalat" w:hAnsi="GHEA Grapalat"/>
        </w:rPr>
        <w:t>я</w:t>
      </w:r>
      <w:r w:rsidR="00A65116" w:rsidRPr="00106011">
        <w:rPr>
          <w:rFonts w:ascii="GHEA Grapalat" w:hAnsi="GHEA Grapalat"/>
        </w:rPr>
        <w:t xml:space="preserve"> </w:t>
      </w:r>
      <w:r w:rsidR="00A65116">
        <w:rPr>
          <w:rFonts w:ascii="GHEA Grapalat" w:hAnsi="GHEA Grapalat"/>
        </w:rPr>
        <w:t>ото</w:t>
      </w:r>
      <w:r w:rsidR="00A65116" w:rsidRPr="00106011">
        <w:rPr>
          <w:rFonts w:ascii="GHEA Grapalat" w:hAnsi="GHEA Grapalat"/>
        </w:rPr>
        <w:t>бранным участником</w:t>
      </w:r>
      <w:r w:rsidR="00A65116">
        <w:rPr>
          <w:rFonts w:ascii="GHEA Grapalat" w:hAnsi="GHEA Grapalat"/>
        </w:rPr>
        <w:t xml:space="preserve"> не представляется также обеспечение предоплаты,</w:t>
      </w:r>
      <w:r w:rsidR="00A65116" w:rsidRPr="00D02623">
        <w:rPr>
          <w:rFonts w:ascii="GHEA Grapalat" w:hAnsi="GHEA Grapalat"/>
          <w:color w:val="000000" w:themeColor="text1"/>
        </w:rPr>
        <w:t xml:space="preserve"> </w:t>
      </w:r>
      <w:r w:rsidR="00A65116" w:rsidRPr="00681C1F">
        <w:rPr>
          <w:rFonts w:ascii="GHEA Grapalat" w:hAnsi="GHEA Grapalat"/>
          <w:color w:val="000000" w:themeColor="text1"/>
        </w:rPr>
        <w:t xml:space="preserve">то он лишается права подписания договора. </w:t>
      </w:r>
      <w:r w:rsidR="00A65116" w:rsidRPr="009044F1" w:rsidDel="00DF2686">
        <w:rPr>
          <w:rFonts w:ascii="GHEA Grapalat" w:hAnsi="GHEA Grapalat"/>
        </w:rPr>
        <w:t xml:space="preserve"> </w:t>
      </w:r>
    </w:p>
    <w:p w14:paraId="1AE22F56" w14:textId="77777777"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723EC48A" w14:textId="77777777"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1611D8">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AA064A">
        <w:rPr>
          <w:rFonts w:ascii="GHEA Grapalat" w:hAnsi="GHEA Grapalat"/>
          <w:i w:val="0"/>
          <w:sz w:val="24"/>
          <w:szCs w:val="24"/>
          <w:lang w:val="hy-AM"/>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0B7635">
        <w:rPr>
          <w:rFonts w:ascii="GHEA Grapalat" w:hAnsi="GHEA Grapalat"/>
          <w:i w:val="0"/>
          <w:sz w:val="24"/>
          <w:szCs w:val="24"/>
        </w:rPr>
        <w:t>размера предоплаты или</w:t>
      </w:r>
      <w:r w:rsidRPr="009044F1">
        <w:rPr>
          <w:rFonts w:ascii="GHEA Grapalat" w:hAnsi="GHEA Grapalat"/>
          <w:i w:val="0"/>
          <w:sz w:val="24"/>
          <w:szCs w:val="24"/>
        </w:rPr>
        <w:t xml:space="preserve"> увеличение цены, предложенной отобранным участником.</w:t>
      </w:r>
      <w:r w:rsidRPr="009044F1">
        <w:rPr>
          <w:rFonts w:ascii="GHEA Grapalat" w:hAnsi="GHEA Grapalat"/>
          <w:spacing w:val="-8"/>
          <w:sz w:val="24"/>
          <w:szCs w:val="24"/>
        </w:rPr>
        <w:t xml:space="preserve"> </w:t>
      </w:r>
    </w:p>
    <w:p w14:paraId="6D06DB37" w14:textId="77777777"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14:paraId="3B14BB33" w14:textId="77777777"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813D84" w:rsidRPr="00681C1F">
        <w:rPr>
          <w:rFonts w:ascii="GHEA Grapalat" w:hAnsi="GHEA Grapalat"/>
          <w:color w:val="000000" w:themeColor="text1"/>
        </w:rPr>
        <w:t>На основании требования о предоставлении обеспечений</w:t>
      </w:r>
      <w:r w:rsidR="00813D84">
        <w:rPr>
          <w:rFonts w:ascii="GHEA Grapalat" w:hAnsi="GHEA Grapalat"/>
          <w:color w:val="000000" w:themeColor="text1"/>
        </w:rPr>
        <w:t xml:space="preserve"> </w:t>
      </w:r>
      <w:r w:rsidR="00813D84" w:rsidRPr="00681C1F">
        <w:rPr>
          <w:rFonts w:ascii="GHEA Grapalat" w:hAnsi="GHEA Grapalat"/>
          <w:color w:val="000000" w:themeColor="text1"/>
        </w:rPr>
        <w:t xml:space="preserve">квалификации и договора отобранный участник в течение </w:t>
      </w:r>
      <w:r w:rsidR="00813D84">
        <w:rPr>
          <w:rFonts w:ascii="GHEA Grapalat" w:hAnsi="GHEA Grapalat"/>
          <w:color w:val="000000" w:themeColor="text1"/>
        </w:rPr>
        <w:t>5</w:t>
      </w:r>
      <w:r w:rsidR="00813D84" w:rsidRPr="00681C1F">
        <w:rPr>
          <w:rFonts w:ascii="GHEA Grapalat" w:hAnsi="GHEA Grapalat"/>
          <w:color w:val="000000" w:themeColor="text1"/>
        </w:rPr>
        <w:t xml:space="preserve">-и рабочих дней </w:t>
      </w:r>
      <w:r w:rsidR="00A21601">
        <w:rPr>
          <w:rFonts w:ascii="GHEA Grapalat" w:hAnsi="GHEA Grapalat"/>
          <w:color w:val="000000" w:themeColor="text1"/>
        </w:rPr>
        <w:t>после</w:t>
      </w:r>
      <w:r w:rsidR="00A21601" w:rsidRPr="00681C1F">
        <w:rPr>
          <w:rFonts w:ascii="GHEA Grapalat" w:hAnsi="GHEA Grapalat"/>
          <w:color w:val="000000" w:themeColor="text1"/>
        </w:rPr>
        <w:t xml:space="preserve"> </w:t>
      </w:r>
      <w:r w:rsidR="00813D84" w:rsidRPr="00681C1F">
        <w:rPr>
          <w:rFonts w:ascii="GHEA Grapalat" w:hAnsi="GHEA Grapalat"/>
          <w:color w:val="000000" w:themeColor="text1"/>
        </w:rPr>
        <w:t>дня его получения, обязан представить обеспечения квалификации и договора.</w:t>
      </w:r>
      <w:r w:rsidR="00813D84" w:rsidRPr="00EA7411">
        <w:rPr>
          <w:rFonts w:ascii="GHEA Grapalat" w:hAnsi="GHEA Grapalat"/>
        </w:rPr>
        <w:t xml:space="preserve"> </w:t>
      </w:r>
      <w:r w:rsidR="00813D84"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813D84"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813D84">
        <w:rPr>
          <w:rFonts w:ascii="GHEA Grapalat" w:hAnsi="GHEA Grapalat"/>
          <w:color w:val="000000" w:themeColor="text1"/>
        </w:rPr>
        <w:t xml:space="preserve"> </w:t>
      </w:r>
      <w:r w:rsidR="00813D84" w:rsidRPr="00681C1F">
        <w:rPr>
          <w:rFonts w:ascii="GHEA Grapalat" w:hAnsi="GHEA Grapalat"/>
          <w:color w:val="000000" w:themeColor="text1"/>
        </w:rPr>
        <w:t>и договора(</w:t>
      </w:r>
      <w:r w:rsidR="00813D84">
        <w:rPr>
          <w:rFonts w:ascii="GHEA Grapalat" w:hAnsi="GHEA Grapalat"/>
          <w:color w:val="000000" w:themeColor="text1"/>
        </w:rPr>
        <w:t>предоплаты</w:t>
      </w:r>
      <w:r w:rsidR="00813D84" w:rsidRPr="00681C1F">
        <w:rPr>
          <w:rFonts w:ascii="GHEA Grapalat" w:hAnsi="GHEA Grapalat"/>
          <w:color w:val="000000" w:themeColor="text1"/>
        </w:rPr>
        <w:t>)</w:t>
      </w:r>
      <w:r w:rsidRPr="009044F1">
        <w:rPr>
          <w:rFonts w:ascii="GHEA Grapalat" w:hAnsi="GHEA Grapalat"/>
        </w:rPr>
        <w:t>.</w:t>
      </w:r>
      <w:r w:rsidR="003D365B" w:rsidRPr="003D365B">
        <w:rPr>
          <w:rFonts w:ascii="GHEA Grapalat" w:hAnsi="GHEA Grapalat"/>
          <w:vertAlign w:val="superscript"/>
        </w:rPr>
        <w:t>11.1</w:t>
      </w:r>
    </w:p>
    <w:p w14:paraId="255E74DC" w14:textId="77777777" w:rsidR="00D2548C" w:rsidRPr="002E4BC5" w:rsidRDefault="00A6609C" w:rsidP="00D2548C">
      <w:pPr>
        <w:widowControl w:val="0"/>
        <w:tabs>
          <w:tab w:val="left" w:pos="1276"/>
        </w:tabs>
        <w:spacing w:after="160"/>
        <w:ind w:firstLine="567"/>
        <w:jc w:val="both"/>
        <w:rPr>
          <w:rFonts w:ascii="GHEA Grapalat" w:hAnsi="GHEA Grapalat"/>
        </w:rPr>
      </w:pPr>
      <w:r w:rsidRPr="003B6812">
        <w:rPr>
          <w:rFonts w:ascii="GHEA Grapalat" w:hAnsi="GHEA Grapalat"/>
        </w:rPr>
        <w:lastRenderedPageBreak/>
        <w:t xml:space="preserve">10.2 </w:t>
      </w:r>
      <w:r w:rsidR="00FC01CE" w:rsidRPr="008C5F2A">
        <w:rPr>
          <w:rFonts w:ascii="GHEA Grapalat" w:hAnsi="GHEA Grapalat"/>
        </w:rPr>
        <w:t xml:space="preserve">Размер обеспечения квалификации равен </w:t>
      </w:r>
      <w:r w:rsidR="00FC01CE">
        <w:rPr>
          <w:rFonts w:ascii="GHEA Grapalat" w:hAnsi="GHEA Grapalat"/>
        </w:rPr>
        <w:t xml:space="preserve">15 процентам от </w:t>
      </w:r>
      <w:r w:rsidR="00FC01CE" w:rsidRPr="00123A23">
        <w:rPr>
          <w:rFonts w:ascii="GHEA Grapalat" w:hAnsi="GHEA Grapalat"/>
        </w:rPr>
        <w:t>цен</w:t>
      </w:r>
      <w:r w:rsidR="00FC01CE">
        <w:rPr>
          <w:rFonts w:ascii="GHEA Grapalat" w:hAnsi="GHEA Grapalat"/>
        </w:rPr>
        <w:t>ы</w:t>
      </w:r>
      <w:r w:rsidR="00FC01CE" w:rsidRPr="00123A23">
        <w:rPr>
          <w:rFonts w:ascii="GHEA Grapalat" w:hAnsi="GHEA Grapalat"/>
        </w:rPr>
        <w:t xml:space="preserve"> закупки работ закуп</w:t>
      </w:r>
      <w:r w:rsidR="00FC01CE">
        <w:rPr>
          <w:rFonts w:ascii="GHEA Grapalat" w:hAnsi="GHEA Grapalat"/>
        </w:rPr>
        <w:t>аемых</w:t>
      </w:r>
      <w:r w:rsidR="00FC01CE" w:rsidRPr="00123A23">
        <w:rPr>
          <w:rFonts w:ascii="GHEA Grapalat" w:hAnsi="GHEA Grapalat"/>
        </w:rPr>
        <w:t xml:space="preserve"> в рамках данной процедуры</w:t>
      </w:r>
      <w:r w:rsidR="00FC01CE">
        <w:rPr>
          <w:rFonts w:ascii="GHEA Grapalat" w:hAnsi="GHEA Grapalat"/>
        </w:rPr>
        <w:t xml:space="preserve">. </w:t>
      </w:r>
      <w:r w:rsidR="00FC01CE" w:rsidRPr="002C42AD">
        <w:rPr>
          <w:rFonts w:ascii="GHEA Grapalat" w:hAnsi="GHEA Grapalat"/>
        </w:rPr>
        <w:t xml:space="preserve">Если цена закупки работ, меньше цены заключаемого договора, то размер обеспечения </w:t>
      </w:r>
      <w:r w:rsidR="00FC01CE">
        <w:rPr>
          <w:rFonts w:ascii="GHEA Grapalat" w:hAnsi="GHEA Grapalat"/>
        </w:rPr>
        <w:t>квалификации</w:t>
      </w:r>
      <w:r w:rsidR="00FC01CE" w:rsidRPr="002C42AD">
        <w:rPr>
          <w:rFonts w:ascii="GHEA Grapalat" w:hAnsi="GHEA Grapalat"/>
        </w:rPr>
        <w:t xml:space="preserve"> исчисляется в отношении цены договора</w:t>
      </w:r>
      <w:r w:rsidR="00FC01CE">
        <w:rPr>
          <w:rFonts w:ascii="GHEA Grapalat" w:hAnsi="GHEA Grapalat"/>
          <w:lang w:val="hy-AM"/>
        </w:rPr>
        <w:t>.</w:t>
      </w:r>
      <w:r w:rsidR="00FC01CE">
        <w:rPr>
          <w:rFonts w:ascii="GHEA Grapalat" w:hAnsi="GHEA Grapalat"/>
        </w:rPr>
        <w:t xml:space="preserve"> </w:t>
      </w:r>
      <w:r w:rsidR="008A3CE7" w:rsidRPr="003B6812">
        <w:rPr>
          <w:rFonts w:ascii="GHEA Grapalat" w:hAnsi="GHEA Grapalat"/>
        </w:rPr>
        <w:t>Обеспечение квалификации представляется в виде соглашения о неустойке (приложение 4.2) или наличных денег, или гарантий, предоставленных банками.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63365D" w:rsidRPr="003B6812">
        <w:rPr>
          <w:rFonts w:ascii="GHEA Grapalat" w:hAnsi="GHEA Grapalat"/>
        </w:rPr>
        <w:t>.</w:t>
      </w:r>
      <w:r w:rsidR="0063365D" w:rsidRPr="003B6812">
        <w:rPr>
          <w:rFonts w:ascii="GHEA Grapalat" w:hAnsi="GHEA Grapalat"/>
          <w:vertAlign w:val="superscript"/>
        </w:rPr>
        <w:t>11.</w:t>
      </w:r>
      <w:r w:rsidR="003D0C67">
        <w:rPr>
          <w:rFonts w:ascii="GHEA Grapalat" w:hAnsi="GHEA Grapalat"/>
          <w:vertAlign w:val="superscript"/>
        </w:rPr>
        <w:t>2</w:t>
      </w:r>
    </w:p>
    <w:p w14:paraId="33B5F3E4" w14:textId="77777777" w:rsidR="00D2548C" w:rsidRPr="00CE31A0" w:rsidRDefault="00D2548C" w:rsidP="00D2548C">
      <w:pPr>
        <w:widowControl w:val="0"/>
        <w:tabs>
          <w:tab w:val="left" w:pos="1276"/>
        </w:tabs>
        <w:spacing w:after="160"/>
        <w:ind w:firstLine="567"/>
        <w:jc w:val="both"/>
        <w:rPr>
          <w:rFonts w:ascii="GHEA Grapalat" w:hAnsi="GHEA Grapalat" w:cs="Sylfaen"/>
        </w:rPr>
      </w:pPr>
      <w:r w:rsidRPr="00E62C19">
        <w:rPr>
          <w:rFonts w:ascii="GHEA Grapalat" w:hAnsi="GHEA Grapalat" w:cs="Sylfaen"/>
        </w:rPr>
        <w:t xml:space="preserve">Если процедура закупки организована </w:t>
      </w:r>
      <w:r w:rsidR="004B5371" w:rsidRPr="00E62C19">
        <w:rPr>
          <w:rFonts w:ascii="GHEA Grapalat" w:hAnsi="GHEA Grapalat" w:cs="Sylfaen"/>
        </w:rPr>
        <w:t>по</w:t>
      </w:r>
      <w:r w:rsidRPr="00E62C19">
        <w:rPr>
          <w:rFonts w:ascii="GHEA Grapalat" w:hAnsi="GHEA Grapalat" w:cs="Sylfaen"/>
        </w:rPr>
        <w:t xml:space="preserve"> лот</w:t>
      </w:r>
      <w:r w:rsidR="004B5371" w:rsidRPr="00E62C19">
        <w:rPr>
          <w:rFonts w:ascii="GHEA Grapalat" w:hAnsi="GHEA Grapalat" w:cs="Sylfaen"/>
        </w:rPr>
        <w:t>ам</w:t>
      </w:r>
      <w:r w:rsidRPr="00E62C19">
        <w:rPr>
          <w:rFonts w:ascii="GHEA Grapalat" w:hAnsi="GHEA Grapalat" w:cs="Sylfaen"/>
        </w:rPr>
        <w:t xml:space="preserve"> и участник признается отобранным участником по более чем одному лоту</w:t>
      </w:r>
      <w:r w:rsidR="00477F1C" w:rsidRPr="00E62C19">
        <w:rPr>
          <w:rFonts w:ascii="GHEA Grapalat" w:hAnsi="GHEA Grapalat" w:cs="Sylfaen"/>
        </w:rPr>
        <w:t>, то</w:t>
      </w:r>
      <w:r w:rsidRPr="00E62C19">
        <w:rPr>
          <w:rFonts w:ascii="GHEA Grapalat" w:hAnsi="GHEA Grapalat" w:cs="Sylfaen"/>
        </w:rPr>
        <w:t xml:space="preserve"> </w:t>
      </w:r>
      <w:r w:rsidR="003642DD" w:rsidRPr="00E62C19">
        <w:rPr>
          <w:rFonts w:ascii="GHEA Grapalat" w:hAnsi="GHEA Grapalat" w:cs="Sylfaen"/>
        </w:rPr>
        <w:t xml:space="preserve">он может предоставить обеспечение квалификации как </w:t>
      </w:r>
      <w:r w:rsidR="003642DD" w:rsidRPr="00E62C19">
        <w:rPr>
          <w:rFonts w:ascii="GHEA Grapalat" w:hAnsi="GHEA Grapalat"/>
        </w:rPr>
        <w:t xml:space="preserve">для каждого лота в отдельности, так и одно обеспечение - для всех лотов. </w:t>
      </w:r>
      <w:r w:rsidR="00706EA3" w:rsidRPr="00BF3E44">
        <w:rPr>
          <w:rFonts w:ascii="GHEA Grapalat" w:hAnsi="GHEA Grapalat"/>
        </w:rPr>
        <w:t xml:space="preserve">При представлении одного обеспечения квалификации его сумма исчисляется по отношению к </w:t>
      </w:r>
      <w:r w:rsidR="00706EA3">
        <w:rPr>
          <w:rFonts w:ascii="GHEA Grapalat" w:hAnsi="GHEA Grapalat"/>
        </w:rPr>
        <w:t xml:space="preserve">сумме цен закупок представленных лотов, </w:t>
      </w:r>
      <w:r w:rsidR="00706EA3">
        <w:rPr>
          <w:rFonts w:ascii="GHEA Grapalat" w:hAnsi="GHEA Grapalat" w:cs="Sylfaen"/>
        </w:rPr>
        <w:t xml:space="preserve">с учетом требований абзаца «в» подпункта 1 пункта 32 Порядка. </w:t>
      </w:r>
      <w:r w:rsidRPr="00E62C19">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665A2EBE" w14:textId="77777777" w:rsidR="00D2548C" w:rsidRPr="00CE31A0" w:rsidRDefault="00D2548C" w:rsidP="00D2548C">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2CC022B7" w14:textId="77777777" w:rsidR="00FA0E7B" w:rsidRDefault="00D2548C" w:rsidP="00FA0E7B">
      <w:pPr>
        <w:widowControl w:val="0"/>
        <w:tabs>
          <w:tab w:val="left" w:pos="1276"/>
        </w:tabs>
        <w:spacing w:after="160"/>
        <w:ind w:firstLine="567"/>
        <w:jc w:val="both"/>
        <w:rPr>
          <w:rFonts w:ascii="GHEA Grapalat" w:hAnsi="GHEA Grapalat"/>
        </w:rPr>
      </w:pPr>
      <w:r w:rsidRPr="001A2B0A">
        <w:rPr>
          <w:rFonts w:ascii="GHEA Grapalat" w:hAnsi="GHEA Grapalat"/>
        </w:rPr>
        <w:t xml:space="preserve">Если выполнение договора поэтапное и выполнение каждого этапа </w:t>
      </w:r>
      <w:r w:rsidR="002E4BC5" w:rsidRPr="001A2B0A">
        <w:rPr>
          <w:rFonts w:ascii="GHEA Grapalat" w:hAnsi="GHEA Grapalat"/>
        </w:rPr>
        <w:t>непосредственно</w:t>
      </w:r>
      <w:r w:rsidRPr="001A2B0A">
        <w:rPr>
          <w:rFonts w:ascii="GHEA Grapalat" w:hAnsi="GHEA Grapalat"/>
        </w:rPr>
        <w:t xml:space="preserve"> не</w:t>
      </w:r>
      <w:r w:rsidR="002E4BC5" w:rsidRPr="001A2B0A">
        <w:rPr>
          <w:rFonts w:ascii="GHEA Grapalat" w:hAnsi="GHEA Grapalat"/>
        </w:rPr>
        <w:t xml:space="preserve"> взаимос</w:t>
      </w:r>
      <w:r w:rsidRPr="001A2B0A">
        <w:rPr>
          <w:rFonts w:ascii="GHEA Grapalat" w:hAnsi="GHEA Grapalat"/>
        </w:rPr>
        <w:t xml:space="preserve">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FA0E7B" w:rsidRPr="001A2B0A">
        <w:rPr>
          <w:rFonts w:ascii="GHEA Grapalat" w:hAnsi="GHEA Grapalat"/>
        </w:rPr>
        <w:t>в пропорции, исчисленной в отношении суммы этого этапа.</w:t>
      </w:r>
    </w:p>
    <w:p w14:paraId="62008B56" w14:textId="77777777" w:rsidR="0035631F" w:rsidRDefault="00D2548C" w:rsidP="00D2548C">
      <w:pPr>
        <w:widowControl w:val="0"/>
        <w:tabs>
          <w:tab w:val="left" w:pos="1276"/>
        </w:tabs>
        <w:spacing w:after="160"/>
        <w:ind w:firstLine="567"/>
        <w:jc w:val="both"/>
        <w:rPr>
          <w:ins w:id="2" w:author="Vardan" w:date="2022-10-29T23:19:00Z"/>
          <w:rFonts w:ascii="GHEA Grapalat" w:hAnsi="GHEA Grapalat"/>
        </w:rPr>
      </w:pPr>
      <w:r w:rsidRPr="00D50B30">
        <w:rPr>
          <w:rFonts w:ascii="GHEA Grapalat" w:hAnsi="GHEA Grapalat" w:cs="Sylfaen"/>
        </w:rPr>
        <w:t xml:space="preserve">Обеспечение квалификации в виде </w:t>
      </w:r>
      <w:r w:rsidR="002D6F33">
        <w:rPr>
          <w:rFonts w:ascii="GHEA Grapalat" w:hAnsi="GHEA Grapalat" w:cs="Sylfaen"/>
        </w:rPr>
        <w:t xml:space="preserve">банковской </w:t>
      </w:r>
      <w:r w:rsidRPr="00D50B30">
        <w:rPr>
          <w:rFonts w:ascii="GHEA Grapalat" w:hAnsi="GHEA Grapalat" w:cs="Sylfaen"/>
        </w:rPr>
        <w:t>гарантии отобранный участник представляет согласно приложению 4 или приложению 4.1</w:t>
      </w:r>
      <w:r w:rsidR="00512362" w:rsidRPr="00D50B30">
        <w:rPr>
          <w:rFonts w:ascii="GHEA Grapalat" w:hAnsi="GHEA Grapalat" w:cs="Sylfaen"/>
        </w:rPr>
        <w:t>.</w:t>
      </w:r>
      <w:r w:rsidR="00B71FA8" w:rsidRPr="00D50B30">
        <w:rPr>
          <w:rStyle w:val="FootnoteReference"/>
          <w:rFonts w:ascii="GHEA Grapalat" w:hAnsi="GHEA Grapalat"/>
        </w:rPr>
        <w:footnoteReference w:customMarkFollows="1" w:id="8"/>
        <w:t>12</w:t>
      </w:r>
      <w:r w:rsidR="00A6609C" w:rsidRPr="0027573B">
        <w:rPr>
          <w:rFonts w:ascii="GHEA Grapalat" w:hAnsi="GHEA Grapalat"/>
        </w:rPr>
        <w:t xml:space="preserve"> </w:t>
      </w:r>
    </w:p>
    <w:p w14:paraId="49EE5FAC" w14:textId="77777777" w:rsidR="00BF0FF6" w:rsidRDefault="00FF145F" w:rsidP="00BF0FF6">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lastRenderedPageBreak/>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00BF0FF6" w:rsidRPr="00790268">
        <w:rPr>
          <w:rFonts w:ascii="GHEA Grapalat" w:hAnsi="GHEA Grapalat" w:cs="Sylfaen"/>
        </w:rPr>
        <w:t xml:space="preserve">, </w:t>
      </w:r>
      <w:r w:rsidR="00BF0FF6">
        <w:rPr>
          <w:rFonts w:ascii="GHEA Grapalat" w:hAnsi="GHEA Grapalat" w:cs="Sylfaen"/>
          <w:lang w:val="hy-AM"/>
        </w:rPr>
        <w:t>если выполнение контракта (соглашения) не является поэтапным</w:t>
      </w:r>
      <w:r w:rsidR="00BF0FF6">
        <w:rPr>
          <w:rFonts w:ascii="GHEA Grapalat" w:hAnsi="GHEA Grapalat" w:cs="Sylfaen"/>
        </w:rPr>
        <w:t>.</w:t>
      </w:r>
    </w:p>
    <w:p w14:paraId="58D925DF" w14:textId="77777777"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14:paraId="1D8EB46E" w14:textId="77777777"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00824F95" w:rsidRPr="001775FE">
        <w:rPr>
          <w:rFonts w:ascii="GHEA Grapalat" w:hAnsi="GHEA Grapalat"/>
        </w:rPr>
        <w:t xml:space="preserve">Размер обеспечения договора составляет 10 процентов от цены </w:t>
      </w:r>
      <w:r w:rsidR="00824F95">
        <w:rPr>
          <w:rFonts w:ascii="GHEA Grapalat" w:hAnsi="GHEA Grapalat"/>
        </w:rPr>
        <w:t>закупки</w:t>
      </w:r>
      <w:r w:rsidR="00824F95" w:rsidRPr="001775FE">
        <w:rPr>
          <w:rFonts w:ascii="GHEA Grapalat" w:hAnsi="GHEA Grapalat"/>
        </w:rPr>
        <w:t xml:space="preserve">. </w:t>
      </w:r>
      <w:r w:rsidR="00824F95" w:rsidRPr="002C42AD">
        <w:rPr>
          <w:rFonts w:ascii="GHEA Grapalat" w:hAnsi="GHEA Grapalat"/>
        </w:rPr>
        <w:t>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00824F95">
        <w:rPr>
          <w:rFonts w:ascii="GHEA Grapalat" w:hAnsi="GHEA Grapalat"/>
        </w:rPr>
        <w:t>.</w:t>
      </w:r>
      <w:r w:rsidRPr="009044F1">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C108EE">
        <w:rPr>
          <w:rStyle w:val="FootnoteReference"/>
          <w:rFonts w:ascii="GHEA Grapalat" w:hAnsi="GHEA Grapalat"/>
        </w:rPr>
        <w:footnoteReference w:customMarkFollows="1" w:id="9"/>
        <w:t>13</w:t>
      </w:r>
      <w:r w:rsidR="00375E5E">
        <w:rPr>
          <w:rFonts w:ascii="GHEA Grapalat" w:hAnsi="GHEA Grapalat"/>
        </w:rPr>
        <w:t>.</w:t>
      </w:r>
    </w:p>
    <w:p w14:paraId="06ACA054" w14:textId="77777777" w:rsidR="00574B01" w:rsidRDefault="00574B01" w:rsidP="00574B01">
      <w:pPr>
        <w:widowControl w:val="0"/>
        <w:tabs>
          <w:tab w:val="left" w:pos="1276"/>
        </w:tabs>
        <w:spacing w:after="160"/>
        <w:ind w:firstLine="567"/>
        <w:jc w:val="both"/>
        <w:rPr>
          <w:rFonts w:ascii="GHEA Grapalat" w:hAnsi="GHEA Grapalat"/>
        </w:rPr>
      </w:pPr>
      <w:r w:rsidRPr="001775FE">
        <w:rPr>
          <w:rFonts w:ascii="GHEA Grapalat" w:hAnsi="GHEA Grapalat"/>
        </w:rPr>
        <w:t>Если процедура закупки организована по лотам и участник признается отобранным участником по более чем одному лоту,</w:t>
      </w:r>
      <w:r w:rsidRPr="001775FE">
        <w:rPr>
          <w:rFonts w:ascii="GHEA Grapalat" w:hAnsi="GHEA Grapalat" w:cs="Sylfaen"/>
        </w:rPr>
        <w:t xml:space="preserve"> то он может предоставить обеспечение договора как </w:t>
      </w:r>
      <w:r w:rsidRPr="001775FE">
        <w:rPr>
          <w:rFonts w:ascii="GHEA Grapalat" w:hAnsi="GHEA Grapalat"/>
        </w:rPr>
        <w:t xml:space="preserve">для каждого лота в отдельности, так и одно обеспечение для всех лотов. </w:t>
      </w:r>
      <w:r w:rsidR="005F3820" w:rsidRPr="001775FE">
        <w:rPr>
          <w:rFonts w:ascii="GHEA Grapalat" w:hAnsi="GHEA Grapalat"/>
        </w:rPr>
        <w:t xml:space="preserve">При представлении одного обеспечения договора его сумма исчисляется по отношению </w:t>
      </w:r>
      <w:r w:rsidR="005F3820" w:rsidRPr="00E43BF3">
        <w:rPr>
          <w:rFonts w:ascii="GHEA Grapalat" w:hAnsi="GHEA Grapalat" w:cs="Sylfaen"/>
        </w:rPr>
        <w:t>к сумме цен закупо</w:t>
      </w:r>
      <w:r w:rsidR="005F3820" w:rsidRPr="001A1040">
        <w:rPr>
          <w:rFonts w:ascii="GHEA Grapalat" w:hAnsi="GHEA Grapalat" w:cs="Sylfaen"/>
        </w:rPr>
        <w:t>к</w:t>
      </w:r>
      <w:r w:rsidR="005F3820" w:rsidRPr="0032634E">
        <w:rPr>
          <w:rFonts w:ascii="GHEA Grapalat" w:hAnsi="GHEA Grapalat" w:cs="Sylfaen"/>
        </w:rPr>
        <w:t xml:space="preserve"> представленных лотов</w:t>
      </w:r>
      <w:r w:rsidR="005F3820" w:rsidRPr="0099715E">
        <w:rPr>
          <w:rFonts w:ascii="GHEA Grapalat" w:hAnsi="GHEA Grapalat"/>
          <w:color w:val="FF0000"/>
        </w:rPr>
        <w:t xml:space="preserve"> </w:t>
      </w:r>
      <w:r w:rsidR="005F3820" w:rsidRPr="000B15AE">
        <w:rPr>
          <w:rFonts w:ascii="GHEA Grapalat" w:hAnsi="GHEA Grapalat"/>
          <w:color w:val="000000" w:themeColor="text1"/>
        </w:rPr>
        <w:t>с учетом требований 9-ого подпункта 32-ого пункта Порядка</w:t>
      </w:r>
      <w:r w:rsidR="005F3820">
        <w:rPr>
          <w:rFonts w:ascii="GHEA Grapalat" w:hAnsi="GHEA Grapalat"/>
          <w:color w:val="000000" w:themeColor="text1"/>
        </w:rPr>
        <w:t>.</w:t>
      </w:r>
      <w:r w:rsidRPr="001775FE">
        <w:rPr>
          <w:rFonts w:ascii="GHEA Grapalat" w:hAnsi="GHEA Grapalat"/>
        </w:rPr>
        <w:t xml:space="preserve"> </w:t>
      </w:r>
    </w:p>
    <w:p w14:paraId="278F6B1E" w14:textId="77777777"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F65E20">
        <w:rPr>
          <w:rFonts w:ascii="GHEA Grapalat" w:hAnsi="GHEA Grapalat"/>
        </w:rPr>
        <w:t>90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440D2501"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lastRenderedPageBreak/>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47517FAA" w14:textId="77777777" w:rsidR="00D32092" w:rsidRPr="0059697A" w:rsidRDefault="004A0321" w:rsidP="00B46D58">
      <w:pPr>
        <w:widowControl w:val="0"/>
        <w:tabs>
          <w:tab w:val="left" w:pos="1276"/>
        </w:tabs>
        <w:spacing w:after="160"/>
        <w:ind w:firstLine="567"/>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 xml:space="preserve">явления - в виде неустойки или </w:t>
      </w:r>
      <w:r w:rsidR="00180134" w:rsidRPr="00E43087">
        <w:rPr>
          <w:rFonts w:ascii="GHEA Grapalat" w:hAnsi="GHEA Grapalat"/>
        </w:rPr>
        <w:t>наличных денег</w:t>
      </w:r>
      <w:r w:rsidR="006D7219" w:rsidRPr="00E43087">
        <w:rPr>
          <w:rFonts w:ascii="GHEA Grapalat" w:hAnsi="GHEA Grapalat"/>
        </w:rPr>
        <w:t>. Если на момент возникновения правомочия по заключению договора</w:t>
      </w:r>
      <w:r w:rsidR="006A132A" w:rsidRPr="00E43087">
        <w:rPr>
          <w:rFonts w:ascii="GHEA Grapalat" w:hAnsi="GHEA Grapalat"/>
        </w:rPr>
        <w:t xml:space="preserve"> </w:t>
      </w:r>
      <w:r w:rsidR="00D32092" w:rsidRPr="00E43087">
        <w:rPr>
          <w:rFonts w:ascii="GHEA Grapalat" w:hAnsi="GHEA Grapalat" w:cs="Sylfaen"/>
        </w:rPr>
        <w:t xml:space="preserve">предусмотренные финансовые средства превышают </w:t>
      </w:r>
      <w:r w:rsidR="006A132A" w:rsidRPr="00E43087">
        <w:rPr>
          <w:rFonts w:ascii="GHEA Grapalat" w:hAnsi="GHEA Grapalat" w:cs="Sylfaen"/>
        </w:rPr>
        <w:t>25</w:t>
      </w:r>
      <w:r w:rsidR="00D32092" w:rsidRPr="00E4308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3203EF" w:rsidRPr="00E43087">
        <w:rPr>
          <w:rFonts w:ascii="GHEA Grapalat" w:hAnsi="GHEA Grapalat" w:cs="Sylfaen"/>
        </w:rPr>
        <w:t>я квалификации и</w:t>
      </w:r>
      <w:r w:rsidR="00D32092" w:rsidRPr="00E43087">
        <w:rPr>
          <w:rFonts w:ascii="GHEA Grapalat" w:hAnsi="GHEA Grapalat" w:cs="Sylfaen"/>
        </w:rPr>
        <w:t xml:space="preserve"> договора, по части выделенных финансовых средств, представля</w:t>
      </w:r>
      <w:r w:rsidR="003203EF" w:rsidRPr="00E43087">
        <w:rPr>
          <w:rFonts w:ascii="GHEA Grapalat" w:hAnsi="GHEA Grapalat" w:cs="Sylfaen"/>
        </w:rPr>
        <w:t>ю</w:t>
      </w:r>
      <w:r w:rsidR="00D32092" w:rsidRPr="00E43087">
        <w:rPr>
          <w:rFonts w:ascii="GHEA Grapalat" w:hAnsi="GHEA Grapalat" w:cs="Sylfaen"/>
        </w:rPr>
        <w:t>тся в виде гарантии или наличных денег, а по части</w:t>
      </w:r>
      <w:r w:rsidR="00D32092" w:rsidRPr="000811C1">
        <w:rPr>
          <w:rFonts w:ascii="GHEA Grapalat" w:hAnsi="GHEA Grapalat" w:cs="Sylfaen"/>
        </w:rPr>
        <w:t xml:space="preserve"> требуемых финансовых средств-в одностороннем порядке утвержденного заявления-в виде </w:t>
      </w:r>
      <w:r w:rsidR="00D32092">
        <w:rPr>
          <w:rFonts w:ascii="GHEA Grapalat" w:hAnsi="GHEA Grapalat" w:cs="Sylfaen"/>
        </w:rPr>
        <w:t xml:space="preserve">неустойки </w:t>
      </w:r>
      <w:r w:rsidR="00D32092" w:rsidRPr="000811C1">
        <w:rPr>
          <w:rFonts w:ascii="GHEA Grapalat" w:hAnsi="GHEA Grapalat" w:cs="Sylfaen"/>
        </w:rPr>
        <w:t>или наличных денег</w:t>
      </w:r>
      <w:r w:rsidR="0059697A" w:rsidRPr="00787B55">
        <w:rPr>
          <w:rFonts w:ascii="GHEA Grapalat" w:hAnsi="GHEA Grapalat" w:cs="Sylfaen"/>
        </w:rPr>
        <w:t>.</w:t>
      </w:r>
    </w:p>
    <w:p w14:paraId="1C9B709B" w14:textId="77777777"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C8509E">
        <w:rPr>
          <w:rFonts w:ascii="GHEA Grapalat" w:hAnsi="GHEA Grapalat"/>
        </w:rPr>
        <w:t xml:space="preserve"> </w:t>
      </w:r>
      <w:r w:rsidR="00C8509E" w:rsidRPr="00CB4F11">
        <w:rPr>
          <w:rFonts w:ascii="GHEA Grapalat" w:hAnsi="GHEA Grapalat"/>
        </w:rPr>
        <w:t>(Приложение 5.2)</w:t>
      </w:r>
      <w:r w:rsidRPr="009044F1">
        <w:rPr>
          <w:rFonts w:ascii="GHEA Grapalat" w:hAnsi="GHEA Grapalat"/>
        </w:rPr>
        <w:t>.</w:t>
      </w:r>
      <w:r w:rsidRPr="009044F1">
        <w:rPr>
          <w:rFonts w:ascii="GHEA Grapalat" w:hAnsi="GHEA Grapalat"/>
          <w:i/>
        </w:rPr>
        <w:t xml:space="preserve"> </w:t>
      </w:r>
    </w:p>
    <w:p w14:paraId="123BA79A"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159988C1" w14:textId="77777777" w:rsidR="00B25035" w:rsidRDefault="00B25035" w:rsidP="00B25035">
      <w:pPr>
        <w:widowControl w:val="0"/>
        <w:tabs>
          <w:tab w:val="left" w:pos="1134"/>
        </w:tabs>
        <w:spacing w:after="160"/>
        <w:ind w:firstLine="567"/>
        <w:jc w:val="both"/>
        <w:rPr>
          <w:rFonts w:ascii="GHEA Grapalat" w:hAnsi="GHEA Grapalat"/>
        </w:rPr>
      </w:pPr>
      <w:r>
        <w:rPr>
          <w:rFonts w:ascii="GHEA Grapalat" w:hAnsi="GHEA Grapalat"/>
        </w:rPr>
        <w:t xml:space="preserve">10.7 </w:t>
      </w:r>
      <w:r w:rsidRPr="0012082E">
        <w:rPr>
          <w:rFonts w:ascii="GHEA Grapalat" w:hAnsi="GHEA Grapalat"/>
        </w:rPr>
        <w:t xml:space="preserve">Руководитель заказчика </w:t>
      </w:r>
      <w:r w:rsidR="00971BF8" w:rsidRPr="0012082E">
        <w:rPr>
          <w:rFonts w:ascii="GHEA Grapalat" w:hAnsi="GHEA Grapalat"/>
        </w:rPr>
        <w:t xml:space="preserve">в письменной форме </w:t>
      </w:r>
      <w:r w:rsidRPr="0012082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12082E">
        <w:rPr>
          <w:rFonts w:ascii="GHEA Grapalat" w:hAnsi="GHEA Grapalat"/>
          <w:lang w:val="hy-AM"/>
        </w:rPr>
        <w:t>-</w:t>
      </w:r>
      <w:r w:rsidRPr="0012082E">
        <w:rPr>
          <w:rFonts w:ascii="GHEA Grapalat" w:hAnsi="GHEA Grapalat"/>
        </w:rPr>
        <w:t xml:space="preserve"> </w:t>
      </w:r>
      <w:r w:rsidR="00971BF8" w:rsidRPr="0012082E">
        <w:rPr>
          <w:rFonts w:ascii="GHEA Grapalat" w:hAnsi="GHEA Grapalat"/>
        </w:rPr>
        <w:t>Министерству Финансов РА</w:t>
      </w:r>
      <w:r w:rsidRPr="0012082E">
        <w:rPr>
          <w:rFonts w:ascii="GHEA Grapalat" w:hAnsi="GHEA Grapalat"/>
          <w:lang w:val="hy-AM"/>
        </w:rPr>
        <w:t>,</w:t>
      </w:r>
      <w:r w:rsidRPr="0012082E">
        <w:rPr>
          <w:rFonts w:ascii="GHEA Grapalat" w:hAnsi="GHEA Grapalat"/>
        </w:rPr>
        <w:t xml:space="preserve"> в течение </w:t>
      </w:r>
      <w:r w:rsidR="00971BF8" w:rsidRPr="0012082E">
        <w:rPr>
          <w:rFonts w:ascii="GHEA Grapalat" w:hAnsi="GHEA Grapalat"/>
        </w:rPr>
        <w:t xml:space="preserve">пяти </w:t>
      </w:r>
      <w:r w:rsidRPr="0012082E">
        <w:rPr>
          <w:rFonts w:ascii="GHEA Grapalat" w:hAnsi="GHEA Grapalat"/>
        </w:rPr>
        <w:t>рабочих дней, следующих за днем возникновения основания для вылаты обеспечения. Если требование о выплате обеспечения отклоняется банком</w:t>
      </w:r>
      <w:r w:rsidR="00BF3134" w:rsidRPr="0012082E">
        <w:rPr>
          <w:rFonts w:ascii="GHEA Grapalat" w:hAnsi="GHEA Grapalat"/>
        </w:rPr>
        <w:t xml:space="preserve"> или Министерством Финансов РА</w:t>
      </w:r>
      <w:r w:rsidRPr="0012082E">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BF3134" w:rsidRPr="0012082E">
        <w:rPr>
          <w:rFonts w:ascii="GHEA Grapalat" w:hAnsi="GHEA Grapalat"/>
        </w:rPr>
        <w:t>письменно</w:t>
      </w:r>
      <w:r w:rsidRPr="0012082E">
        <w:rPr>
          <w:rFonts w:ascii="GHEA Grapalat" w:hAnsi="GHEA Grapalat"/>
        </w:rPr>
        <w:t>в течение двух рабочих дней после получения отказа</w:t>
      </w:r>
      <w:r>
        <w:rPr>
          <w:rFonts w:ascii="GHEA Grapalat" w:hAnsi="GHEA Grapalat"/>
        </w:rPr>
        <w:t>.</w:t>
      </w:r>
    </w:p>
    <w:p w14:paraId="3E20045E" w14:textId="77777777" w:rsidR="00971BF8" w:rsidRPr="0012082E" w:rsidRDefault="00971BF8" w:rsidP="001208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lang w:val="hy-AM"/>
        </w:rPr>
      </w:pPr>
      <w:r w:rsidRPr="0012082E">
        <w:rPr>
          <w:rFonts w:ascii="GHEA Grapalat" w:hAnsi="GHEA Grapalat"/>
        </w:rPr>
        <w:t xml:space="preserve">10.8 </w:t>
      </w:r>
      <w:r w:rsidRPr="0012082E">
        <w:rPr>
          <w:rFonts w:ascii="GHEA Grapalat" w:hAnsi="GHEA Grapalat" w:hint="eastAsia"/>
        </w:rPr>
        <w:t>О</w:t>
      </w:r>
      <w:r w:rsidRPr="0012082E">
        <w:rPr>
          <w:rFonts w:ascii="GHEA Grapalat" w:hAnsi="GHEA Grapalat"/>
        </w:rPr>
        <w:t xml:space="preserve"> </w:t>
      </w:r>
      <w:r w:rsidRPr="0012082E">
        <w:rPr>
          <w:rFonts w:ascii="GHEA Grapalat" w:hAnsi="GHEA Grapalat" w:hint="eastAsia"/>
        </w:rPr>
        <w:t>возврате</w:t>
      </w:r>
      <w:r w:rsidRPr="0012082E">
        <w:rPr>
          <w:rFonts w:ascii="GHEA Grapalat" w:hAnsi="GHEA Grapalat"/>
        </w:rPr>
        <w:t xml:space="preserve"> </w:t>
      </w:r>
      <w:r w:rsidRPr="0012082E">
        <w:rPr>
          <w:rFonts w:ascii="GHEA Grapalat" w:hAnsi="GHEA Grapalat" w:hint="eastAsia"/>
        </w:rPr>
        <w:t>обеспечения</w:t>
      </w:r>
      <w:r w:rsidRPr="0012082E">
        <w:rPr>
          <w:rFonts w:ascii="GHEA Grapalat" w:hAnsi="GHEA Grapalat"/>
        </w:rPr>
        <w:t xml:space="preserve"> </w:t>
      </w:r>
      <w:r w:rsidRPr="0012082E">
        <w:rPr>
          <w:rFonts w:ascii="GHEA Grapalat" w:hAnsi="GHEA Grapalat" w:hint="eastAsia"/>
        </w:rPr>
        <w:t>договора</w:t>
      </w:r>
      <w:r w:rsidRPr="00AB26EB">
        <w:rPr>
          <w:rFonts w:ascii="GHEA Grapalat" w:hAnsi="GHEA Grapalat"/>
        </w:rPr>
        <w:t xml:space="preserve"> </w:t>
      </w:r>
      <w:r w:rsidRPr="0012082E">
        <w:rPr>
          <w:rFonts w:ascii="GHEA Grapalat" w:hAnsi="GHEA Grapalat" w:hint="eastAsia"/>
        </w:rPr>
        <w:t>и</w:t>
      </w:r>
      <w:r w:rsidRPr="0012082E">
        <w:rPr>
          <w:rFonts w:ascii="GHEA Grapalat" w:hAnsi="GHEA Grapalat"/>
        </w:rPr>
        <w:t>/</w:t>
      </w:r>
      <w:r w:rsidRPr="0012082E">
        <w:rPr>
          <w:rFonts w:ascii="GHEA Grapalat" w:hAnsi="GHEA Grapalat" w:hint="eastAsia"/>
        </w:rPr>
        <w:t>или</w:t>
      </w:r>
      <w:r w:rsidRPr="0012082E">
        <w:rPr>
          <w:rFonts w:ascii="GHEA Grapalat" w:hAnsi="GHEA Grapalat"/>
        </w:rPr>
        <w:t xml:space="preserve"> </w:t>
      </w:r>
      <w:r w:rsidRPr="0012082E">
        <w:rPr>
          <w:rFonts w:ascii="GHEA Grapalat" w:hAnsi="GHEA Grapalat" w:hint="eastAsia"/>
        </w:rPr>
        <w:t>квалификации</w:t>
      </w:r>
      <w:r w:rsidRPr="0012082E">
        <w:rPr>
          <w:rFonts w:ascii="GHEA Grapalat" w:hAnsi="GHEA Grapalat"/>
        </w:rPr>
        <w:t xml:space="preserve"> </w:t>
      </w:r>
      <w:r w:rsidRPr="0012082E">
        <w:rPr>
          <w:rFonts w:ascii="GHEA Grapalat" w:hAnsi="GHEA Grapalat" w:hint="eastAsia"/>
        </w:rPr>
        <w:t>руководитель</w:t>
      </w:r>
      <w:r w:rsidRPr="0012082E">
        <w:rPr>
          <w:rFonts w:ascii="GHEA Grapalat" w:hAnsi="GHEA Grapalat"/>
        </w:rPr>
        <w:t xml:space="preserve"> </w:t>
      </w:r>
      <w:r w:rsidRPr="0012082E">
        <w:rPr>
          <w:rFonts w:ascii="GHEA Grapalat" w:hAnsi="GHEA Grapalat" w:hint="eastAsia"/>
        </w:rPr>
        <w:t>заказчика</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письменной</w:t>
      </w:r>
      <w:r w:rsidRPr="0012082E">
        <w:rPr>
          <w:rFonts w:ascii="GHEA Grapalat" w:hAnsi="GHEA Grapalat"/>
        </w:rPr>
        <w:t xml:space="preserve"> </w:t>
      </w:r>
      <w:r w:rsidRPr="0012082E">
        <w:rPr>
          <w:rFonts w:ascii="GHEA Grapalat" w:hAnsi="GHEA Grapalat" w:hint="eastAsia"/>
        </w:rPr>
        <w:t>форме</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течение</w:t>
      </w:r>
      <w:r w:rsidRPr="0012082E">
        <w:rPr>
          <w:rFonts w:ascii="GHEA Grapalat" w:hAnsi="GHEA Grapalat"/>
        </w:rPr>
        <w:t xml:space="preserve"> </w:t>
      </w:r>
      <w:r w:rsidRPr="0012082E">
        <w:rPr>
          <w:rFonts w:ascii="GHEA Grapalat" w:hAnsi="GHEA Grapalat" w:hint="eastAsia"/>
        </w:rPr>
        <w:t>пяти</w:t>
      </w:r>
      <w:r w:rsidRPr="0012082E">
        <w:rPr>
          <w:rFonts w:ascii="GHEA Grapalat" w:hAnsi="GHEA Grapalat"/>
        </w:rPr>
        <w:t xml:space="preserve"> </w:t>
      </w:r>
      <w:r w:rsidRPr="0012082E">
        <w:rPr>
          <w:rFonts w:ascii="GHEA Grapalat" w:hAnsi="GHEA Grapalat" w:hint="eastAsia"/>
        </w:rPr>
        <w:t>рабочих</w:t>
      </w:r>
      <w:r w:rsidRPr="0012082E">
        <w:rPr>
          <w:rFonts w:ascii="GHEA Grapalat" w:hAnsi="GHEA Grapalat"/>
        </w:rPr>
        <w:t xml:space="preserve"> </w:t>
      </w:r>
      <w:r w:rsidRPr="0012082E">
        <w:rPr>
          <w:rFonts w:ascii="GHEA Grapalat" w:hAnsi="GHEA Grapalat" w:hint="eastAsia"/>
        </w:rPr>
        <w:t>дней</w:t>
      </w:r>
      <w:r w:rsidRPr="0012082E">
        <w:rPr>
          <w:rFonts w:ascii="GHEA Grapalat" w:hAnsi="GHEA Grapalat"/>
        </w:rPr>
        <w:t xml:space="preserve">, </w:t>
      </w:r>
      <w:r w:rsidRPr="0012082E">
        <w:rPr>
          <w:rFonts w:ascii="GHEA Grapalat" w:hAnsi="GHEA Grapalat" w:hint="eastAsia"/>
        </w:rPr>
        <w:t>следующих</w:t>
      </w:r>
      <w:r w:rsidRPr="0012082E">
        <w:rPr>
          <w:rFonts w:ascii="GHEA Grapalat" w:hAnsi="GHEA Grapalat"/>
        </w:rPr>
        <w:t xml:space="preserve"> </w:t>
      </w:r>
      <w:r w:rsidRPr="0012082E">
        <w:rPr>
          <w:rFonts w:ascii="GHEA Grapalat" w:hAnsi="GHEA Grapalat" w:hint="eastAsia"/>
        </w:rPr>
        <w:t>за</w:t>
      </w:r>
      <w:r w:rsidRPr="0012082E">
        <w:rPr>
          <w:rFonts w:ascii="GHEA Grapalat" w:hAnsi="GHEA Grapalat"/>
        </w:rPr>
        <w:t xml:space="preserve"> </w:t>
      </w:r>
      <w:r w:rsidR="00BF3134" w:rsidRPr="0012082E">
        <w:rPr>
          <w:rFonts w:ascii="GHEA Grapalat" w:hAnsi="GHEA Grapalat"/>
        </w:rPr>
        <w:t>днем возникновения основания возврата обеспечения</w:t>
      </w:r>
      <w:r w:rsidR="00BF3134" w:rsidRPr="0012082E" w:rsidDel="00960F8B">
        <w:rPr>
          <w:rFonts w:ascii="GHEA Grapalat" w:hAnsi="GHEA Grapalat"/>
        </w:rPr>
        <w:t xml:space="preserve"> </w:t>
      </w:r>
      <w:r w:rsidR="00BF3134" w:rsidRPr="0012082E">
        <w:rPr>
          <w:rFonts w:ascii="GHEA Grapalat" w:hAnsi="GHEA Grapalat"/>
        </w:rPr>
        <w:t>уведомляет</w:t>
      </w:r>
      <w:r w:rsidR="0012082E">
        <w:rPr>
          <w:rFonts w:ascii="GHEA Grapalat" w:hAnsi="GHEA Grapalat"/>
          <w:lang w:val="hy-AM"/>
        </w:rPr>
        <w:t>:</w:t>
      </w:r>
    </w:p>
    <w:p w14:paraId="6D546316" w14:textId="77777777" w:rsidR="00971BF8" w:rsidRPr="0012082E" w:rsidRDefault="00971BF8" w:rsidP="001208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случае</w:t>
      </w:r>
      <w:r w:rsidRPr="0012082E">
        <w:rPr>
          <w:rFonts w:ascii="GHEA Grapalat" w:hAnsi="GHEA Grapalat"/>
        </w:rPr>
        <w:t xml:space="preserve"> </w:t>
      </w:r>
      <w:r w:rsidRPr="0012082E">
        <w:rPr>
          <w:rFonts w:ascii="GHEA Grapalat" w:hAnsi="GHEA Grapalat" w:hint="eastAsia"/>
        </w:rPr>
        <w:t>обеспечения</w:t>
      </w:r>
      <w:r w:rsidRPr="0012082E">
        <w:rPr>
          <w:rFonts w:ascii="GHEA Grapalat" w:hAnsi="GHEA Grapalat"/>
        </w:rPr>
        <w:t xml:space="preserve"> </w:t>
      </w:r>
      <w:r w:rsidR="009603C1" w:rsidRPr="0012082E">
        <w:rPr>
          <w:rFonts w:ascii="GHEA Grapalat" w:hAnsi="GHEA Grapalat" w:hint="eastAsia"/>
        </w:rPr>
        <w:t>представлен</w:t>
      </w:r>
      <w:r w:rsidR="009603C1" w:rsidRPr="0012082E">
        <w:rPr>
          <w:rFonts w:ascii="GHEA Grapalat" w:hAnsi="GHEA Grapalat"/>
        </w:rPr>
        <w:t xml:space="preserve">ного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форме</w:t>
      </w:r>
      <w:r w:rsidRPr="0012082E">
        <w:rPr>
          <w:rFonts w:ascii="GHEA Grapalat" w:hAnsi="GHEA Grapalat"/>
        </w:rPr>
        <w:t xml:space="preserve"> наличных денег - </w:t>
      </w:r>
      <w:r w:rsidRPr="0012082E">
        <w:rPr>
          <w:rFonts w:ascii="GHEA Grapalat" w:hAnsi="GHEA Grapalat" w:hint="eastAsia"/>
        </w:rPr>
        <w:t>Министерство</w:t>
      </w:r>
      <w:r w:rsidRPr="0012082E">
        <w:rPr>
          <w:rFonts w:ascii="GHEA Grapalat" w:hAnsi="GHEA Grapalat"/>
        </w:rPr>
        <w:t xml:space="preserve"> </w:t>
      </w:r>
      <w:r w:rsidRPr="0012082E">
        <w:rPr>
          <w:rFonts w:ascii="GHEA Grapalat" w:hAnsi="GHEA Grapalat" w:hint="eastAsia"/>
        </w:rPr>
        <w:t>финансов</w:t>
      </w:r>
      <w:r w:rsidRPr="0012082E">
        <w:rPr>
          <w:rFonts w:ascii="GHEA Grapalat" w:hAnsi="GHEA Grapalat"/>
        </w:rPr>
        <w:t xml:space="preserve"> </w:t>
      </w:r>
      <w:r w:rsidRPr="0012082E">
        <w:rPr>
          <w:rFonts w:ascii="GHEA Grapalat" w:hAnsi="GHEA Grapalat" w:hint="eastAsia"/>
        </w:rPr>
        <w:t>РА</w:t>
      </w:r>
      <w:r w:rsidRPr="0012082E">
        <w:rPr>
          <w:rFonts w:ascii="GHEA Grapalat" w:hAnsi="GHEA Grapalat"/>
        </w:rPr>
        <w:t xml:space="preserve"> </w:t>
      </w:r>
      <w:r w:rsidRPr="0012082E">
        <w:rPr>
          <w:rFonts w:ascii="GHEA Grapalat" w:hAnsi="GHEA Grapalat" w:hint="eastAsia"/>
        </w:rPr>
        <w:t>с</w:t>
      </w:r>
      <w:r w:rsidRPr="0012082E">
        <w:rPr>
          <w:rFonts w:ascii="GHEA Grapalat" w:hAnsi="GHEA Grapalat"/>
        </w:rPr>
        <w:t xml:space="preserve"> </w:t>
      </w:r>
      <w:r w:rsidRPr="0012082E">
        <w:rPr>
          <w:rFonts w:ascii="GHEA Grapalat" w:hAnsi="GHEA Grapalat" w:hint="eastAsia"/>
        </w:rPr>
        <w:t>приложением</w:t>
      </w:r>
      <w:r w:rsidRPr="0012082E">
        <w:rPr>
          <w:rFonts w:ascii="GHEA Grapalat" w:hAnsi="GHEA Grapalat"/>
        </w:rPr>
        <w:t xml:space="preserve"> </w:t>
      </w:r>
      <w:r w:rsidRPr="0012082E">
        <w:rPr>
          <w:rFonts w:ascii="GHEA Grapalat" w:hAnsi="GHEA Grapalat" w:hint="eastAsia"/>
        </w:rPr>
        <w:t>копии</w:t>
      </w:r>
      <w:r w:rsidRPr="0012082E">
        <w:rPr>
          <w:rFonts w:ascii="GHEA Grapalat" w:hAnsi="GHEA Grapalat"/>
        </w:rPr>
        <w:t xml:space="preserve"> представленного в заявке </w:t>
      </w:r>
      <w:r w:rsidRPr="0012082E">
        <w:rPr>
          <w:rFonts w:ascii="GHEA Grapalat" w:hAnsi="GHEA Grapalat" w:hint="eastAsia"/>
        </w:rPr>
        <w:t>документа</w:t>
      </w:r>
      <w:r w:rsidRPr="0012082E">
        <w:rPr>
          <w:rFonts w:ascii="GHEA Grapalat" w:hAnsi="GHEA Grapalat"/>
        </w:rPr>
        <w:t xml:space="preserve">, </w:t>
      </w:r>
      <w:r w:rsidRPr="0012082E">
        <w:rPr>
          <w:rFonts w:ascii="GHEA Grapalat" w:hAnsi="GHEA Grapalat" w:hint="eastAsia"/>
        </w:rPr>
        <w:t>об</w:t>
      </w:r>
      <w:r w:rsidRPr="0012082E">
        <w:rPr>
          <w:rFonts w:ascii="GHEA Grapalat" w:hAnsi="GHEA Grapalat"/>
        </w:rPr>
        <w:t xml:space="preserve"> </w:t>
      </w:r>
      <w:r w:rsidRPr="0012082E">
        <w:rPr>
          <w:rFonts w:ascii="GHEA Grapalat" w:hAnsi="GHEA Grapalat" w:hint="eastAsia"/>
        </w:rPr>
        <w:t>обосновании</w:t>
      </w:r>
      <w:r w:rsidRPr="0012082E">
        <w:rPr>
          <w:rFonts w:ascii="GHEA Grapalat" w:hAnsi="GHEA Grapalat"/>
        </w:rPr>
        <w:t xml:space="preserve"> </w:t>
      </w:r>
      <w:r w:rsidRPr="0012082E">
        <w:rPr>
          <w:rFonts w:ascii="GHEA Grapalat" w:hAnsi="GHEA Grapalat" w:hint="eastAsia"/>
        </w:rPr>
        <w:t>платежа</w:t>
      </w:r>
      <w:r w:rsidRPr="0012082E">
        <w:rPr>
          <w:rFonts w:ascii="GHEA Grapalat" w:hAnsi="GHEA Grapalat"/>
        </w:rPr>
        <w:t>,</w:t>
      </w:r>
    </w:p>
    <w:p w14:paraId="596A3422" w14:textId="77777777" w:rsidR="00971BF8" w:rsidRPr="0012082E" w:rsidRDefault="00971BF8" w:rsidP="001208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случае</w:t>
      </w:r>
      <w:r w:rsidRPr="0012082E">
        <w:rPr>
          <w:rFonts w:ascii="GHEA Grapalat" w:hAnsi="GHEA Grapalat"/>
        </w:rPr>
        <w:t xml:space="preserve"> </w:t>
      </w:r>
      <w:r w:rsidRPr="0012082E">
        <w:rPr>
          <w:rFonts w:ascii="GHEA Grapalat" w:hAnsi="GHEA Grapalat" w:hint="eastAsia"/>
        </w:rPr>
        <w:t>обеспечения</w:t>
      </w:r>
      <w:r w:rsidRPr="0012082E">
        <w:rPr>
          <w:rFonts w:ascii="GHEA Grapalat" w:hAnsi="GHEA Grapalat"/>
        </w:rPr>
        <w:t xml:space="preserve">, </w:t>
      </w:r>
      <w:r w:rsidRPr="0012082E">
        <w:rPr>
          <w:rFonts w:ascii="GHEA Grapalat" w:hAnsi="GHEA Grapalat" w:hint="eastAsia"/>
        </w:rPr>
        <w:t>представленного</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виде</w:t>
      </w:r>
      <w:r w:rsidRPr="0012082E">
        <w:rPr>
          <w:rFonts w:ascii="GHEA Grapalat" w:hAnsi="GHEA Grapalat"/>
        </w:rPr>
        <w:t xml:space="preserve"> </w:t>
      </w:r>
      <w:r w:rsidRPr="0012082E">
        <w:rPr>
          <w:rFonts w:ascii="GHEA Grapalat" w:hAnsi="GHEA Grapalat" w:hint="eastAsia"/>
        </w:rPr>
        <w:t>банковской</w:t>
      </w:r>
      <w:r w:rsidRPr="0012082E">
        <w:rPr>
          <w:rFonts w:ascii="GHEA Grapalat" w:hAnsi="GHEA Grapalat"/>
        </w:rPr>
        <w:t xml:space="preserve"> </w:t>
      </w:r>
      <w:r w:rsidRPr="0012082E">
        <w:rPr>
          <w:rFonts w:ascii="GHEA Grapalat" w:hAnsi="GHEA Grapalat" w:hint="eastAsia"/>
        </w:rPr>
        <w:t>гарантии</w:t>
      </w:r>
      <w:r w:rsidRPr="0012082E">
        <w:rPr>
          <w:rFonts w:ascii="GHEA Grapalat" w:hAnsi="GHEA Grapalat"/>
        </w:rPr>
        <w:t xml:space="preserve">- </w:t>
      </w:r>
      <w:r w:rsidRPr="0012082E">
        <w:rPr>
          <w:rFonts w:ascii="GHEA Grapalat" w:hAnsi="GHEA Grapalat" w:hint="eastAsia"/>
        </w:rPr>
        <w:t>банк</w:t>
      </w:r>
      <w:r w:rsidRPr="0012082E">
        <w:rPr>
          <w:rFonts w:ascii="GHEA Grapalat" w:hAnsi="GHEA Grapalat"/>
        </w:rPr>
        <w:t xml:space="preserve">, </w:t>
      </w:r>
      <w:r w:rsidRPr="0012082E">
        <w:rPr>
          <w:rFonts w:ascii="GHEA Grapalat" w:hAnsi="GHEA Grapalat" w:hint="eastAsia"/>
        </w:rPr>
        <w:t>выдавший</w:t>
      </w:r>
      <w:r w:rsidRPr="0012082E">
        <w:rPr>
          <w:rFonts w:ascii="GHEA Grapalat" w:hAnsi="GHEA Grapalat"/>
        </w:rPr>
        <w:t xml:space="preserve"> </w:t>
      </w:r>
      <w:r w:rsidRPr="0012082E">
        <w:rPr>
          <w:rFonts w:ascii="GHEA Grapalat" w:hAnsi="GHEA Grapalat" w:hint="eastAsia"/>
        </w:rPr>
        <w:t>гарантию</w:t>
      </w:r>
      <w:r w:rsidRPr="0012082E">
        <w:rPr>
          <w:rFonts w:ascii="GHEA Grapalat" w:hAnsi="GHEA Grapalat"/>
        </w:rPr>
        <w:t>;</w:t>
      </w:r>
    </w:p>
    <w:p w14:paraId="5A5EE0FB" w14:textId="77777777" w:rsidR="00971BF8" w:rsidRPr="00541249" w:rsidRDefault="00971BF8" w:rsidP="001208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ns w:id="4" w:author="Inesa Kocharyan" w:date="2023-07-07T17:20:00Z"/>
          <w:rFonts w:ascii="GHEA Grapalat" w:hAnsi="GHEA Grapalat"/>
        </w:rPr>
      </w:pP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случае</w:t>
      </w:r>
      <w:r w:rsidRPr="0012082E">
        <w:rPr>
          <w:rFonts w:ascii="GHEA Grapalat" w:hAnsi="GHEA Grapalat"/>
        </w:rPr>
        <w:t xml:space="preserve"> </w:t>
      </w:r>
      <w:r w:rsidRPr="0012082E">
        <w:rPr>
          <w:rFonts w:ascii="GHEA Grapalat" w:hAnsi="GHEA Grapalat" w:hint="eastAsia"/>
        </w:rPr>
        <w:t>обеспечения</w:t>
      </w:r>
      <w:r w:rsidRPr="0012082E">
        <w:rPr>
          <w:rFonts w:ascii="GHEA Grapalat" w:hAnsi="GHEA Grapalat"/>
        </w:rPr>
        <w:t xml:space="preserve">, </w:t>
      </w:r>
      <w:r w:rsidRPr="0012082E">
        <w:rPr>
          <w:rFonts w:ascii="GHEA Grapalat" w:hAnsi="GHEA Grapalat" w:hint="eastAsia"/>
        </w:rPr>
        <w:t>представленного</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виде</w:t>
      </w:r>
      <w:r w:rsidRPr="0012082E">
        <w:rPr>
          <w:rFonts w:ascii="GHEA Grapalat" w:hAnsi="GHEA Grapalat"/>
        </w:rPr>
        <w:t xml:space="preserve"> соглашения о неустойке - </w:t>
      </w:r>
      <w:r w:rsidRPr="0012082E">
        <w:rPr>
          <w:rFonts w:ascii="GHEA Grapalat" w:hAnsi="GHEA Grapalat" w:hint="eastAsia"/>
        </w:rPr>
        <w:t>представивше</w:t>
      </w:r>
      <w:r w:rsidRPr="0012082E">
        <w:rPr>
          <w:rFonts w:ascii="GHEA Grapalat" w:hAnsi="GHEA Grapalat"/>
        </w:rPr>
        <w:t>го его участника</w:t>
      </w:r>
      <w:ins w:id="5" w:author="Inesa Kocharyan" w:date="2023-07-07T17:20:00Z">
        <w:r w:rsidRPr="00541249">
          <w:rPr>
            <w:rFonts w:ascii="GHEA Grapalat" w:hAnsi="GHEA Grapalat"/>
          </w:rPr>
          <w:t>.</w:t>
        </w:r>
      </w:ins>
    </w:p>
    <w:p w14:paraId="04E9D4DB" w14:textId="77777777" w:rsidR="003E194D" w:rsidRDefault="003E194D" w:rsidP="00AB26EB">
      <w:pPr>
        <w:widowControl w:val="0"/>
        <w:tabs>
          <w:tab w:val="left" w:pos="1134"/>
        </w:tabs>
        <w:ind w:firstLine="567"/>
        <w:jc w:val="both"/>
        <w:rPr>
          <w:rFonts w:ascii="GHEA Grapalat" w:hAnsi="GHEA Grapalat"/>
          <w:b/>
        </w:rPr>
      </w:pPr>
      <w:r w:rsidRPr="005114D0">
        <w:rPr>
          <w:rFonts w:ascii="GHEA Grapalat" w:hAnsi="GHEA Grapalat"/>
        </w:rPr>
        <w:tab/>
      </w:r>
    </w:p>
    <w:p w14:paraId="1997769B" w14:textId="77777777" w:rsidR="00096865" w:rsidRPr="009044F1" w:rsidRDefault="008D5016" w:rsidP="00B46D58">
      <w:pPr>
        <w:widowControl w:val="0"/>
        <w:spacing w:after="160"/>
        <w:jc w:val="center"/>
        <w:rPr>
          <w:rFonts w:ascii="GHEA Grapalat" w:hAnsi="GHEA Grapalat" w:cs="Arial"/>
          <w:b/>
        </w:rPr>
      </w:pPr>
      <w:r w:rsidRPr="009044F1">
        <w:rPr>
          <w:rFonts w:ascii="GHEA Grapalat" w:hAnsi="GHEA Grapalat"/>
          <w:b/>
        </w:rPr>
        <w:t>11. ОБЪЯВЛЕНИЕ ПРОЦЕДУРЫ НЕСОСТОЯВШЕЙСЯ</w:t>
      </w:r>
    </w:p>
    <w:p w14:paraId="62ADCFC1"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lastRenderedPageBreak/>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410808D6"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6C47DEE5"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11605E">
        <w:rPr>
          <w:rStyle w:val="FootnoteReference"/>
          <w:rFonts w:ascii="GHEA Grapalat" w:hAnsi="GHEA Grapalat"/>
        </w:rPr>
        <w:footnoteReference w:customMarkFollows="1" w:id="10"/>
        <w:t>14</w:t>
      </w:r>
      <w:r w:rsidRPr="009044F1">
        <w:rPr>
          <w:rFonts w:ascii="GHEA Grapalat" w:hAnsi="GHEA Grapalat"/>
        </w:rPr>
        <w:t>.</w:t>
      </w:r>
    </w:p>
    <w:p w14:paraId="1C3ED946"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3222236E"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62B5F3FF"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795E70F3" w14:textId="77777777"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37200906" w14:textId="77777777" w:rsidR="000E1E78" w:rsidRPr="00216702" w:rsidRDefault="000E1E78" w:rsidP="000E1E7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6306F0A3" w14:textId="77777777" w:rsidR="000E1E78" w:rsidRDefault="000E1E78" w:rsidP="000E1E7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1C4A85AB" w14:textId="77777777" w:rsidR="000E1E78" w:rsidRDefault="000E1E78" w:rsidP="000E1E7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71F6AC89" w14:textId="77777777" w:rsidR="000E1E78" w:rsidRDefault="000E1E78" w:rsidP="000E1E7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1F46058C" w14:textId="77777777" w:rsidR="000E1E78" w:rsidRPr="00996C18" w:rsidRDefault="000E1E78" w:rsidP="000E1E78">
      <w:pPr>
        <w:widowControl w:val="0"/>
        <w:ind w:firstLine="567"/>
        <w:jc w:val="both"/>
        <w:rPr>
          <w:rFonts w:ascii="GHEA Grapalat" w:hAnsi="GHEA Grapalat"/>
        </w:rPr>
      </w:pPr>
      <w:r w:rsidRPr="000B56C9">
        <w:rPr>
          <w:rFonts w:ascii="GHEA Grapalat" w:hAnsi="GHEA Grapalat"/>
        </w:rPr>
        <w:t xml:space="preserve">12.4. </w:t>
      </w:r>
      <w:r w:rsidRPr="00F70372">
        <w:rPr>
          <w:rFonts w:ascii="GHEA Grapalat" w:hAnsi="GHEA Grapalat"/>
        </w:rPr>
        <w:t xml:space="preserve">Срок ожидания, установленный </w:t>
      </w:r>
      <w:r w:rsidRPr="000B56C9">
        <w:rPr>
          <w:rFonts w:ascii="GHEA Grapalat" w:hAnsi="GHEA Grapalat"/>
        </w:rPr>
        <w:t>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5C4F9669" w14:textId="77777777" w:rsidR="000E1E78" w:rsidRPr="00570BBD" w:rsidRDefault="000E1E78" w:rsidP="000E1E78">
      <w:pPr>
        <w:jc w:val="both"/>
        <w:rPr>
          <w:rFonts w:ascii="GHEA Grapalat" w:hAnsi="GHEA Grapalat"/>
        </w:rPr>
      </w:pPr>
      <w:r>
        <w:rPr>
          <w:rFonts w:ascii="GHEA Grapalat" w:hAnsi="GHEA Grapalat"/>
        </w:rPr>
        <w:lastRenderedPageBreak/>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744A3014" w14:textId="77777777"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5D236BB8" w14:textId="77777777"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32E866CF" w14:textId="77777777" w:rsidR="000E1E78" w:rsidRPr="00570BBD" w:rsidRDefault="000E1E78" w:rsidP="000E1E7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18BCDB6F" w14:textId="77777777" w:rsidR="000E1E78" w:rsidRPr="00570BBD" w:rsidRDefault="000E1E78" w:rsidP="000E1E7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203AE8B3" w14:textId="77777777" w:rsidR="000E1E78" w:rsidRDefault="000E1E78" w:rsidP="000E1E7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0EFDD76C" w14:textId="77777777" w:rsidR="000E1E78" w:rsidRPr="00570BBD" w:rsidRDefault="000E1E78" w:rsidP="000E1E7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3B3E0D25" w14:textId="77777777" w:rsidR="000E1E78" w:rsidRPr="00570BBD" w:rsidRDefault="000E1E78" w:rsidP="000E1E7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568B2626" w14:textId="77777777" w:rsidR="000E1E78" w:rsidRPr="00570BBD" w:rsidRDefault="000E1E78" w:rsidP="000E1E7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33435440" w14:textId="77777777" w:rsidR="000E1E78" w:rsidRDefault="000E1E78" w:rsidP="000E1E7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w:t>
      </w:r>
      <w:r w:rsidRPr="00F70372">
        <w:rPr>
          <w:rFonts w:ascii="GHEA Grapalat" w:hAnsi="GHEA Grapalat"/>
        </w:rPr>
        <w:t xml:space="preserve">по своей инициативе </w:t>
      </w:r>
      <w:r w:rsidRPr="00570BBD">
        <w:rPr>
          <w:rFonts w:ascii="GHEA Grapalat" w:hAnsi="GHEA Grapalat"/>
        </w:rPr>
        <w:t>пришел к выводу о необходимости рассмотрения дела в судебном заседании</w:t>
      </w:r>
      <w:r>
        <w:rPr>
          <w:rFonts w:ascii="GHEA Grapalat" w:hAnsi="GHEA Grapalat"/>
        </w:rPr>
        <w:t xml:space="preserve">. </w:t>
      </w:r>
    </w:p>
    <w:p w14:paraId="3903E9ED" w14:textId="77777777" w:rsidR="000E1E78" w:rsidRPr="00570BBD" w:rsidRDefault="000E1E78" w:rsidP="000E1E7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6631F84B" w14:textId="77777777" w:rsidR="000E1E78" w:rsidRPr="00570BBD" w:rsidRDefault="000E1E78" w:rsidP="000E1E7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260F553A" w14:textId="77777777" w:rsidR="000E1E78" w:rsidRPr="00570BBD" w:rsidRDefault="000E1E78" w:rsidP="000E1E7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35454ED7" w14:textId="77777777" w:rsidR="000E1E78" w:rsidRPr="00570BBD" w:rsidRDefault="000E1E78" w:rsidP="000E1E78">
      <w:pPr>
        <w:jc w:val="both"/>
        <w:rPr>
          <w:rFonts w:ascii="GHEA Grapalat" w:hAnsi="GHEA Grapalat"/>
        </w:rPr>
      </w:pPr>
      <w:r w:rsidRPr="00570BBD">
        <w:rPr>
          <w:rFonts w:ascii="GHEA Grapalat" w:hAnsi="GHEA Grapalat"/>
        </w:rPr>
        <w:lastRenderedPageBreak/>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3EEE4D7F" w14:textId="77777777" w:rsidR="000E1E78" w:rsidRPr="00570BBD" w:rsidRDefault="000E1E78" w:rsidP="000E1E7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571FCE3D" w14:textId="77777777" w:rsidR="000E1E78" w:rsidRPr="00570BBD" w:rsidRDefault="000E1E78" w:rsidP="000E1E78">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7A37D079" w14:textId="77777777"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4A45BBC0" w14:textId="77777777"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70409016" w14:textId="77777777"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77E485F0" w14:textId="77777777" w:rsidR="000E1E78" w:rsidRPr="00570BBD" w:rsidRDefault="000E1E78" w:rsidP="000E1E7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14F34266" w14:textId="77777777" w:rsidR="000E1E78" w:rsidRPr="009044F1" w:rsidRDefault="000E1E78" w:rsidP="000E1E7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5347006C" w14:textId="77777777" w:rsidR="00AE679C" w:rsidRPr="009044F1" w:rsidRDefault="000E1E78" w:rsidP="000E1E78">
      <w:pPr>
        <w:widowControl w:val="0"/>
        <w:spacing w:after="160"/>
        <w:jc w:val="center"/>
        <w:rPr>
          <w:rFonts w:ascii="GHEA Grapalat" w:hAnsi="GHEA Grapalat" w:cs="Sylfaen"/>
          <w:b/>
        </w:rPr>
      </w:pPr>
      <w:r>
        <w:rPr>
          <w:rFonts w:ascii="GHEA Grapalat" w:hAnsi="GHEA Grapalat"/>
          <w:b/>
        </w:rPr>
        <w:t xml:space="preserve">                                                        </w:t>
      </w:r>
    </w:p>
    <w:p w14:paraId="65E80001" w14:textId="77777777" w:rsidR="006356C0" w:rsidRDefault="006356C0">
      <w:pPr>
        <w:rPr>
          <w:rFonts w:ascii="GHEA Grapalat" w:hAnsi="GHEA Grapalat"/>
          <w:b/>
        </w:rPr>
      </w:pPr>
      <w:r>
        <w:rPr>
          <w:rFonts w:ascii="GHEA Grapalat" w:hAnsi="GHEA Grapalat"/>
          <w:b/>
        </w:rPr>
        <w:br w:type="page"/>
      </w:r>
    </w:p>
    <w:p w14:paraId="10551F3A" w14:textId="77777777" w:rsidR="00096865" w:rsidRPr="00374F4A" w:rsidRDefault="00096865" w:rsidP="0099052C">
      <w:pPr>
        <w:jc w:val="center"/>
        <w:rPr>
          <w:rFonts w:ascii="GHEA Grapalat" w:hAnsi="GHEA Grapalat"/>
          <w:b/>
        </w:rPr>
      </w:pPr>
      <w:r w:rsidRPr="009044F1">
        <w:rPr>
          <w:rFonts w:ascii="GHEA Grapalat" w:hAnsi="GHEA Grapalat"/>
          <w:b/>
        </w:rPr>
        <w:lastRenderedPageBreak/>
        <w:t>ЧАСТЬ II</w:t>
      </w:r>
    </w:p>
    <w:p w14:paraId="6A63586F" w14:textId="0A197FBF"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w:t>
      </w:r>
      <w:r w:rsidR="007E7FC6" w:rsidRPr="009044F1">
        <w:rPr>
          <w:rFonts w:ascii="GHEA Grapalat" w:hAnsi="GHEA Grapalat"/>
          <w:b/>
        </w:rPr>
        <w:t xml:space="preserve">НА </w:t>
      </w:r>
      <w:r w:rsidR="007E7FC6" w:rsidRPr="00FC7149">
        <w:rPr>
          <w:rStyle w:val="y2iqfc"/>
          <w:rFonts w:ascii="GHEA Grapalat" w:hAnsi="GHEA Grapalat"/>
          <w:color w:val="202124"/>
          <w:sz w:val="22"/>
          <w:szCs w:val="22"/>
        </w:rPr>
        <w:t>ЗАПРОС КОТИРОВОК</w:t>
      </w:r>
    </w:p>
    <w:p w14:paraId="616AAFEA"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54EB886A"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6ADD1BA7"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3F7ACB02"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64CAD095"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53B0E18F" w14:textId="77777777" w:rsidR="00DE4E15" w:rsidRDefault="00DE4E15" w:rsidP="00DE4E15">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14:paraId="43CA0756" w14:textId="77777777"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Участник заявкой представляет утвержденные им:</w:t>
      </w:r>
    </w:p>
    <w:p w14:paraId="388846A9" w14:textId="77777777"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14:paraId="5F0B81C2" w14:textId="77777777"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14:paraId="577DCA70"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030728">
        <w:rPr>
          <w:rStyle w:val="FootnoteReference"/>
          <w:rFonts w:ascii="GHEA Grapalat" w:hAnsi="GHEA Grapalat"/>
        </w:rPr>
        <w:footnoteReference w:customMarkFollows="1" w:id="11"/>
        <w:t>15</w:t>
      </w:r>
    </w:p>
    <w:p w14:paraId="0FCC1829" w14:textId="74AE06F5"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5A17BE">
        <w:rPr>
          <w:rFonts w:ascii="GHEA Grapalat" w:hAnsi="GHEA Grapalat"/>
        </w:rPr>
        <w:t>4</w:t>
      </w:r>
      <w:r w:rsidR="005114D0" w:rsidRPr="00B138F3">
        <w:rPr>
          <w:rFonts w:ascii="GHEA Grapalat" w:hAnsi="GHEA Grapalat"/>
        </w:rPr>
        <w:t>.</w:t>
      </w:r>
      <w:r w:rsidR="009873F3" w:rsidRPr="00B138F3">
        <w:rPr>
          <w:rFonts w:ascii="GHEA Grapalat" w:hAnsi="GHEA Grapalat"/>
        </w:rPr>
        <w:tab/>
      </w:r>
    </w:p>
    <w:p w14:paraId="23C79ED5" w14:textId="77777777"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del w:id="6" w:author="Vardan" w:date="2020-06-03T18:32:00Z">
        <w:r w:rsidR="002C0665" w:rsidDel="00C14716">
          <w:rPr>
            <w:rFonts w:ascii="GHEA Grapalat" w:hAnsi="GHEA Grapalat"/>
          </w:rPr>
          <w:delText>,</w:delText>
        </w:r>
      </w:del>
      <w:ins w:id="7" w:author="Vardan" w:date="2020-06-03T18:33:00Z">
        <w:r w:rsidR="001D5C13" w:rsidRPr="001D5C13">
          <w:rPr>
            <w:rFonts w:ascii="GHEA Grapalat" w:hAnsi="GHEA Grapalat"/>
          </w:rPr>
          <w:t xml:space="preserve"> </w:t>
        </w:r>
      </w:ins>
      <w:r w:rsidR="001D5C13">
        <w:rPr>
          <w:rFonts w:ascii="GHEA Grapalat" w:hAnsi="GHEA Grapalat"/>
        </w:rPr>
        <w:t>(</w:t>
      </w:r>
      <w:r w:rsidR="001D5C13" w:rsidRPr="00864470">
        <w:rPr>
          <w:rFonts w:ascii="GHEA Grapalat" w:hAnsi="GHEA Grapalat"/>
        </w:rPr>
        <w:t>совокупность себестоимости и прогнозируемой прибыли</w:t>
      </w:r>
      <w:r w:rsidR="001D5C13">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3C252539" w14:textId="77777777" w:rsidR="00F27A50" w:rsidRPr="00A56AF7" w:rsidRDefault="005E7AC1" w:rsidP="00074F4F">
      <w:pPr>
        <w:pStyle w:val="norm"/>
        <w:widowControl w:val="0"/>
        <w:tabs>
          <w:tab w:val="left" w:pos="1134"/>
        </w:tabs>
        <w:spacing w:after="160" w:line="276" w:lineRule="auto"/>
        <w:ind w:firstLine="567"/>
        <w:rPr>
          <w:rFonts w:ascii="GHEA Grapalat" w:hAnsi="GHEA Grapalat"/>
        </w:rPr>
      </w:pPr>
      <w:r w:rsidRPr="00D860D7">
        <w:rPr>
          <w:rFonts w:ascii="GHEA Grapalat" w:hAnsi="GHEA Grapalat"/>
          <w:sz w:val="24"/>
          <w:szCs w:val="24"/>
        </w:rPr>
        <w:t xml:space="preserve">2.6 </w:t>
      </w:r>
      <w:r w:rsidR="00F27A50" w:rsidRPr="00D860D7">
        <w:rPr>
          <w:rFonts w:ascii="GHEA Grapalat" w:hAnsi="GHEA Grapalat"/>
          <w:sz w:val="24"/>
          <w:szCs w:val="24"/>
        </w:rPr>
        <w:t>При закупке строительных работ</w:t>
      </w:r>
      <w:r w:rsidR="00074F4F">
        <w:rPr>
          <w:rFonts w:ascii="GHEA Grapalat" w:hAnsi="GHEA Grapalat"/>
          <w:sz w:val="24"/>
          <w:szCs w:val="24"/>
        </w:rPr>
        <w:t xml:space="preserve">- </w:t>
      </w:r>
      <w:r w:rsidR="00D70ABA" w:rsidRPr="00A56AF7">
        <w:rPr>
          <w:rFonts w:ascii="GHEA Grapalat" w:hAnsi="GHEA Grapalat" w:cs="Courier New"/>
          <w:sz w:val="20"/>
          <w:lang w:eastAsia="en-US" w:bidi="ar-SA"/>
        </w:rPr>
        <w:t>-</w:t>
      </w:r>
      <w:r w:rsidR="00BF154A">
        <w:rPr>
          <w:rFonts w:ascii="GHEA Grapalat" w:hAnsi="GHEA Grapalat"/>
          <w:sz w:val="24"/>
          <w:szCs w:val="24"/>
        </w:rPr>
        <w:t>утвержденое им заверение</w:t>
      </w:r>
      <w:r w:rsidR="00BF154A" w:rsidRPr="00DC5D72">
        <w:rPr>
          <w:rFonts w:ascii="GHEA Grapalat" w:hAnsi="GHEA Grapalat"/>
          <w:sz w:val="24"/>
          <w:szCs w:val="24"/>
        </w:rPr>
        <w:t xml:space="preserve">, </w:t>
      </w:r>
      <w:r w:rsidR="00BF154A" w:rsidRPr="00391653">
        <w:rPr>
          <w:rFonts w:ascii="GHEA Grapalat" w:hAnsi="GHEA Grapalat"/>
          <w:sz w:val="24"/>
          <w:szCs w:val="24"/>
        </w:rPr>
        <w:t>согласно приложению N 1.1</w:t>
      </w:r>
      <w:r w:rsidR="00BF154A">
        <w:rPr>
          <w:rFonts w:ascii="GHEA Grapalat" w:hAnsi="GHEA Grapalat"/>
          <w:sz w:val="24"/>
          <w:szCs w:val="24"/>
        </w:rPr>
        <w:t>,</w:t>
      </w:r>
      <w:r w:rsidR="00BF154A" w:rsidRPr="00391653">
        <w:rPr>
          <w:rFonts w:ascii="GHEA Grapalat" w:hAnsi="GHEA Grapalat"/>
          <w:sz w:val="24"/>
          <w:szCs w:val="24"/>
        </w:rPr>
        <w:t xml:space="preserve"> </w:t>
      </w:r>
      <w:r w:rsidR="00BF154A" w:rsidRPr="00DC5D72">
        <w:rPr>
          <w:rFonts w:ascii="GHEA Grapalat" w:hAnsi="GHEA Grapalat"/>
          <w:sz w:val="24"/>
          <w:szCs w:val="24"/>
        </w:rPr>
        <w:t xml:space="preserve">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w:t>
      </w:r>
      <w:r w:rsidR="00BF154A">
        <w:rPr>
          <w:rFonts w:ascii="GHEA Grapalat" w:hAnsi="GHEA Grapalat"/>
          <w:sz w:val="24"/>
          <w:szCs w:val="24"/>
        </w:rPr>
        <w:t>приборов</w:t>
      </w:r>
      <w:r w:rsidR="00BF154A" w:rsidRPr="00DC5D72">
        <w:rPr>
          <w:rFonts w:ascii="GHEA Grapalat" w:hAnsi="GHEA Grapalat"/>
          <w:sz w:val="24"/>
          <w:szCs w:val="24"/>
        </w:rPr>
        <w:t xml:space="preserve"> и оборудования, соответствующих установленным техническим характеристикам и условиям гарантийного обслуживания, предварительно </w:t>
      </w:r>
      <w:r w:rsidR="00BF154A" w:rsidRPr="00DC5D72">
        <w:rPr>
          <w:rFonts w:ascii="GHEA Grapalat" w:hAnsi="GHEA Grapalat"/>
          <w:sz w:val="24"/>
          <w:szCs w:val="24"/>
        </w:rPr>
        <w:lastRenderedPageBreak/>
        <w:t>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w:t>
      </w:r>
      <w:r w:rsidR="00BF154A">
        <w:rPr>
          <w:rFonts w:ascii="GHEA Grapalat" w:hAnsi="GHEA Grapalat"/>
          <w:sz w:val="24"/>
          <w:szCs w:val="24"/>
        </w:rPr>
        <w:t>.</w:t>
      </w:r>
      <w:r w:rsidR="00BF154A" w:rsidRPr="00DC5D72">
        <w:rPr>
          <w:rFonts w:ascii="GHEA Grapalat" w:hAnsi="GHEA Grapalat"/>
          <w:sz w:val="24"/>
          <w:szCs w:val="24"/>
        </w:rPr>
        <w:t xml:space="preserve"> </w:t>
      </w:r>
      <w:r w:rsidR="00BF154A">
        <w:rPr>
          <w:rFonts w:ascii="GHEA Grapalat" w:hAnsi="GHEA Grapalat"/>
          <w:sz w:val="24"/>
          <w:szCs w:val="24"/>
        </w:rPr>
        <w:t xml:space="preserve">Заверение </w:t>
      </w:r>
      <w:r w:rsidR="00BF154A" w:rsidRPr="00DC5D72">
        <w:rPr>
          <w:rFonts w:ascii="GHEA Grapalat" w:hAnsi="GHEA Grapalat"/>
          <w:sz w:val="24"/>
          <w:szCs w:val="24"/>
        </w:rPr>
        <w:t xml:space="preserve">предусмотренное настоящим подпунктом, также </w:t>
      </w:r>
      <w:r w:rsidR="0094010C">
        <w:rPr>
          <w:rFonts w:ascii="GHEA Grapalat" w:hAnsi="GHEA Grapalat"/>
          <w:sz w:val="24"/>
          <w:szCs w:val="24"/>
        </w:rPr>
        <w:t>у</w:t>
      </w:r>
      <w:r w:rsidR="00BF154A" w:rsidRPr="00DC5D72">
        <w:rPr>
          <w:rFonts w:ascii="GHEA Grapalat" w:hAnsi="GHEA Grapalat"/>
          <w:sz w:val="24"/>
          <w:szCs w:val="24"/>
        </w:rPr>
        <w:t>тверждается отдельным приложением к заключаемому договору</w:t>
      </w:r>
      <w:r w:rsidR="00BF154A">
        <w:rPr>
          <w:rFonts w:ascii="GHEA Grapalat" w:hAnsi="GHEA Grapalat"/>
          <w:sz w:val="24"/>
          <w:szCs w:val="24"/>
        </w:rPr>
        <w:t>.</w:t>
      </w:r>
      <w:r w:rsidR="00E63C0F" w:rsidRPr="00A56AF7">
        <w:rPr>
          <w:rStyle w:val="FootnoteReference"/>
          <w:rFonts w:ascii="GHEA Grapalat" w:hAnsi="GHEA Grapalat"/>
        </w:rPr>
        <w:footnoteReference w:customMarkFollows="1" w:id="12"/>
        <w:t>17</w:t>
      </w:r>
      <w:r w:rsidR="00F27A50" w:rsidRPr="00A56AF7">
        <w:rPr>
          <w:rFonts w:ascii="GHEA Grapalat" w:hAnsi="GHEA Grapalat"/>
        </w:rPr>
        <w:t xml:space="preserve"> </w:t>
      </w:r>
    </w:p>
    <w:p w14:paraId="60B2BC96" w14:textId="6B79555D" w:rsidR="008B1F31" w:rsidRDefault="008B1F31" w:rsidP="008B1F31">
      <w:pPr>
        <w:widowControl w:val="0"/>
        <w:spacing w:after="160" w:line="360" w:lineRule="auto"/>
        <w:jc w:val="center"/>
        <w:rPr>
          <w:rFonts w:ascii="GHEA Grapalat" w:hAnsi="GHEA Grapalat" w:cs="Sylfaen"/>
          <w:b/>
        </w:rPr>
      </w:pPr>
      <w:r>
        <w:rPr>
          <w:rFonts w:ascii="GHEA Grapalat" w:hAnsi="GHEA Grapalat"/>
          <w:b/>
        </w:rPr>
        <w:t>. ПОРЯД</w:t>
      </w:r>
      <w:r w:rsidR="008A794A">
        <w:rPr>
          <w:rFonts w:ascii="GHEA Grapalat" w:hAnsi="GHEA Grapalat"/>
          <w:b/>
          <w:lang w:val="hy-AM"/>
        </w:rPr>
        <w:t>3</w:t>
      </w:r>
      <w:r>
        <w:rPr>
          <w:rFonts w:ascii="GHEA Grapalat" w:hAnsi="GHEA Grapalat"/>
          <w:b/>
        </w:rPr>
        <w:t>ОК ПОДГОТОВКИ ЗАЯВКИ</w:t>
      </w:r>
    </w:p>
    <w:p w14:paraId="43F9C38C" w14:textId="77777777" w:rsidR="008B1F31" w:rsidRPr="002658C9" w:rsidRDefault="008B1F31" w:rsidP="008B1F31">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14:paraId="5FCFB1C4" w14:textId="28CCCC92" w:rsidR="008B1F31" w:rsidRPr="002658C9" w:rsidRDefault="008B1F31" w:rsidP="008B1F31">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w:t>
      </w:r>
      <w:r w:rsidR="008A794A">
        <w:rPr>
          <w:rFonts w:ascii="GHEA Grapalat" w:hAnsi="GHEA Grapalat"/>
          <w:lang w:val="hy-AM"/>
        </w:rPr>
        <w:t>1</w:t>
      </w:r>
      <w:r w:rsidRPr="002658C9">
        <w:rPr>
          <w:rFonts w:ascii="GHEA Grapalat" w:hAnsi="GHEA Grapalat"/>
        </w:rPr>
        <w:t>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3DE39939" w14:textId="77777777" w:rsidR="008B1F31" w:rsidRPr="002658C9" w:rsidRDefault="008B1F31" w:rsidP="008B1F31">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5F7A048F" w14:textId="77777777" w:rsidR="008B1F31" w:rsidRPr="002658C9" w:rsidRDefault="008B1F31" w:rsidP="008B1F31">
      <w:pPr>
        <w:widowControl w:val="0"/>
        <w:tabs>
          <w:tab w:val="left" w:pos="1134"/>
        </w:tabs>
        <w:spacing w:after="160"/>
        <w:ind w:firstLine="567"/>
        <w:jc w:val="both"/>
        <w:rPr>
          <w:rFonts w:ascii="GHEA Grapalat" w:hAnsi="GHEA Grapalat"/>
        </w:rPr>
      </w:pPr>
      <w:r>
        <w:rPr>
          <w:rFonts w:ascii="GHEA Grapalat" w:hAnsi="GHEA Grapalat"/>
        </w:rPr>
        <w:t>3</w:t>
      </w:r>
      <w:r w:rsidRPr="002658C9">
        <w:rPr>
          <w:rFonts w:ascii="GHEA Grapalat" w:hAnsi="GHEA Grapalat"/>
        </w:rPr>
        <w:t>.2.</w:t>
      </w:r>
      <w:r w:rsidRPr="002658C9">
        <w:rPr>
          <w:rFonts w:ascii="GHEA Grapalat" w:hAnsi="GHEA Grapalat"/>
        </w:rPr>
        <w:tab/>
        <w:t xml:space="preserve">На конверте, указанном в пункте </w:t>
      </w:r>
      <w:r>
        <w:rPr>
          <w:rFonts w:ascii="GHEA Grapalat" w:hAnsi="GHEA Grapalat"/>
        </w:rPr>
        <w:t>3</w:t>
      </w:r>
      <w:r w:rsidRPr="002658C9">
        <w:rPr>
          <w:rFonts w:ascii="GHEA Grapalat" w:hAnsi="GHEA Grapalat"/>
        </w:rPr>
        <w:t xml:space="preserve">.1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14:paraId="670DCE85" w14:textId="77777777" w:rsidR="008B1F31" w:rsidRPr="002658C9" w:rsidRDefault="008B1F31" w:rsidP="008B1F31">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14:paraId="17B8A5BA" w14:textId="77777777" w:rsidR="008B1F31" w:rsidRPr="002658C9" w:rsidRDefault="008B1F31" w:rsidP="008B1F31">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r>
        <w:rPr>
          <w:rFonts w:ascii="GHEA Grapalat" w:hAnsi="GHEA Grapalat"/>
        </w:rPr>
        <w:tab/>
      </w:r>
    </w:p>
    <w:p w14:paraId="21BA8925" w14:textId="77777777" w:rsidR="008B1F31" w:rsidRPr="002658C9" w:rsidRDefault="008B1F31" w:rsidP="008B1F31">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14:paraId="0C2C093E" w14:textId="77777777" w:rsidR="008B1F31" w:rsidRPr="002658C9" w:rsidRDefault="008B1F31" w:rsidP="008B1F31">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14:paraId="106B36DD" w14:textId="77777777" w:rsidR="008B1F31" w:rsidRDefault="008B1F31" w:rsidP="008B1F31">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14:paraId="7C247D9F" w14:textId="77777777" w:rsidR="00B01410" w:rsidRDefault="00B01410">
      <w:pPr>
        <w:rPr>
          <w:ins w:id="8" w:author="Inesa Kocharyan" w:date="2024-02-12T14:54:00Z"/>
          <w:rFonts w:ascii="GHEA Grapalat" w:hAnsi="GHEA Grapalat"/>
          <w:b/>
        </w:rPr>
      </w:pPr>
      <w:ins w:id="9" w:author="Inesa Kocharyan" w:date="2024-02-12T14:54:00Z">
        <w:r>
          <w:rPr>
            <w:rFonts w:ascii="GHEA Grapalat" w:hAnsi="GHEA Grapalat"/>
            <w:b/>
          </w:rPr>
          <w:br w:type="page"/>
        </w:r>
      </w:ins>
    </w:p>
    <w:p w14:paraId="1EF42597"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1752C9D4" w14:textId="0A41529E"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7E7FC6" w:rsidRPr="00FC7149">
        <w:rPr>
          <w:rStyle w:val="y2iqfc"/>
          <w:rFonts w:ascii="GHEA Grapalat" w:hAnsi="GHEA Grapalat"/>
          <w:color w:val="202124"/>
          <w:sz w:val="22"/>
          <w:szCs w:val="22"/>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FC7149" w:rsidRPr="00C518D7">
        <w:rPr>
          <w:rFonts w:ascii="Sylfaen" w:hAnsi="Sylfaen" w:cs="Sylfaen"/>
          <w:lang w:val="hy-AM"/>
        </w:rPr>
        <w:t>ՀՀ</w:t>
      </w:r>
      <w:r w:rsidR="00FC7149" w:rsidRPr="00C518D7">
        <w:rPr>
          <w:rFonts w:ascii="Sylfaen" w:hAnsi="Sylfaen"/>
          <w:lang w:val="hy-AM"/>
        </w:rPr>
        <w:t xml:space="preserve"> </w:t>
      </w:r>
      <w:r w:rsidR="00FC7149">
        <w:rPr>
          <w:rFonts w:ascii="Sylfaen" w:hAnsi="Sylfaen" w:cs="Sylfaen"/>
          <w:i/>
          <w:lang w:val="hy-AM"/>
        </w:rPr>
        <w:t>ԳԱԱՄԻ-</w:t>
      </w:r>
      <w:r w:rsidR="00FC7149">
        <w:rPr>
          <w:rFonts w:ascii="Sylfaen" w:hAnsi="Sylfaen" w:cs="Sylfaen"/>
          <w:lang w:val="hy-AM"/>
        </w:rPr>
        <w:t>ԳՀ</w:t>
      </w:r>
      <w:r w:rsidR="00FC7149">
        <w:rPr>
          <w:rFonts w:ascii="Sylfaen" w:hAnsi="Sylfaen" w:cs="Sylfaen"/>
          <w:i/>
          <w:lang w:val="hy-AM"/>
        </w:rPr>
        <w:t>ԱՇ</w:t>
      </w:r>
      <w:r w:rsidR="00FC7149" w:rsidRPr="00C518D7">
        <w:rPr>
          <w:rFonts w:ascii="Sylfaen" w:hAnsi="Sylfaen" w:cs="Sylfaen"/>
          <w:lang w:val="af-ZA"/>
        </w:rPr>
        <w:t>ՁԲ</w:t>
      </w:r>
      <w:r w:rsidR="00FC7149" w:rsidRPr="00C518D7">
        <w:rPr>
          <w:rFonts w:ascii="Sylfaen" w:hAnsi="Sylfaen"/>
          <w:u w:val="single"/>
          <w:lang w:val="af-ZA"/>
        </w:rPr>
        <w:t xml:space="preserve"> </w:t>
      </w:r>
      <w:r w:rsidR="00FC7149" w:rsidRPr="00C518D7">
        <w:rPr>
          <w:rFonts w:ascii="Sylfaen" w:hAnsi="Sylfaen"/>
          <w:u w:val="single"/>
          <w:lang w:val="hy-AM"/>
        </w:rPr>
        <w:t xml:space="preserve"> 25/</w:t>
      </w:r>
      <w:r w:rsidR="008A5213">
        <w:rPr>
          <w:rFonts w:ascii="Sylfaen" w:hAnsi="Sylfaen"/>
          <w:i/>
          <w:u w:val="single"/>
          <w:lang w:val="hy-AM"/>
        </w:rPr>
        <w:t>21</w:t>
      </w:r>
      <w:r w:rsidRPr="00374F4A">
        <w:rPr>
          <w:rFonts w:ascii="GHEA Grapalat" w:hAnsi="GHEA Grapalat"/>
          <w:b/>
          <w:sz w:val="24"/>
          <w:szCs w:val="24"/>
        </w:rPr>
        <w:t>-</w:t>
      </w:r>
      <w:r w:rsidR="006132ED">
        <w:rPr>
          <w:rFonts w:ascii="GHEA Grapalat" w:hAnsi="GHEA Grapalat"/>
          <w:sz w:val="24"/>
          <w:szCs w:val="24"/>
        </w:rPr>
        <w:t>"</w:t>
      </w:r>
    </w:p>
    <w:p w14:paraId="7D6D0F0C"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5BE74A6D" w14:textId="4824EE2D"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56231E" w:rsidRPr="00FC7149">
        <w:rPr>
          <w:rStyle w:val="y2iqfc"/>
          <w:rFonts w:ascii="GHEA Grapalat" w:hAnsi="GHEA Grapalat"/>
          <w:color w:val="202124"/>
          <w:szCs w:val="22"/>
        </w:rPr>
        <w:t>запрос котировок</w:t>
      </w:r>
    </w:p>
    <w:p w14:paraId="6AA4BF15"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4D4366D0"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2DCC1FC4"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0AEB72C1" w14:textId="77777777" w:rsidR="00374F4A" w:rsidRPr="000C1746" w:rsidRDefault="000814B8" w:rsidP="00B46D58">
      <w:pPr>
        <w:spacing w:after="160"/>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14:paraId="059E13B5" w14:textId="10B74795"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FC7149" w:rsidRPr="00C518D7">
        <w:rPr>
          <w:rFonts w:ascii="Sylfaen" w:hAnsi="Sylfaen" w:cs="Sylfaen"/>
          <w:lang w:val="hy-AM"/>
        </w:rPr>
        <w:t>ՀՀ</w:t>
      </w:r>
      <w:r w:rsidR="00FC7149" w:rsidRPr="00C518D7">
        <w:rPr>
          <w:rFonts w:ascii="Sylfaen" w:hAnsi="Sylfaen"/>
          <w:lang w:val="hy-AM"/>
        </w:rPr>
        <w:t xml:space="preserve"> </w:t>
      </w:r>
      <w:r w:rsidR="00FC7149">
        <w:rPr>
          <w:rFonts w:ascii="Sylfaen" w:hAnsi="Sylfaen" w:cs="Sylfaen"/>
          <w:i/>
          <w:lang w:val="hy-AM"/>
        </w:rPr>
        <w:t>ԳԱԱՄԻ-</w:t>
      </w:r>
      <w:r w:rsidR="00FC7149">
        <w:rPr>
          <w:rFonts w:ascii="Sylfaen" w:hAnsi="Sylfaen" w:cs="Sylfaen"/>
          <w:lang w:val="hy-AM"/>
        </w:rPr>
        <w:t>ԳՀ</w:t>
      </w:r>
      <w:r w:rsidR="00FC7149">
        <w:rPr>
          <w:rFonts w:ascii="Sylfaen" w:hAnsi="Sylfaen" w:cs="Sylfaen"/>
          <w:i/>
          <w:lang w:val="hy-AM"/>
        </w:rPr>
        <w:t>ԱՇ</w:t>
      </w:r>
      <w:r w:rsidR="00FC7149" w:rsidRPr="00C518D7">
        <w:rPr>
          <w:rFonts w:ascii="Sylfaen" w:hAnsi="Sylfaen" w:cs="Sylfaen"/>
          <w:lang w:val="af-ZA"/>
        </w:rPr>
        <w:t>ՁԲ</w:t>
      </w:r>
      <w:r w:rsidR="00FC7149" w:rsidRPr="00C518D7">
        <w:rPr>
          <w:rFonts w:ascii="Sylfaen" w:hAnsi="Sylfaen"/>
          <w:u w:val="single"/>
          <w:lang w:val="af-ZA"/>
        </w:rPr>
        <w:t xml:space="preserve"> </w:t>
      </w:r>
      <w:r w:rsidR="00FC7149" w:rsidRPr="00C518D7">
        <w:rPr>
          <w:rFonts w:ascii="Sylfaen" w:hAnsi="Sylfaen"/>
          <w:u w:val="single"/>
          <w:lang w:val="hy-AM"/>
        </w:rPr>
        <w:t xml:space="preserve"> 25/</w:t>
      </w:r>
      <w:r w:rsidR="00217A81">
        <w:rPr>
          <w:rFonts w:ascii="Sylfaen" w:hAnsi="Sylfaen"/>
          <w:i/>
          <w:highlight w:val="yellow"/>
          <w:u w:val="single"/>
          <w:lang w:val="hy-AM"/>
        </w:rPr>
        <w:t>21</w:t>
      </w:r>
      <w:r w:rsidR="006132ED" w:rsidRPr="00635C43">
        <w:rPr>
          <w:rFonts w:ascii="GHEA Grapalat" w:hAnsi="GHEA Grapalat"/>
          <w:highlight w:val="yellow"/>
        </w:rPr>
        <w:t>"</w:t>
      </w:r>
    </w:p>
    <w:p w14:paraId="1C66C612" w14:textId="77777777"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14:paraId="2DC966AC" w14:textId="1999B5BB" w:rsidR="00374F4A" w:rsidRPr="00DA5EA0" w:rsidRDefault="0056231E" w:rsidP="00B46D58">
      <w:pPr>
        <w:spacing w:after="160"/>
        <w:jc w:val="both"/>
        <w:rPr>
          <w:rFonts w:ascii="GHEA Grapalat" w:hAnsi="GHEA Grapalat"/>
        </w:rPr>
      </w:pPr>
      <w:r w:rsidRPr="00FC7149">
        <w:rPr>
          <w:rStyle w:val="y2iqfc"/>
          <w:rFonts w:ascii="GHEA Grapalat" w:hAnsi="GHEA Grapalat"/>
          <w:color w:val="202124"/>
          <w:sz w:val="22"/>
          <w:szCs w:val="22"/>
        </w:rPr>
        <w:t>запрос котировок</w:t>
      </w:r>
      <w:r w:rsidRPr="00DA5EA0">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14:paraId="2274AEED"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716776C9"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2945022B" w14:textId="77777777" w:rsidR="00374F4A" w:rsidRPr="00DA5EA0" w:rsidRDefault="00374F4A" w:rsidP="00B46D58">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5770FCEB"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24A3A049" w14:textId="77777777" w:rsidR="000612B9" w:rsidRDefault="000612B9" w:rsidP="00B46D58">
      <w:pPr>
        <w:jc w:val="both"/>
        <w:rPr>
          <w:rFonts w:ascii="GHEA Grapalat" w:hAnsi="GHEA Grapalat"/>
        </w:rPr>
      </w:pPr>
    </w:p>
    <w:p w14:paraId="3448CCFD"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67ECCFCA"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02EC55F9" w14:textId="77777777" w:rsidR="000612B9" w:rsidRDefault="000612B9" w:rsidP="00B46D58">
      <w:pPr>
        <w:jc w:val="both"/>
        <w:rPr>
          <w:rFonts w:ascii="GHEA Grapalat" w:hAnsi="GHEA Grapalat"/>
        </w:rPr>
      </w:pPr>
    </w:p>
    <w:p w14:paraId="3FAADFEA"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195CDF2A"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1AEA1FDB" w14:textId="77777777" w:rsidR="00B138F3" w:rsidRDefault="00B138F3" w:rsidP="00B46D58">
      <w:pPr>
        <w:jc w:val="both"/>
        <w:rPr>
          <w:rFonts w:ascii="GHEA Grapalat" w:hAnsi="GHEA Grapalat"/>
        </w:rPr>
      </w:pPr>
    </w:p>
    <w:p w14:paraId="22D4E6FB" w14:textId="77777777"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14:paraId="5CADFD87"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19E415C9" w14:textId="77777777" w:rsidR="00B138F3" w:rsidRDefault="00B138F3" w:rsidP="00F96993">
      <w:pPr>
        <w:jc w:val="both"/>
        <w:rPr>
          <w:rFonts w:ascii="GHEA Grapalat" w:hAnsi="GHEA Grapalat"/>
        </w:rPr>
      </w:pPr>
    </w:p>
    <w:p w14:paraId="5E248F84"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3BA2B071"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6B57B1B2" w14:textId="77777777" w:rsidR="00B16483" w:rsidRDefault="00B16483" w:rsidP="00F96993">
      <w:pPr>
        <w:jc w:val="both"/>
        <w:rPr>
          <w:rFonts w:ascii="GHEA Grapalat" w:hAnsi="GHEA Grapalat"/>
          <w:sz w:val="18"/>
          <w:szCs w:val="18"/>
        </w:rPr>
      </w:pPr>
    </w:p>
    <w:p w14:paraId="1E48E0EB"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6CE95689"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4EA9A454" w14:textId="77777777" w:rsidR="00B16483" w:rsidRPr="00D3436F" w:rsidRDefault="00B16483" w:rsidP="00B16483">
      <w:pPr>
        <w:tabs>
          <w:tab w:val="left" w:pos="7371"/>
        </w:tabs>
        <w:spacing w:after="160"/>
        <w:ind w:left="3544" w:firstLine="3"/>
        <w:jc w:val="both"/>
        <w:rPr>
          <w:rFonts w:ascii="GHEA Grapalat" w:hAnsi="GHEA Grapalat"/>
          <w:sz w:val="16"/>
        </w:rPr>
      </w:pPr>
    </w:p>
    <w:p w14:paraId="5D120D58" w14:textId="77777777"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1896D937"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6E17CA33" w14:textId="77777777" w:rsidR="00E1773C" w:rsidRPr="00AD67F0" w:rsidRDefault="00E1773C" w:rsidP="00E1773C">
      <w:pPr>
        <w:ind w:firstLine="709"/>
        <w:rPr>
          <w:rFonts w:ascii="GHEA Grapalat" w:hAnsi="GHEA Grapalat"/>
          <w:sz w:val="20"/>
          <w:lang w:val="es-ES"/>
        </w:rPr>
      </w:pPr>
      <w:r w:rsidRPr="00AD67F0">
        <w:rPr>
          <w:rFonts w:ascii="GHEA Grapalat" w:hAnsi="GHEA Grapalat" w:cs="Arial"/>
          <w:sz w:val="20"/>
          <w:szCs w:val="20"/>
          <w:lang w:val="es-ES"/>
        </w:rPr>
        <w:t>1)</w:t>
      </w:r>
      <w:r w:rsidRPr="00AD67F0">
        <w:rPr>
          <w:rFonts w:ascii="GHEA Grapalat" w:hAnsi="GHEA Grapalat"/>
          <w:sz w:val="20"/>
          <w:lang w:val="hy-AM"/>
        </w:rPr>
        <w:t xml:space="preserve">  </w:t>
      </w:r>
      <w:r w:rsidRPr="00AD67F0">
        <w:rPr>
          <w:rFonts w:ascii="GHEA Grapalat" w:hAnsi="GHEA Grapalat"/>
          <w:sz w:val="20"/>
          <w:u w:val="single"/>
          <w:lang w:val="hy-AM"/>
        </w:rPr>
        <w:t xml:space="preserve">                                                </w:t>
      </w:r>
      <w:r w:rsidRPr="00AD67F0">
        <w:rPr>
          <w:rFonts w:ascii="GHEA Grapalat" w:hAnsi="GHEA Grapalat"/>
          <w:sz w:val="20"/>
          <w:u w:val="single"/>
          <w:lang w:val="es-ES"/>
        </w:rPr>
        <w:t xml:space="preserve">                         </w:t>
      </w:r>
      <w:r w:rsidRPr="00AD67F0">
        <w:rPr>
          <w:rFonts w:ascii="GHEA Grapalat" w:hAnsi="GHEA Grapalat"/>
          <w:sz w:val="20"/>
          <w:u w:val="single"/>
          <w:lang w:val="hy-AM"/>
        </w:rPr>
        <w:t xml:space="preserve">          </w:t>
      </w:r>
      <w:r w:rsidRPr="00AD67F0">
        <w:rPr>
          <w:rFonts w:ascii="GHEA Grapalat" w:hAnsi="GHEA Grapalat"/>
          <w:sz w:val="20"/>
          <w:u w:val="single"/>
        </w:rPr>
        <w:t xml:space="preserve">и </w:t>
      </w:r>
      <w:r w:rsidRPr="00AD67F0">
        <w:rPr>
          <w:rFonts w:ascii="GHEA Grapalat" w:hAnsi="GHEA Grapalat"/>
          <w:lang w:val="hy-AM"/>
        </w:rPr>
        <w:t>аффилированные</w:t>
      </w:r>
      <w:r w:rsidRPr="00AD67F0">
        <w:rPr>
          <w:rFonts w:ascii="GHEA Grapalat" w:hAnsi="GHEA Grapalat"/>
        </w:rPr>
        <w:t xml:space="preserve"> с ним</w:t>
      </w:r>
      <w:r w:rsidRPr="00AD67F0">
        <w:rPr>
          <w:rFonts w:ascii="GHEA Grapalat" w:hAnsi="GHEA Grapalat"/>
          <w:lang w:val="hy-AM"/>
        </w:rPr>
        <w:t xml:space="preserve"> </w:t>
      </w:r>
    </w:p>
    <w:p w14:paraId="21B501B6" w14:textId="77777777" w:rsidR="00E1773C" w:rsidRPr="00AD67F0" w:rsidRDefault="00E1773C" w:rsidP="00E1773C">
      <w:pPr>
        <w:widowControl w:val="0"/>
        <w:spacing w:after="120"/>
        <w:ind w:left="2835"/>
        <w:rPr>
          <w:rFonts w:ascii="GHEA Grapalat" w:hAnsi="GHEA Grapalat"/>
          <w:sz w:val="16"/>
        </w:rPr>
      </w:pPr>
      <w:r w:rsidRPr="00AD67F0">
        <w:rPr>
          <w:rFonts w:ascii="GHEA Grapalat" w:hAnsi="GHEA Grapalat"/>
          <w:sz w:val="16"/>
        </w:rPr>
        <w:t>наименование участника</w:t>
      </w:r>
    </w:p>
    <w:p w14:paraId="380F6E45" w14:textId="77777777" w:rsidR="00E1773C" w:rsidRPr="00AD67F0" w:rsidRDefault="00E1773C" w:rsidP="00E1773C">
      <w:pPr>
        <w:rPr>
          <w:rFonts w:ascii="GHEA Grapalat" w:hAnsi="GHEA Grapalat"/>
          <w:i/>
          <w:sz w:val="16"/>
          <w:vertAlign w:val="superscript"/>
          <w:lang w:val="es-ES"/>
        </w:rPr>
      </w:pPr>
    </w:p>
    <w:p w14:paraId="43062E06" w14:textId="202FC2F8" w:rsidR="00E1773C" w:rsidRPr="00AD67F0" w:rsidRDefault="00E1773C" w:rsidP="00E1773C">
      <w:pPr>
        <w:rPr>
          <w:rFonts w:ascii="GHEA Grapalat" w:hAnsi="GHEA Grapalat" w:cs="Sylfaen"/>
          <w:sz w:val="20"/>
          <w:lang w:val="hy-AM"/>
        </w:rPr>
      </w:pPr>
      <w:r w:rsidRPr="00AD67F0">
        <w:rPr>
          <w:rFonts w:ascii="GHEA Grapalat" w:hAnsi="GHEA Grapalat"/>
          <w:lang w:val="hy-AM"/>
        </w:rPr>
        <w:t>лица</w:t>
      </w:r>
      <w:r w:rsidRPr="00AD67F0">
        <w:rPr>
          <w:rFonts w:ascii="GHEA Grapalat" w:hAnsi="GHEA Grapalat" w:cs="Arial"/>
          <w:sz w:val="20"/>
          <w:szCs w:val="20"/>
          <w:lang w:val="es-ES"/>
        </w:rPr>
        <w:t xml:space="preserve"> </w:t>
      </w:r>
      <w:r w:rsidRPr="00AD67F0">
        <w:rPr>
          <w:rFonts w:ascii="GHEA Grapalat" w:hAnsi="GHEA Grapalat" w:cs="Arial"/>
          <w:sz w:val="20"/>
          <w:szCs w:val="20"/>
          <w:lang w:val="hy-AM"/>
        </w:rPr>
        <w:t xml:space="preserve"> </w:t>
      </w:r>
      <w:r w:rsidRPr="00AD67F0">
        <w:rPr>
          <w:rFonts w:ascii="GHEA Grapalat" w:hAnsi="GHEA Grapalat"/>
          <w:lang w:val="hy-AM"/>
        </w:rPr>
        <w:t xml:space="preserve">удовлетворяют </w:t>
      </w:r>
      <w:r w:rsidRPr="00AD67F0">
        <w:rPr>
          <w:rFonts w:ascii="GHEA Grapalat" w:hAnsi="GHEA Grapalat"/>
          <w:color w:val="000000" w:themeColor="text1"/>
          <w:spacing w:val="-4"/>
        </w:rPr>
        <w:t>требованиям</w:t>
      </w:r>
      <w:r w:rsidRPr="00AD67F0">
        <w:rPr>
          <w:rFonts w:ascii="GHEA Grapalat" w:hAnsi="GHEA Grapalat"/>
          <w:color w:val="000000" w:themeColor="text1"/>
          <w:lang w:val="es-ES"/>
        </w:rPr>
        <w:t xml:space="preserve"> </w:t>
      </w:r>
      <w:r w:rsidRPr="00AD67F0">
        <w:rPr>
          <w:rFonts w:ascii="GHEA Grapalat" w:hAnsi="GHEA Grapalat"/>
          <w:color w:val="000000" w:themeColor="text1"/>
          <w:spacing w:val="-4"/>
        </w:rPr>
        <w:t>права</w:t>
      </w:r>
      <w:r w:rsidRPr="00AD67F0">
        <w:rPr>
          <w:rFonts w:ascii="GHEA Grapalat" w:hAnsi="GHEA Grapalat"/>
          <w:color w:val="000000" w:themeColor="text1"/>
          <w:spacing w:val="-4"/>
          <w:lang w:val="es-ES"/>
        </w:rPr>
        <w:t xml:space="preserve"> </w:t>
      </w:r>
      <w:r w:rsidRPr="00AD67F0">
        <w:rPr>
          <w:rFonts w:ascii="GHEA Grapalat" w:hAnsi="GHEA Grapalat"/>
          <w:color w:val="000000" w:themeColor="text1"/>
          <w:spacing w:val="-4"/>
        </w:rPr>
        <w:t>участия</w:t>
      </w:r>
      <w:r w:rsidRPr="00AD67F0">
        <w:rPr>
          <w:rFonts w:ascii="GHEA Grapalat" w:hAnsi="GHEA Grapalat"/>
          <w:color w:val="000000" w:themeColor="text1"/>
          <w:lang w:val="es-ES"/>
        </w:rPr>
        <w:t xml:space="preserve"> </w:t>
      </w:r>
      <w:r w:rsidRPr="00AD67F0">
        <w:rPr>
          <w:rFonts w:ascii="GHEA Grapalat" w:hAnsi="GHEA Grapalat"/>
          <w:color w:val="000000" w:themeColor="text1"/>
          <w:spacing w:val="-4"/>
        </w:rPr>
        <w:t>установленным</w:t>
      </w:r>
      <w:r w:rsidRPr="00AD67F0">
        <w:rPr>
          <w:rFonts w:ascii="GHEA Grapalat" w:hAnsi="GHEA Grapalat"/>
          <w:color w:val="000000" w:themeColor="text1"/>
          <w:spacing w:val="-4"/>
          <w:lang w:val="es-ES"/>
        </w:rPr>
        <w:t xml:space="preserve"> </w:t>
      </w:r>
      <w:r w:rsidRPr="00AD67F0">
        <w:rPr>
          <w:rFonts w:ascii="GHEA Grapalat" w:hAnsi="GHEA Grapalat"/>
          <w:color w:val="000000" w:themeColor="text1"/>
          <w:spacing w:val="-4"/>
        </w:rPr>
        <w:t xml:space="preserve">приглашением на </w:t>
      </w:r>
      <w:r w:rsidR="0056231E" w:rsidRPr="00FC7149">
        <w:rPr>
          <w:rStyle w:val="y2iqfc"/>
          <w:rFonts w:ascii="GHEA Grapalat" w:hAnsi="GHEA Grapalat"/>
          <w:color w:val="202124"/>
          <w:sz w:val="22"/>
          <w:szCs w:val="22"/>
        </w:rPr>
        <w:t>запрос котировок</w:t>
      </w:r>
      <w:r w:rsidR="0056231E" w:rsidRPr="00AD67F0">
        <w:rPr>
          <w:rFonts w:ascii="GHEA Grapalat" w:hAnsi="GHEA Grapalat"/>
          <w:color w:val="000000" w:themeColor="text1"/>
        </w:rPr>
        <w:t xml:space="preserve"> </w:t>
      </w:r>
      <w:r w:rsidRPr="00AD67F0">
        <w:rPr>
          <w:rFonts w:ascii="GHEA Grapalat" w:hAnsi="GHEA Grapalat"/>
          <w:color w:val="000000" w:themeColor="text1"/>
        </w:rPr>
        <w:t>под</w:t>
      </w:r>
      <w:r w:rsidR="00D142B3">
        <w:rPr>
          <w:rFonts w:ascii="GHEA Grapalat" w:hAnsi="GHEA Grapalat"/>
          <w:color w:val="000000" w:themeColor="text1"/>
        </w:rPr>
        <w:t xml:space="preserve"> кодом </w:t>
      </w:r>
      <w:r w:rsidRPr="00AD67F0">
        <w:rPr>
          <w:rFonts w:ascii="GHEA Grapalat" w:hAnsi="GHEA Grapalat"/>
          <w:color w:val="000000" w:themeColor="text1"/>
          <w:lang w:val="es-ES"/>
        </w:rPr>
        <w:t xml:space="preserve"> </w:t>
      </w:r>
      <w:r w:rsidR="00FC7149" w:rsidRPr="00C518D7">
        <w:rPr>
          <w:rFonts w:ascii="Sylfaen" w:hAnsi="Sylfaen" w:cs="Sylfaen"/>
          <w:lang w:val="hy-AM"/>
        </w:rPr>
        <w:t>ՀՀ</w:t>
      </w:r>
      <w:r w:rsidR="00FC7149" w:rsidRPr="00C518D7">
        <w:rPr>
          <w:rFonts w:ascii="Sylfaen" w:hAnsi="Sylfaen"/>
          <w:lang w:val="hy-AM"/>
        </w:rPr>
        <w:t xml:space="preserve"> </w:t>
      </w:r>
      <w:r w:rsidR="00FC7149">
        <w:rPr>
          <w:rFonts w:ascii="Sylfaen" w:hAnsi="Sylfaen" w:cs="Sylfaen"/>
          <w:i/>
          <w:lang w:val="hy-AM"/>
        </w:rPr>
        <w:t>ԳԱԱՄԻ-</w:t>
      </w:r>
      <w:r w:rsidR="00FC7149">
        <w:rPr>
          <w:rFonts w:ascii="Sylfaen" w:hAnsi="Sylfaen" w:cs="Sylfaen"/>
          <w:lang w:val="hy-AM"/>
        </w:rPr>
        <w:t>ԳՀ</w:t>
      </w:r>
      <w:r w:rsidR="00FC7149">
        <w:rPr>
          <w:rFonts w:ascii="Sylfaen" w:hAnsi="Sylfaen" w:cs="Sylfaen"/>
          <w:i/>
          <w:lang w:val="hy-AM"/>
        </w:rPr>
        <w:t>ԱՇ</w:t>
      </w:r>
      <w:r w:rsidR="00FC7149" w:rsidRPr="00C518D7">
        <w:rPr>
          <w:rFonts w:ascii="Sylfaen" w:hAnsi="Sylfaen" w:cs="Sylfaen"/>
          <w:lang w:val="af-ZA"/>
        </w:rPr>
        <w:t>ՁԲ</w:t>
      </w:r>
      <w:r w:rsidR="00FC7149" w:rsidRPr="00C518D7">
        <w:rPr>
          <w:rFonts w:ascii="Sylfaen" w:hAnsi="Sylfaen"/>
          <w:u w:val="single"/>
          <w:lang w:val="af-ZA"/>
        </w:rPr>
        <w:t xml:space="preserve"> </w:t>
      </w:r>
      <w:r w:rsidR="00FC7149" w:rsidRPr="00C518D7">
        <w:rPr>
          <w:rFonts w:ascii="Sylfaen" w:hAnsi="Sylfaen"/>
          <w:u w:val="single"/>
          <w:lang w:val="hy-AM"/>
        </w:rPr>
        <w:t xml:space="preserve"> 25/</w:t>
      </w:r>
      <w:r w:rsidR="008A5213">
        <w:rPr>
          <w:rFonts w:ascii="Sylfaen" w:hAnsi="Sylfaen"/>
          <w:i/>
          <w:highlight w:val="yellow"/>
          <w:u w:val="single"/>
          <w:lang w:val="hy-AM"/>
        </w:rPr>
        <w:t>21</w:t>
      </w:r>
      <w:r w:rsidRPr="00635C43">
        <w:rPr>
          <w:rFonts w:ascii="GHEA Grapalat" w:hAnsi="GHEA Grapalat"/>
          <w:highlight w:val="yellow"/>
        </w:rPr>
        <w:t>"</w:t>
      </w:r>
      <w:r w:rsidRPr="00AD67F0">
        <w:rPr>
          <w:rFonts w:ascii="GHEA Grapalat" w:hAnsi="GHEA Grapalat"/>
        </w:rPr>
        <w:t>*,</w:t>
      </w:r>
      <w:r w:rsidRPr="00D142B3">
        <w:rPr>
          <w:rFonts w:ascii="GHEA Grapalat" w:hAnsi="GHEA Grapalat"/>
          <w:color w:val="000000" w:themeColor="text1"/>
        </w:rPr>
        <w:t>и</w:t>
      </w:r>
      <w:r w:rsidR="003B0E7B">
        <w:rPr>
          <w:rFonts w:ascii="GHEA Grapalat" w:hAnsi="GHEA Grapalat"/>
          <w:sz w:val="20"/>
          <w:u w:val="single"/>
          <w:lang w:val="hy-AM"/>
        </w:rPr>
        <w:t xml:space="preserve"> </w:t>
      </w:r>
      <w:r w:rsidR="003B0E7B">
        <w:rPr>
          <w:rFonts w:ascii="GHEA Grapalat" w:hAnsi="GHEA Grapalat"/>
          <w:sz w:val="20"/>
          <w:u w:val="single"/>
        </w:rPr>
        <w:t>________________________________</w:t>
      </w:r>
      <w:r w:rsidRPr="00AD67F0">
        <w:rPr>
          <w:rFonts w:ascii="GHEA Grapalat" w:hAnsi="GHEA Grapalat"/>
          <w:sz w:val="20"/>
          <w:u w:val="single"/>
          <w:lang w:val="hy-AM"/>
        </w:rPr>
        <w:t xml:space="preserve">                                     </w:t>
      </w:r>
      <w:r w:rsidRPr="00AD67F0">
        <w:rPr>
          <w:rFonts w:ascii="GHEA Grapalat" w:hAnsi="GHEA Grapalat"/>
          <w:sz w:val="20"/>
          <w:u w:val="single"/>
          <w:lang w:val="es-ES"/>
        </w:rPr>
        <w:t xml:space="preserve">                         </w:t>
      </w:r>
      <w:r w:rsidRPr="00AD67F0">
        <w:rPr>
          <w:rFonts w:ascii="GHEA Grapalat" w:hAnsi="GHEA Grapalat"/>
          <w:sz w:val="20"/>
          <w:u w:val="single"/>
          <w:lang w:val="hy-AM"/>
        </w:rPr>
        <w:t xml:space="preserve">          </w:t>
      </w:r>
      <w:r w:rsidRPr="00AD67F0">
        <w:rPr>
          <w:rFonts w:ascii="GHEA Grapalat" w:hAnsi="GHEA Grapalat" w:cs="Sylfaen"/>
          <w:sz w:val="20"/>
          <w:lang w:val="hy-AM"/>
        </w:rPr>
        <w:t xml:space="preserve"> </w:t>
      </w:r>
    </w:p>
    <w:p w14:paraId="5F2077AA" w14:textId="77777777" w:rsidR="00E1773C" w:rsidRPr="00AD67F0" w:rsidRDefault="00E1773C" w:rsidP="00E1773C">
      <w:pPr>
        <w:tabs>
          <w:tab w:val="left" w:pos="6450"/>
        </w:tabs>
        <w:rPr>
          <w:rFonts w:ascii="GHEA Grapalat" w:hAnsi="GHEA Grapalat"/>
          <w:sz w:val="16"/>
        </w:rPr>
      </w:pPr>
      <w:r w:rsidRPr="00AD67F0">
        <w:rPr>
          <w:rFonts w:ascii="GHEA Grapalat" w:hAnsi="GHEA Grapalat" w:cs="Sylfaen"/>
          <w:sz w:val="20"/>
          <w:lang w:val="es-ES"/>
        </w:rPr>
        <w:t xml:space="preserve">                                                         </w:t>
      </w:r>
      <w:r w:rsidRPr="00AD67F0">
        <w:rPr>
          <w:rFonts w:ascii="GHEA Grapalat" w:hAnsi="GHEA Grapalat" w:cs="Sylfaen"/>
          <w:sz w:val="20"/>
        </w:rPr>
        <w:t xml:space="preserve">       </w:t>
      </w:r>
      <w:r w:rsidR="007A14E0">
        <w:rPr>
          <w:rFonts w:ascii="GHEA Grapalat" w:hAnsi="GHEA Grapalat" w:cs="Sylfaen"/>
          <w:sz w:val="20"/>
        </w:rPr>
        <w:t xml:space="preserve">                                   </w:t>
      </w:r>
      <w:r w:rsidRPr="00AD67F0">
        <w:rPr>
          <w:rFonts w:ascii="GHEA Grapalat" w:hAnsi="GHEA Grapalat" w:cs="Sylfaen"/>
          <w:sz w:val="20"/>
          <w:lang w:val="es-ES"/>
        </w:rPr>
        <w:t xml:space="preserve"> </w:t>
      </w:r>
      <w:r w:rsidRPr="00AD67F0">
        <w:rPr>
          <w:rFonts w:ascii="GHEA Grapalat" w:hAnsi="GHEA Grapalat"/>
          <w:sz w:val="16"/>
        </w:rPr>
        <w:t>наименование участника</w:t>
      </w:r>
    </w:p>
    <w:p w14:paraId="7B9BACA4" w14:textId="77777777" w:rsidR="006B3E56" w:rsidRPr="003B0E7B" w:rsidRDefault="00E1773C" w:rsidP="00832225">
      <w:pPr>
        <w:widowControl w:val="0"/>
        <w:spacing w:after="160"/>
        <w:jc w:val="both"/>
        <w:rPr>
          <w:rFonts w:ascii="GHEA Grapalat" w:hAnsi="GHEA Grapalat" w:cs="Arial"/>
        </w:rPr>
      </w:pPr>
      <w:r w:rsidRPr="003B0E7B">
        <w:rPr>
          <w:rFonts w:ascii="GHEA Grapalat" w:hAnsi="GHEA Grapalat"/>
          <w:color w:val="000000" w:themeColor="text1"/>
        </w:rPr>
        <w:lastRenderedPageBreak/>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3B0E7B">
        <w:rPr>
          <w:rFonts w:ascii="GHEA Grapalat" w:hAnsi="GHEA Grapalat"/>
        </w:rPr>
        <w:t>,</w:t>
      </w:r>
    </w:p>
    <w:p w14:paraId="1E3B0166" w14:textId="3EF08B79" w:rsidR="006B3E56" w:rsidRPr="00DE3244" w:rsidRDefault="006B3E56" w:rsidP="00DE3244">
      <w:pPr>
        <w:pStyle w:val="ListParagraph"/>
        <w:widowControl w:val="0"/>
        <w:numPr>
          <w:ilvl w:val="0"/>
          <w:numId w:val="35"/>
        </w:numPr>
        <w:tabs>
          <w:tab w:val="left" w:pos="567"/>
        </w:tabs>
        <w:spacing w:after="160"/>
        <w:jc w:val="both"/>
        <w:rPr>
          <w:rFonts w:ascii="GHEA Grapalat" w:hAnsi="GHEA Grapalat" w:cs="Arial"/>
        </w:rPr>
      </w:pPr>
      <w:r w:rsidRPr="00DE3244">
        <w:rPr>
          <w:rFonts w:ascii="GHEA Grapalat" w:hAnsi="GHEA Grapalat"/>
        </w:rPr>
        <w:t xml:space="preserve">в рамках участия в </w:t>
      </w:r>
      <w:r w:rsidR="0056231E" w:rsidRPr="00FC7149">
        <w:rPr>
          <w:rStyle w:val="y2iqfc"/>
          <w:rFonts w:ascii="GHEA Grapalat" w:hAnsi="GHEA Grapalat"/>
          <w:color w:val="202124"/>
          <w:sz w:val="22"/>
          <w:szCs w:val="22"/>
        </w:rPr>
        <w:t>запрос котировок</w:t>
      </w:r>
      <w:r w:rsidR="0056231E" w:rsidRPr="00DE3244">
        <w:rPr>
          <w:rFonts w:ascii="GHEA Grapalat" w:hAnsi="GHEA Grapalat"/>
        </w:rPr>
        <w:t xml:space="preserve"> </w:t>
      </w:r>
      <w:r w:rsidRPr="00DE3244">
        <w:rPr>
          <w:rFonts w:ascii="GHEA Grapalat" w:hAnsi="GHEA Grapalat"/>
        </w:rPr>
        <w:t xml:space="preserve">под кодом </w:t>
      </w:r>
      <w:r w:rsidR="00FC7149" w:rsidRPr="00C518D7">
        <w:rPr>
          <w:rFonts w:ascii="Sylfaen" w:hAnsi="Sylfaen" w:cs="Sylfaen"/>
          <w:lang w:val="hy-AM"/>
        </w:rPr>
        <w:t>ՀՀ</w:t>
      </w:r>
      <w:r w:rsidR="00FC7149" w:rsidRPr="00C518D7">
        <w:rPr>
          <w:rFonts w:ascii="Sylfaen" w:hAnsi="Sylfaen"/>
          <w:lang w:val="hy-AM"/>
        </w:rPr>
        <w:t xml:space="preserve"> </w:t>
      </w:r>
      <w:r w:rsidR="00FC7149">
        <w:rPr>
          <w:rFonts w:ascii="Sylfaen" w:hAnsi="Sylfaen" w:cs="Sylfaen"/>
          <w:i/>
          <w:lang w:val="hy-AM"/>
        </w:rPr>
        <w:t>ԳԱԱՄԻ-</w:t>
      </w:r>
      <w:r w:rsidR="00FC7149">
        <w:rPr>
          <w:rFonts w:ascii="Sylfaen" w:hAnsi="Sylfaen" w:cs="Sylfaen"/>
          <w:lang w:val="hy-AM"/>
        </w:rPr>
        <w:t>ԳՀ</w:t>
      </w:r>
      <w:r w:rsidR="00FC7149">
        <w:rPr>
          <w:rFonts w:ascii="Sylfaen" w:hAnsi="Sylfaen" w:cs="Sylfaen"/>
          <w:i/>
          <w:lang w:val="hy-AM"/>
        </w:rPr>
        <w:t>ԱՇ</w:t>
      </w:r>
      <w:r w:rsidR="00FC7149" w:rsidRPr="00C518D7">
        <w:rPr>
          <w:rFonts w:ascii="Sylfaen" w:hAnsi="Sylfaen" w:cs="Sylfaen"/>
          <w:lang w:val="af-ZA"/>
        </w:rPr>
        <w:t>ՁԲ</w:t>
      </w:r>
      <w:r w:rsidR="00FC7149" w:rsidRPr="00C518D7">
        <w:rPr>
          <w:rFonts w:ascii="Sylfaen" w:hAnsi="Sylfaen"/>
          <w:u w:val="single"/>
          <w:lang w:val="af-ZA"/>
        </w:rPr>
        <w:t xml:space="preserve"> </w:t>
      </w:r>
      <w:r w:rsidR="00FC7149" w:rsidRPr="00C518D7">
        <w:rPr>
          <w:rFonts w:ascii="Sylfaen" w:hAnsi="Sylfaen"/>
          <w:u w:val="single"/>
          <w:lang w:val="hy-AM"/>
        </w:rPr>
        <w:t xml:space="preserve"> 25/</w:t>
      </w:r>
      <w:r w:rsidR="001524BB">
        <w:rPr>
          <w:rFonts w:ascii="Sylfaen" w:hAnsi="Sylfaen"/>
          <w:i/>
          <w:u w:val="single"/>
          <w:lang w:val="hy-AM"/>
        </w:rPr>
        <w:t xml:space="preserve">21 </w:t>
      </w:r>
      <w:r w:rsidRPr="00DE3244">
        <w:rPr>
          <w:rFonts w:ascii="GHEA Grapalat" w:hAnsi="GHEA Grapalat"/>
        </w:rPr>
        <w:t>"*</w:t>
      </w:r>
    </w:p>
    <w:p w14:paraId="58B1563B" w14:textId="77777777"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w:t>
      </w:r>
      <w:r w:rsidR="00637246">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антиконкурентного соглашения,</w:t>
      </w:r>
    </w:p>
    <w:p w14:paraId="26460DC5" w14:textId="674985AB"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56231E" w:rsidRPr="00FC7149">
        <w:rPr>
          <w:rStyle w:val="y2iqfc"/>
          <w:rFonts w:ascii="GHEA Grapalat" w:hAnsi="GHEA Grapalat"/>
          <w:color w:val="202124"/>
          <w:sz w:val="22"/>
          <w:szCs w:val="22"/>
        </w:rPr>
        <w:t>запрос котировок</w:t>
      </w:r>
      <w:r w:rsidR="0056231E">
        <w:rPr>
          <w:rFonts w:ascii="GHEA Grapalat" w:hAnsi="GHEA Grapalat"/>
        </w:rPr>
        <w:t xml:space="preserve"> </w:t>
      </w:r>
      <w:r>
        <w:rPr>
          <w:rFonts w:ascii="GHEA Grapalat" w:hAnsi="GHEA Grapalat"/>
        </w:rPr>
        <w:t xml:space="preserve">случая     одновременного </w:t>
      </w:r>
    </w:p>
    <w:p w14:paraId="688B0D77" w14:textId="77777777"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39907256"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757F1A7E"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28283807"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29FA3FE2"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007184B1" w14:textId="77777777"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r w:rsidR="00D4396D">
        <w:rPr>
          <w:rFonts w:ascii="GHEA Grapalat" w:hAnsi="GHEA Grapalat"/>
        </w:rPr>
        <w:t>.</w:t>
      </w:r>
    </w:p>
    <w:p w14:paraId="1DFC27A3" w14:textId="77777777" w:rsidR="00D4396D" w:rsidRDefault="00D4396D" w:rsidP="00D4396D">
      <w:pPr>
        <w:widowControl w:val="0"/>
        <w:spacing w:after="160"/>
        <w:contextualSpacing/>
        <w:jc w:val="both"/>
        <w:rPr>
          <w:rFonts w:ascii="GHEA Grapalat" w:hAnsi="GHEA Grapalat"/>
        </w:rPr>
      </w:pPr>
      <w:r>
        <w:rPr>
          <w:rFonts w:ascii="GHEA Grapalat" w:hAnsi="GHEA Grapalat"/>
        </w:rPr>
        <w:t>Ниже  --------------------------------------------</w:t>
      </w:r>
      <w:r w:rsidR="001849D9">
        <w:rPr>
          <w:rFonts w:ascii="GHEA Grapalat" w:hAnsi="GHEA Grapalat"/>
        </w:rPr>
        <w:t>----------------------</w:t>
      </w:r>
      <w:r w:rsidR="001849D9" w:rsidRPr="001849D9">
        <w:rPr>
          <w:rFonts w:ascii="GHEA Grapalat" w:hAnsi="GHEA Grapalat"/>
        </w:rPr>
        <w:t xml:space="preserve"> </w:t>
      </w:r>
      <w:r w:rsidR="00314E49">
        <w:rPr>
          <w:rFonts w:ascii="GHEA Grapalat" w:hAnsi="GHEA Grapalat"/>
        </w:rPr>
        <w:t>представляет</w:t>
      </w:r>
      <w:r w:rsidR="00314E49" w:rsidRPr="006B2B1A">
        <w:rPr>
          <w:rFonts w:ascii="GHEA Grapalat" w:hAnsi="GHEA Grapalat"/>
        </w:rPr>
        <w:t xml:space="preserve"> </w:t>
      </w:r>
      <w:r w:rsidR="001849D9" w:rsidRPr="006B2B1A">
        <w:rPr>
          <w:rFonts w:ascii="GHEA Grapalat" w:hAnsi="GHEA Grapalat"/>
        </w:rPr>
        <w:t>ссылк</w:t>
      </w:r>
      <w:r w:rsidR="001849D9">
        <w:rPr>
          <w:rFonts w:ascii="GHEA Grapalat" w:hAnsi="GHEA Grapalat"/>
        </w:rPr>
        <w:t>у</w:t>
      </w:r>
      <w:r w:rsidR="001849D9" w:rsidRPr="006B2B1A">
        <w:rPr>
          <w:rFonts w:ascii="GHEA Grapalat" w:hAnsi="GHEA Grapalat"/>
        </w:rPr>
        <w:t xml:space="preserve"> на сайт</w:t>
      </w:r>
      <w:r w:rsidR="001849D9">
        <w:rPr>
          <w:rFonts w:ascii="GHEA Grapalat" w:hAnsi="GHEA Grapalat"/>
        </w:rPr>
        <w:t>,</w:t>
      </w:r>
    </w:p>
    <w:p w14:paraId="6D894791" w14:textId="77777777" w:rsidR="00D4396D" w:rsidRDefault="00D4396D" w:rsidP="001849D9">
      <w:pPr>
        <w:widowControl w:val="0"/>
        <w:spacing w:after="160"/>
        <w:ind w:left="2835"/>
        <w:contextualSpacing/>
        <w:jc w:val="both"/>
        <w:rPr>
          <w:rFonts w:ascii="GHEA Grapalat" w:hAnsi="GHEA Grapalat"/>
        </w:rPr>
      </w:pPr>
      <w:r>
        <w:rPr>
          <w:rFonts w:ascii="GHEA Grapalat" w:hAnsi="GHEA Grapalat"/>
        </w:rPr>
        <w:t xml:space="preserve"> </w:t>
      </w:r>
      <w:r>
        <w:rPr>
          <w:rFonts w:ascii="GHEA Grapalat" w:hAnsi="GHEA Grapalat"/>
          <w:vertAlign w:val="superscript"/>
        </w:rPr>
        <w:t>наименование участника</w:t>
      </w:r>
    </w:p>
    <w:p w14:paraId="722A241E" w14:textId="75C710C8" w:rsidR="006B3E56" w:rsidDel="00DB151B" w:rsidRDefault="001849D9" w:rsidP="00941C48">
      <w:pPr>
        <w:widowControl w:val="0"/>
        <w:spacing w:after="160"/>
        <w:jc w:val="both"/>
        <w:rPr>
          <w:del w:id="10" w:author="Inesa Kocharyan" w:date="2024-02-09T17:00:00Z"/>
          <w:rFonts w:ascii="GHEA Grapalat" w:hAnsi="GHEA Grapalat"/>
        </w:rPr>
      </w:pPr>
      <w:r w:rsidRPr="006B2B1A">
        <w:rPr>
          <w:rFonts w:ascii="GHEA Grapalat" w:hAnsi="GHEA Grapalat"/>
        </w:rPr>
        <w:t>содержащий информацию о реальных бенефициарах</w:t>
      </w:r>
      <w:r>
        <w:rPr>
          <w:rFonts w:ascii="GHEA Grapalat" w:hAnsi="GHEA Grapalat"/>
        </w:rPr>
        <w:t xml:space="preserve"> </w:t>
      </w:r>
      <w:r w:rsidR="00D4396D" w:rsidRPr="006B2B1A">
        <w:rPr>
          <w:rFonts w:ascii="GHEA Grapalat" w:hAnsi="GHEA Grapalat"/>
        </w:rPr>
        <w:t>-------------</w:t>
      </w:r>
      <w:r>
        <w:rPr>
          <w:rFonts w:ascii="GHEA Grapalat" w:hAnsi="GHEA Grapalat"/>
        </w:rPr>
        <w:t>------------------------</w:t>
      </w:r>
      <w:r w:rsidR="006B3E56" w:rsidRPr="00E15EC9">
        <w:rPr>
          <w:rStyle w:val="FootnoteReference"/>
          <w:rFonts w:ascii="GHEA Grapalat" w:hAnsi="GHEA Grapalat"/>
          <w:sz w:val="32"/>
          <w:szCs w:val="32"/>
        </w:rPr>
        <w:footnoteReference w:customMarkFollows="1" w:id="13"/>
        <w:t>**</w:t>
      </w:r>
      <w:r w:rsidR="006B3E56" w:rsidRPr="001849D9">
        <w:rPr>
          <w:rFonts w:ascii="GHEA Grapalat" w:hAnsi="GHEA Grapalat"/>
        </w:rPr>
        <w:t xml:space="preserve"> </w:t>
      </w:r>
      <w:r>
        <w:rPr>
          <w:rFonts w:ascii="GHEA Grapalat" w:hAnsi="GHEA Grapalat"/>
        </w:rPr>
        <w:t>.</w:t>
      </w:r>
    </w:p>
    <w:p w14:paraId="55B890ED" w14:textId="77777777" w:rsidR="00923711" w:rsidDel="00DB151B" w:rsidRDefault="00923711">
      <w:pPr>
        <w:rPr>
          <w:del w:id="11" w:author="Inesa Kocharyan" w:date="2024-02-09T17:00:00Z"/>
          <w:rFonts w:ascii="GHEA Grapalat" w:hAnsi="GHEA Grapalat"/>
        </w:rPr>
      </w:pPr>
    </w:p>
    <w:p w14:paraId="249CC205" w14:textId="77777777" w:rsidR="00110534" w:rsidRDefault="00F36AD3" w:rsidP="00B46D58">
      <w:pPr>
        <w:jc w:val="both"/>
        <w:rPr>
          <w:rFonts w:ascii="GHEA Grapalat" w:hAnsi="GHEA Grapalat"/>
        </w:rPr>
      </w:pPr>
      <w:del w:id="12" w:author="Inesa Kocharyan" w:date="2024-02-09T17:00:00Z">
        <w:r w:rsidDel="00DB151B">
          <w:rPr>
            <w:rFonts w:ascii="GHEA Grapalat" w:hAnsi="GHEA Grapalat"/>
          </w:rPr>
          <w:delText xml:space="preserve"> </w:delText>
        </w:r>
      </w:del>
    </w:p>
    <w:p w14:paraId="2CCBFF34" w14:textId="77777777" w:rsidR="006B3E56" w:rsidRPr="000858EB" w:rsidRDefault="00DB151B" w:rsidP="002B05FA">
      <w:pPr>
        <w:ind w:firstLine="708"/>
        <w:jc w:val="both"/>
        <w:rPr>
          <w:rFonts w:ascii="GHEA Grapalat" w:hAnsi="GHEA Grapalat"/>
        </w:rPr>
      </w:pPr>
      <w:r w:rsidRPr="00DB151B">
        <w:rPr>
          <w:rFonts w:ascii="GHEA Grapalat" w:hAnsi="GHEA Grapalat"/>
        </w:rPr>
        <w:t xml:space="preserve">Прилагается </w:t>
      </w:r>
      <w:r>
        <w:rPr>
          <w:rFonts w:ascii="GHEA Grapalat" w:hAnsi="GHEA Grapalat"/>
        </w:rPr>
        <w:t>заверение</w:t>
      </w:r>
      <w:r w:rsidRPr="00DB151B">
        <w:rPr>
          <w:rFonts w:ascii="GHEA Grapalat" w:hAnsi="GHEA Grapalat"/>
        </w:rPr>
        <w:t xml:space="preserve"> </w:t>
      </w:r>
      <w:r>
        <w:rPr>
          <w:rFonts w:ascii="GHEA Grapalat" w:hAnsi="GHEA Grapalat"/>
        </w:rPr>
        <w:t>об</w:t>
      </w:r>
      <w:r w:rsidRPr="00DB151B">
        <w:rPr>
          <w:rFonts w:ascii="GHEA Grapalat" w:hAnsi="GHEA Grapalat"/>
        </w:rPr>
        <w:t xml:space="preserve"> установке материалов и / или </w:t>
      </w:r>
      <w:r>
        <w:rPr>
          <w:rFonts w:ascii="GHEA Grapalat" w:hAnsi="GHEA Grapalat"/>
        </w:rPr>
        <w:t>приборов</w:t>
      </w:r>
      <w:r w:rsidRPr="00DB151B">
        <w:rPr>
          <w:rFonts w:ascii="GHEA Grapalat" w:hAnsi="GHEA Grapalat"/>
        </w:rPr>
        <w:t xml:space="preserve"> и оборудования, соответствующих техническим характеристикам, </w:t>
      </w:r>
      <w:r w:rsidR="00E50D8D">
        <w:rPr>
          <w:rFonts w:ascii="GHEA Grapalat" w:hAnsi="GHEA Grapalat"/>
        </w:rPr>
        <w:t>установленных</w:t>
      </w:r>
      <w:r w:rsidRPr="00DB151B">
        <w:rPr>
          <w:rFonts w:ascii="GHEA Grapalat" w:hAnsi="GHEA Grapalat"/>
        </w:rPr>
        <w:t xml:space="preserve"> в прилагаемой к приглашению проектной документации</w:t>
      </w:r>
      <w:r>
        <w:rPr>
          <w:rFonts w:ascii="GHEA Grapalat" w:hAnsi="GHEA Grapalat"/>
        </w:rPr>
        <w:t xml:space="preserve">. </w:t>
      </w:r>
      <w:r w:rsidR="002B05FA">
        <w:rPr>
          <w:rFonts w:ascii="GHEA Grapalat" w:hAnsi="GHEA Grapalat"/>
        </w:rPr>
        <w:t>.</w:t>
      </w:r>
      <w:r w:rsidR="002B05FA" w:rsidRPr="000858EB">
        <w:footnoteReference w:customMarkFollows="1" w:id="14"/>
        <w:t>***</w:t>
      </w:r>
      <w:r w:rsidR="00DA5D3D" w:rsidRPr="000858EB">
        <w:rPr>
          <w:rFonts w:ascii="GHEA Grapalat" w:hAnsi="GHEA Grapalat"/>
        </w:rPr>
        <w:t xml:space="preserve"> </w:t>
      </w:r>
    </w:p>
    <w:p w14:paraId="4653471E" w14:textId="77777777" w:rsidR="006B3E56" w:rsidRPr="00770B03" w:rsidRDefault="006B3E56" w:rsidP="00B46D58">
      <w:pPr>
        <w:tabs>
          <w:tab w:val="left" w:pos="7371"/>
        </w:tabs>
        <w:spacing w:after="160"/>
        <w:ind w:left="3544" w:firstLine="3"/>
        <w:jc w:val="both"/>
        <w:rPr>
          <w:rFonts w:ascii="GHEA Grapalat" w:hAnsi="GHEA Grapalat"/>
          <w:sz w:val="16"/>
        </w:rPr>
      </w:pPr>
    </w:p>
    <w:p w14:paraId="03DC2E15" w14:textId="77777777"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30E0897C" w14:textId="77777777"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31073A2E" w14:textId="77777777"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7D4FD245" w14:textId="77777777" w:rsidR="0094684E" w:rsidRPr="009044F1" w:rsidRDefault="00B2572B" w:rsidP="00B46D58">
      <w:pPr>
        <w:widowControl w:val="0"/>
        <w:spacing w:after="160"/>
        <w:jc w:val="right"/>
        <w:rPr>
          <w:rFonts w:ascii="GHEA Grapalat" w:hAnsi="GHEA Grapalat"/>
          <w:b/>
        </w:rPr>
      </w:pPr>
      <w:r w:rsidRPr="00374F4A">
        <w:rPr>
          <w:rFonts w:ascii="GHEA Grapalat" w:hAnsi="GHEA Grapalat"/>
        </w:rPr>
        <w:lastRenderedPageBreak/>
        <w:t>М. П.</w:t>
      </w:r>
      <w:r w:rsidR="00A225D9" w:rsidRPr="00A225D9">
        <w:rPr>
          <w:rFonts w:ascii="GHEA Grapalat" w:hAnsi="GHEA Grapalat"/>
          <w:b/>
        </w:rPr>
        <w:t xml:space="preserve"> </w:t>
      </w:r>
    </w:p>
    <w:p w14:paraId="7A429FEB" w14:textId="77777777" w:rsidR="00123294" w:rsidRDefault="00123294" w:rsidP="00B46D58">
      <w:pPr>
        <w:rPr>
          <w:rFonts w:ascii="GHEA Grapalat" w:hAnsi="GHEA Grapalat"/>
          <w:b/>
        </w:rPr>
      </w:pPr>
      <w:r>
        <w:rPr>
          <w:rFonts w:ascii="GHEA Grapalat" w:hAnsi="GHEA Grapalat"/>
          <w:b/>
        </w:rPr>
        <w:br w:type="page"/>
      </w:r>
    </w:p>
    <w:p w14:paraId="6FBF8AF6" w14:textId="77777777"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lastRenderedPageBreak/>
        <w:t xml:space="preserve">Приложение № </w:t>
      </w:r>
      <w:r>
        <w:rPr>
          <w:rFonts w:ascii="GHEA Grapalat" w:hAnsi="GHEA Grapalat"/>
          <w:b/>
          <w:i w:val="0"/>
          <w:sz w:val="24"/>
          <w:szCs w:val="24"/>
        </w:rPr>
        <w:t>1</w:t>
      </w:r>
      <w:r w:rsidR="00EF5BF0" w:rsidRPr="00DC2360">
        <w:rPr>
          <w:rFonts w:ascii="GHEA Grapalat" w:hAnsi="GHEA Grapalat"/>
          <w:b/>
          <w:i w:val="0"/>
          <w:sz w:val="24"/>
          <w:szCs w:val="24"/>
        </w:rPr>
        <w:t>.</w:t>
      </w:r>
      <w:r w:rsidRPr="009044F1">
        <w:rPr>
          <w:rFonts w:ascii="GHEA Grapalat" w:hAnsi="GHEA Grapalat"/>
          <w:b/>
          <w:i w:val="0"/>
          <w:sz w:val="24"/>
          <w:szCs w:val="24"/>
        </w:rPr>
        <w:t>1</w:t>
      </w:r>
    </w:p>
    <w:p w14:paraId="2242F010" w14:textId="48847B04" w:rsidR="00D043C1" w:rsidRPr="009044F1" w:rsidRDefault="00D043C1" w:rsidP="00D043C1">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56231E" w:rsidRPr="00FC7149">
        <w:rPr>
          <w:rStyle w:val="y2iqfc"/>
          <w:rFonts w:ascii="GHEA Grapalat" w:hAnsi="GHEA Grapalat"/>
          <w:color w:val="202124"/>
          <w:sz w:val="22"/>
          <w:szCs w:val="22"/>
        </w:rPr>
        <w:t>запрос котировок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FC7149" w:rsidRPr="00C518D7">
        <w:rPr>
          <w:rFonts w:ascii="Sylfaen" w:hAnsi="Sylfaen" w:cs="Sylfaen"/>
          <w:lang w:val="hy-AM"/>
        </w:rPr>
        <w:t>ՀՀ</w:t>
      </w:r>
      <w:r w:rsidR="00FC7149" w:rsidRPr="00C518D7">
        <w:rPr>
          <w:rFonts w:ascii="Sylfaen" w:hAnsi="Sylfaen"/>
          <w:lang w:val="hy-AM"/>
        </w:rPr>
        <w:t xml:space="preserve"> </w:t>
      </w:r>
      <w:r w:rsidR="00FC7149">
        <w:rPr>
          <w:rFonts w:ascii="Sylfaen" w:hAnsi="Sylfaen" w:cs="Sylfaen"/>
          <w:i/>
          <w:lang w:val="hy-AM"/>
        </w:rPr>
        <w:t>ԳԱԱՄԻ-</w:t>
      </w:r>
      <w:r w:rsidR="00FC7149">
        <w:rPr>
          <w:rFonts w:ascii="Sylfaen" w:hAnsi="Sylfaen" w:cs="Sylfaen"/>
          <w:lang w:val="hy-AM"/>
        </w:rPr>
        <w:t>ԳՀ</w:t>
      </w:r>
      <w:r w:rsidR="00FC7149">
        <w:rPr>
          <w:rFonts w:ascii="Sylfaen" w:hAnsi="Sylfaen" w:cs="Sylfaen"/>
          <w:i/>
          <w:lang w:val="hy-AM"/>
        </w:rPr>
        <w:t>ԱՇ</w:t>
      </w:r>
      <w:r w:rsidR="00FC7149" w:rsidRPr="00C518D7">
        <w:rPr>
          <w:rFonts w:ascii="Sylfaen" w:hAnsi="Sylfaen" w:cs="Sylfaen"/>
          <w:lang w:val="af-ZA"/>
        </w:rPr>
        <w:t>ՁԲ</w:t>
      </w:r>
      <w:r w:rsidR="00FC7149" w:rsidRPr="00C518D7">
        <w:rPr>
          <w:rFonts w:ascii="Sylfaen" w:hAnsi="Sylfaen"/>
          <w:u w:val="single"/>
          <w:lang w:val="af-ZA"/>
        </w:rPr>
        <w:t xml:space="preserve"> </w:t>
      </w:r>
      <w:r w:rsidR="00FC7149" w:rsidRPr="00C518D7">
        <w:rPr>
          <w:rFonts w:ascii="Sylfaen" w:hAnsi="Sylfaen"/>
          <w:u w:val="single"/>
          <w:lang w:val="hy-AM"/>
        </w:rPr>
        <w:t xml:space="preserve"> 25/</w:t>
      </w:r>
      <w:r w:rsidR="001524BB">
        <w:rPr>
          <w:rFonts w:ascii="Sylfaen" w:hAnsi="Sylfaen"/>
          <w:i/>
          <w:u w:val="single"/>
          <w:lang w:val="hy-AM"/>
        </w:rPr>
        <w:t>21</w:t>
      </w:r>
      <w:r>
        <w:rPr>
          <w:rFonts w:ascii="GHEA Grapalat" w:hAnsi="GHEA Grapalat"/>
          <w:b/>
          <w:sz w:val="24"/>
          <w:szCs w:val="24"/>
        </w:rPr>
        <w:t>"</w:t>
      </w:r>
      <w:r>
        <w:rPr>
          <w:rStyle w:val="FootnoteReference"/>
          <w:rFonts w:ascii="GHEA Grapalat" w:hAnsi="GHEA Grapalat"/>
          <w:b/>
          <w:sz w:val="24"/>
          <w:szCs w:val="24"/>
        </w:rPr>
        <w:footnoteReference w:customMarkFollows="1" w:id="15"/>
        <w:t>*</w:t>
      </w:r>
    </w:p>
    <w:p w14:paraId="7D00507A" w14:textId="77777777" w:rsidR="00D043C1" w:rsidRPr="00094180" w:rsidRDefault="002B6B4A" w:rsidP="00D043C1">
      <w:pPr>
        <w:widowControl w:val="0"/>
        <w:spacing w:after="160"/>
        <w:ind w:left="567" w:right="565"/>
        <w:jc w:val="center"/>
        <w:rPr>
          <w:rFonts w:ascii="GHEA Grapalat" w:hAnsi="GHEA Grapalat"/>
          <w:b/>
          <w:lang w:val="hy-AM"/>
        </w:rPr>
      </w:pPr>
      <w:r>
        <w:rPr>
          <w:rFonts w:ascii="GHEA Grapalat" w:hAnsi="GHEA Grapalat"/>
          <w:b/>
        </w:rPr>
        <w:t>ЗАВЕРЕНИЕ</w:t>
      </w:r>
    </w:p>
    <w:p w14:paraId="101C6125" w14:textId="77777777" w:rsidR="00D043C1" w:rsidRPr="009044F1" w:rsidRDefault="002B6B4A" w:rsidP="00D043C1">
      <w:pPr>
        <w:pStyle w:val="Heading3"/>
        <w:keepNext w:val="0"/>
        <w:widowControl w:val="0"/>
        <w:spacing w:after="160" w:line="240" w:lineRule="auto"/>
        <w:ind w:left="567" w:right="565"/>
        <w:rPr>
          <w:rFonts w:ascii="GHEA Grapalat" w:hAnsi="GHEA Grapalat" w:cs="Arial"/>
          <w:sz w:val="24"/>
          <w:szCs w:val="24"/>
        </w:rPr>
      </w:pPr>
      <w:r w:rsidRPr="002B6B4A">
        <w:rPr>
          <w:rFonts w:ascii="GHEA Grapalat" w:hAnsi="GHEA Grapalat"/>
          <w:b/>
          <w:i w:val="0"/>
          <w:sz w:val="24"/>
          <w:szCs w:val="24"/>
        </w:rPr>
        <w:t>об обязательстве по установке материалов и / или устройств и оборудования, соответствующих техническим характеристикам и условиям гарантийного обслуживания, указанным в приглашении</w:t>
      </w:r>
    </w:p>
    <w:p w14:paraId="2BC76FA1" w14:textId="77777777"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w:t>
      </w:r>
      <w:r w:rsidR="00094180">
        <w:rPr>
          <w:rFonts w:ascii="GHEA Grapalat" w:hAnsi="GHEA Grapalat"/>
        </w:rPr>
        <w:t>______________________________________________</w:t>
      </w:r>
      <w:r>
        <w:rPr>
          <w:rFonts w:ascii="GHEA Grapalat" w:hAnsi="GHEA Grapalat"/>
        </w:rPr>
        <w:t xml:space="preserve">,                               </w:t>
      </w:r>
    </w:p>
    <w:p w14:paraId="1D124D41" w14:textId="77777777" w:rsidR="00D043C1" w:rsidRPr="00430541" w:rsidRDefault="00094180" w:rsidP="00D043C1">
      <w:pPr>
        <w:widowControl w:val="0"/>
        <w:spacing w:after="120"/>
        <w:jc w:val="both"/>
        <w:rPr>
          <w:rFonts w:ascii="GHEA Grapalat" w:hAnsi="GHEA Grapalat" w:cs="Arial"/>
          <w:sz w:val="16"/>
          <w:u w:val="single"/>
        </w:rPr>
      </w:pPr>
      <w:r>
        <w:rPr>
          <w:rFonts w:ascii="GHEA Grapalat" w:hAnsi="GHEA Grapalat"/>
          <w:sz w:val="16"/>
        </w:rPr>
        <w:t xml:space="preserve">                                       </w:t>
      </w:r>
      <w:r w:rsidR="00D043C1" w:rsidRPr="00430541">
        <w:rPr>
          <w:rFonts w:ascii="GHEA Grapalat" w:hAnsi="GHEA Grapalat"/>
          <w:sz w:val="16"/>
        </w:rPr>
        <w:t>наименование участника</w:t>
      </w:r>
    </w:p>
    <w:p w14:paraId="622A8151" w14:textId="720F76F4" w:rsidR="00D043C1" w:rsidRPr="00094180" w:rsidDel="002B6B4A" w:rsidRDefault="002B6B4A" w:rsidP="00094180">
      <w:pPr>
        <w:widowControl w:val="0"/>
        <w:tabs>
          <w:tab w:val="left" w:pos="6804"/>
        </w:tabs>
        <w:jc w:val="both"/>
        <w:rPr>
          <w:del w:id="13" w:author="Inesa Kocharyan" w:date="2024-02-09T17:12:00Z"/>
          <w:rFonts w:ascii="GHEA Grapalat" w:hAnsi="GHEA Grapalat"/>
        </w:rPr>
      </w:pPr>
      <w:r w:rsidRPr="002B6B4A">
        <w:rPr>
          <w:rFonts w:ascii="GHEA Grapalat" w:hAnsi="GHEA Grapalat"/>
        </w:rPr>
        <w:t xml:space="preserve">в случае признания </w:t>
      </w:r>
      <w:r>
        <w:rPr>
          <w:rFonts w:ascii="GHEA Grapalat" w:hAnsi="GHEA Grapalat"/>
        </w:rPr>
        <w:t xml:space="preserve">отобранным </w:t>
      </w:r>
      <w:r w:rsidRPr="002B6B4A">
        <w:rPr>
          <w:rFonts w:ascii="GHEA Grapalat" w:hAnsi="GHEA Grapalat"/>
        </w:rPr>
        <w:t>участником</w:t>
      </w:r>
      <w:r w:rsidR="00B01410">
        <w:rPr>
          <w:rFonts w:ascii="GHEA Grapalat" w:hAnsi="GHEA Grapalat"/>
        </w:rPr>
        <w:t xml:space="preserve"> в</w:t>
      </w:r>
      <w:r w:rsidRPr="002B6B4A">
        <w:rPr>
          <w:rFonts w:ascii="GHEA Grapalat" w:hAnsi="GHEA Grapalat"/>
        </w:rPr>
        <w:t xml:space="preserve"> </w:t>
      </w:r>
      <w:r w:rsidRPr="009044F1">
        <w:rPr>
          <w:rFonts w:ascii="GHEA Grapalat" w:hAnsi="GHEA Grapalat"/>
        </w:rPr>
        <w:t xml:space="preserve">рамках </w:t>
      </w:r>
      <w:r w:rsidR="0056231E" w:rsidRPr="00FC7149">
        <w:rPr>
          <w:rStyle w:val="y2iqfc"/>
          <w:rFonts w:ascii="GHEA Grapalat" w:hAnsi="GHEA Grapalat"/>
          <w:color w:val="202124"/>
          <w:sz w:val="22"/>
          <w:szCs w:val="22"/>
        </w:rPr>
        <w:t>запрос котировок</w:t>
      </w:r>
      <w:r w:rsidR="0056231E" w:rsidRPr="009044F1">
        <w:rPr>
          <w:rFonts w:ascii="GHEA Grapalat" w:hAnsi="GHEA Grapalat"/>
        </w:rPr>
        <w:t xml:space="preserve"> </w:t>
      </w:r>
      <w:r w:rsidRPr="009044F1">
        <w:rPr>
          <w:rFonts w:ascii="GHEA Grapalat" w:hAnsi="GHEA Grapalat"/>
        </w:rPr>
        <w:t xml:space="preserve">под кодом </w:t>
      </w:r>
      <w:r w:rsidR="00FC7149" w:rsidRPr="00C518D7">
        <w:rPr>
          <w:rFonts w:ascii="Sylfaen" w:hAnsi="Sylfaen" w:cs="Sylfaen"/>
          <w:lang w:val="hy-AM"/>
        </w:rPr>
        <w:t>ՀՀ</w:t>
      </w:r>
      <w:r w:rsidR="00FC7149" w:rsidRPr="00C518D7">
        <w:rPr>
          <w:rFonts w:ascii="Sylfaen" w:hAnsi="Sylfaen"/>
          <w:lang w:val="hy-AM"/>
        </w:rPr>
        <w:t xml:space="preserve"> </w:t>
      </w:r>
      <w:r w:rsidR="00FC7149">
        <w:rPr>
          <w:rFonts w:ascii="Sylfaen" w:hAnsi="Sylfaen" w:cs="Sylfaen"/>
          <w:i/>
          <w:lang w:val="hy-AM"/>
        </w:rPr>
        <w:t>ԳԱԱՄԻ-</w:t>
      </w:r>
      <w:r w:rsidR="00FC7149">
        <w:rPr>
          <w:rFonts w:ascii="Sylfaen" w:hAnsi="Sylfaen" w:cs="Sylfaen"/>
          <w:lang w:val="hy-AM"/>
        </w:rPr>
        <w:t>ԳՀ</w:t>
      </w:r>
      <w:r w:rsidR="00FC7149">
        <w:rPr>
          <w:rFonts w:ascii="Sylfaen" w:hAnsi="Sylfaen" w:cs="Sylfaen"/>
          <w:i/>
          <w:lang w:val="hy-AM"/>
        </w:rPr>
        <w:t>ԱՇ</w:t>
      </w:r>
      <w:r w:rsidR="00FC7149" w:rsidRPr="00C518D7">
        <w:rPr>
          <w:rFonts w:ascii="Sylfaen" w:hAnsi="Sylfaen" w:cs="Sylfaen"/>
          <w:lang w:val="af-ZA"/>
        </w:rPr>
        <w:t>ՁԲ</w:t>
      </w:r>
      <w:r w:rsidR="00FC7149" w:rsidRPr="00C518D7">
        <w:rPr>
          <w:rFonts w:ascii="Sylfaen" w:hAnsi="Sylfaen"/>
          <w:u w:val="single"/>
          <w:lang w:val="af-ZA"/>
        </w:rPr>
        <w:t xml:space="preserve"> </w:t>
      </w:r>
      <w:r w:rsidR="00FC7149" w:rsidRPr="00C518D7">
        <w:rPr>
          <w:rFonts w:ascii="Sylfaen" w:hAnsi="Sylfaen"/>
          <w:u w:val="single"/>
          <w:lang w:val="hy-AM"/>
        </w:rPr>
        <w:t xml:space="preserve"> 25/</w:t>
      </w:r>
      <w:r w:rsidR="001524BB">
        <w:rPr>
          <w:rFonts w:ascii="Sylfaen" w:hAnsi="Sylfaen"/>
          <w:i/>
          <w:highlight w:val="yellow"/>
          <w:u w:val="single"/>
          <w:lang w:val="hy-AM"/>
        </w:rPr>
        <w:t>21</w:t>
      </w:r>
      <w:r w:rsidR="00FC7149" w:rsidRPr="00635C43">
        <w:rPr>
          <w:rFonts w:ascii="Sylfaen" w:hAnsi="Sylfaen"/>
          <w:highlight w:val="yellow"/>
          <w:u w:val="single"/>
          <w:lang w:val="af-ZA"/>
        </w:rPr>
        <w:t xml:space="preserve"> </w:t>
      </w:r>
      <w:r w:rsidRPr="00635C43">
        <w:rPr>
          <w:rFonts w:ascii="GHEA Grapalat" w:hAnsi="GHEA Grapalat"/>
          <w:highlight w:val="yellow"/>
        </w:rPr>
        <w:t>"</w:t>
      </w:r>
      <w:r w:rsidRPr="009044F1">
        <w:rPr>
          <w:rFonts w:ascii="GHEA Grapalat" w:hAnsi="GHEA Grapalat"/>
        </w:rPr>
        <w:t xml:space="preserve">* </w:t>
      </w:r>
      <w:r w:rsidRPr="002B6B4A">
        <w:rPr>
          <w:rFonts w:ascii="GHEA Grapalat" w:hAnsi="GHEA Grapalat"/>
        </w:rPr>
        <w:t xml:space="preserve"> обязуется в ходе выполнения работ, предусмотренных контрактом, заключаемым в рамках конкурса под тем же кодом, устанавливать (использовать) материалы и / или </w:t>
      </w:r>
      <w:r>
        <w:rPr>
          <w:rFonts w:ascii="GHEA Grapalat" w:hAnsi="GHEA Grapalat"/>
        </w:rPr>
        <w:t>приборы</w:t>
      </w:r>
      <w:r w:rsidRPr="002B6B4A">
        <w:rPr>
          <w:rFonts w:ascii="GHEA Grapalat" w:hAnsi="GHEA Grapalat"/>
        </w:rPr>
        <w:t xml:space="preserve"> и оборудование, соответствующие техническим характеристикам и условиям гарантийного обслуживания, установленным проектной документацией, представленной в приложении к контракту,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w:t>
      </w:r>
      <w:r w:rsidR="00094180">
        <w:rPr>
          <w:rFonts w:ascii="GHEA Grapalat" w:hAnsi="GHEA Grapalat"/>
        </w:rPr>
        <w:t>,</w:t>
      </w:r>
    </w:p>
    <w:p w14:paraId="13AFDDF0" w14:textId="77777777" w:rsidR="00094180" w:rsidRDefault="00094180" w:rsidP="00D043C1">
      <w:pPr>
        <w:widowControl w:val="0"/>
        <w:tabs>
          <w:tab w:val="left" w:pos="6804"/>
        </w:tabs>
        <w:jc w:val="center"/>
        <w:rPr>
          <w:rFonts w:ascii="GHEA Grapalat" w:hAnsi="GHEA Grapalat"/>
        </w:rPr>
      </w:pPr>
    </w:p>
    <w:p w14:paraId="5CE20E09" w14:textId="77777777" w:rsidR="00094180" w:rsidRDefault="00094180" w:rsidP="00D043C1">
      <w:pPr>
        <w:widowControl w:val="0"/>
        <w:tabs>
          <w:tab w:val="left" w:pos="6804"/>
        </w:tabs>
        <w:jc w:val="center"/>
        <w:rPr>
          <w:rFonts w:ascii="GHEA Grapalat" w:hAnsi="GHEA Grapalat"/>
        </w:rPr>
      </w:pPr>
    </w:p>
    <w:p w14:paraId="674164E8" w14:textId="77777777" w:rsidR="00094180" w:rsidRDefault="00094180" w:rsidP="00D043C1">
      <w:pPr>
        <w:widowControl w:val="0"/>
        <w:tabs>
          <w:tab w:val="left" w:pos="6804"/>
        </w:tabs>
        <w:jc w:val="center"/>
        <w:rPr>
          <w:rFonts w:ascii="GHEA Grapalat" w:hAnsi="GHEA Grapalat"/>
        </w:rPr>
      </w:pPr>
    </w:p>
    <w:p w14:paraId="52C8F8DD" w14:textId="77777777" w:rsidR="00094180" w:rsidRDefault="00094180" w:rsidP="00D043C1">
      <w:pPr>
        <w:widowControl w:val="0"/>
        <w:tabs>
          <w:tab w:val="left" w:pos="6804"/>
        </w:tabs>
        <w:jc w:val="center"/>
        <w:rPr>
          <w:rFonts w:ascii="GHEA Grapalat" w:hAnsi="GHEA Grapalat"/>
        </w:rPr>
      </w:pPr>
    </w:p>
    <w:p w14:paraId="0300154C" w14:textId="77777777"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353DC460" w14:textId="77777777"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1DA36076" w14:textId="77777777" w:rsidR="00D043C1" w:rsidRPr="008875C7" w:rsidRDefault="00D043C1" w:rsidP="00D043C1">
      <w:pPr>
        <w:widowControl w:val="0"/>
        <w:spacing w:after="160"/>
        <w:jc w:val="right"/>
        <w:rPr>
          <w:rFonts w:ascii="GHEA Grapalat" w:hAnsi="GHEA Grapalat"/>
        </w:rPr>
      </w:pPr>
    </w:p>
    <w:p w14:paraId="1FB84139" w14:textId="77777777"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14:paraId="7AAADD94" w14:textId="77777777" w:rsidR="00D043C1" w:rsidRDefault="00D043C1" w:rsidP="00D043C1">
      <w:pPr>
        <w:rPr>
          <w:rFonts w:ascii="GHEA Grapalat" w:hAnsi="GHEA Grapalat"/>
        </w:rPr>
      </w:pPr>
      <w:r>
        <w:rPr>
          <w:rFonts w:ascii="GHEA Grapalat" w:hAnsi="GHEA Grapalat"/>
        </w:rPr>
        <w:br w:type="page"/>
      </w:r>
    </w:p>
    <w:p w14:paraId="0803679D" w14:textId="77777777" w:rsidR="00220899" w:rsidRDefault="00220899" w:rsidP="00220899">
      <w:pPr>
        <w:jc w:val="right"/>
        <w:rPr>
          <w:rFonts w:ascii="GHEA Grapalat" w:hAnsi="GHEA Grapalat"/>
          <w:b/>
        </w:rPr>
      </w:pPr>
      <w:r w:rsidRPr="002E2C90">
        <w:rPr>
          <w:rFonts w:ascii="GHEA Grapalat" w:hAnsi="GHEA Grapalat"/>
          <w:b/>
        </w:rPr>
        <w:lastRenderedPageBreak/>
        <w:t>Приложение 1.</w:t>
      </w:r>
      <w:r w:rsidR="00BA1C04" w:rsidRPr="002E2C90">
        <w:rPr>
          <w:rFonts w:ascii="GHEA Grapalat" w:hAnsi="GHEA Grapalat"/>
          <w:b/>
        </w:rPr>
        <w:t>2</w:t>
      </w:r>
      <w:r w:rsidRPr="002E2C90">
        <w:rPr>
          <w:rFonts w:ascii="GHEA Grapalat" w:hAnsi="GHEA Grapalat"/>
          <w:b/>
        </w:rPr>
        <w:t>**</w:t>
      </w:r>
      <w:r>
        <w:rPr>
          <w:rFonts w:ascii="GHEA Grapalat" w:hAnsi="GHEA Grapalat"/>
          <w:b/>
        </w:rPr>
        <w:t xml:space="preserve"> </w:t>
      </w:r>
    </w:p>
    <w:p w14:paraId="05AA946E" w14:textId="53B5AA70" w:rsidR="00220899" w:rsidRPr="00FA6464" w:rsidRDefault="00220899" w:rsidP="00220899">
      <w:pPr>
        <w:jc w:val="right"/>
        <w:rPr>
          <w:rFonts w:ascii="GHEA Grapalat" w:hAnsi="GHEA Grapalat"/>
          <w:b/>
        </w:rPr>
      </w:pPr>
      <w:r w:rsidRPr="001439BD">
        <w:rPr>
          <w:rFonts w:ascii="GHEA Grapalat" w:hAnsi="GHEA Grapalat"/>
          <w:b/>
        </w:rPr>
        <w:t xml:space="preserve">к Приглашению на </w:t>
      </w:r>
      <w:r w:rsidR="0056231E" w:rsidRPr="00FC7149">
        <w:rPr>
          <w:rStyle w:val="y2iqfc"/>
          <w:rFonts w:ascii="GHEA Grapalat" w:hAnsi="GHEA Grapalat"/>
          <w:color w:val="202124"/>
          <w:sz w:val="22"/>
          <w:szCs w:val="22"/>
        </w:rPr>
        <w:t>запрос котировок</w:t>
      </w:r>
    </w:p>
    <w:p w14:paraId="7C0D01BF" w14:textId="6D8B35F8" w:rsidR="00220899" w:rsidRPr="009044F1" w:rsidRDefault="00220899" w:rsidP="00220899">
      <w:pPr>
        <w:pStyle w:val="Heading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sidR="00FC7149" w:rsidRPr="00C518D7">
        <w:rPr>
          <w:rFonts w:ascii="Sylfaen" w:hAnsi="Sylfaen" w:cs="Sylfaen"/>
          <w:i w:val="0"/>
          <w:lang w:val="hy-AM"/>
        </w:rPr>
        <w:t>ՀՀ</w:t>
      </w:r>
      <w:r w:rsidR="00FC7149" w:rsidRPr="00C518D7">
        <w:rPr>
          <w:rFonts w:ascii="Sylfaen" w:hAnsi="Sylfaen"/>
          <w:i w:val="0"/>
          <w:lang w:val="hy-AM"/>
        </w:rPr>
        <w:t xml:space="preserve"> </w:t>
      </w:r>
      <w:r w:rsidR="00FC7149">
        <w:rPr>
          <w:rFonts w:ascii="Sylfaen" w:hAnsi="Sylfaen" w:cs="Sylfaen"/>
          <w:i w:val="0"/>
          <w:lang w:val="hy-AM"/>
        </w:rPr>
        <w:t>ԳԱԱՄԻ-ԳՀԱՇ</w:t>
      </w:r>
      <w:r w:rsidR="00FC7149" w:rsidRPr="00C518D7">
        <w:rPr>
          <w:rFonts w:ascii="Sylfaen" w:hAnsi="Sylfaen" w:cs="Sylfaen"/>
          <w:i w:val="0"/>
          <w:lang w:val="af-ZA"/>
        </w:rPr>
        <w:t>ՁԲ</w:t>
      </w:r>
      <w:r w:rsidR="00FC7149" w:rsidRPr="00C518D7">
        <w:rPr>
          <w:rFonts w:ascii="Sylfaen" w:hAnsi="Sylfaen"/>
          <w:i w:val="0"/>
          <w:u w:val="single"/>
          <w:lang w:val="af-ZA"/>
        </w:rPr>
        <w:t xml:space="preserve"> </w:t>
      </w:r>
      <w:r w:rsidR="00FC7149" w:rsidRPr="00C518D7">
        <w:rPr>
          <w:rFonts w:ascii="Sylfaen" w:hAnsi="Sylfaen"/>
          <w:i w:val="0"/>
          <w:u w:val="single"/>
          <w:lang w:val="hy-AM"/>
        </w:rPr>
        <w:t xml:space="preserve"> 25</w:t>
      </w:r>
      <w:r w:rsidR="00FC7149" w:rsidRPr="00635C43">
        <w:rPr>
          <w:rFonts w:ascii="Sylfaen" w:hAnsi="Sylfaen"/>
          <w:i w:val="0"/>
          <w:highlight w:val="yellow"/>
          <w:u w:val="single"/>
          <w:lang w:val="hy-AM"/>
        </w:rPr>
        <w:t>/</w:t>
      </w:r>
      <w:r w:rsidR="001524BB">
        <w:rPr>
          <w:rFonts w:ascii="Sylfaen" w:hAnsi="Sylfaen"/>
          <w:i w:val="0"/>
          <w:u w:val="single"/>
          <w:lang w:val="hy-AM"/>
        </w:rPr>
        <w:t>21</w:t>
      </w:r>
      <w:r w:rsidR="00FC7149" w:rsidRPr="00C518D7">
        <w:rPr>
          <w:rFonts w:ascii="Sylfaen" w:hAnsi="Sylfaen"/>
          <w:i w:val="0"/>
          <w:u w:val="single"/>
          <w:lang w:val="af-ZA"/>
        </w:rPr>
        <w:t xml:space="preserve"> </w:t>
      </w:r>
      <w:r>
        <w:rPr>
          <w:rFonts w:ascii="GHEA Grapalat" w:hAnsi="GHEA Grapalat"/>
          <w:b/>
          <w:sz w:val="24"/>
          <w:szCs w:val="24"/>
        </w:rPr>
        <w:t>"</w:t>
      </w:r>
    </w:p>
    <w:p w14:paraId="1A08E8A9" w14:textId="77777777" w:rsidR="00220899" w:rsidRDefault="00220899" w:rsidP="00220899">
      <w:pPr>
        <w:ind w:left="360" w:hanging="360"/>
        <w:jc w:val="center"/>
        <w:rPr>
          <w:rFonts w:ascii="GHEA Grapalat" w:hAnsi="GHEA Grapalat"/>
          <w:b/>
        </w:rPr>
      </w:pPr>
      <w:r>
        <w:rPr>
          <w:rFonts w:ascii="GHEA Grapalat" w:hAnsi="GHEA Grapalat"/>
          <w:b/>
        </w:rPr>
        <w:t>ФОРМА</w:t>
      </w:r>
    </w:p>
    <w:p w14:paraId="62D26100" w14:textId="77777777" w:rsidR="00220899" w:rsidRPr="00C76978" w:rsidRDefault="00220899" w:rsidP="00220899">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3BE03363" w14:textId="77777777" w:rsidR="00220899" w:rsidRPr="00ED3A13" w:rsidRDefault="00220899" w:rsidP="00220899">
      <w:pPr>
        <w:ind w:left="360" w:hanging="360"/>
        <w:jc w:val="center"/>
        <w:rPr>
          <w:rFonts w:ascii="GHEA Grapalat" w:eastAsia="GHEA Grapalat" w:hAnsi="GHEA Grapalat" w:cs="GHEA Grapalat"/>
          <w:b/>
        </w:rPr>
      </w:pPr>
    </w:p>
    <w:p w14:paraId="23203682" w14:textId="77777777" w:rsidR="00220899" w:rsidRPr="00FD1EE4" w:rsidRDefault="00220899" w:rsidP="00220899">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25D7CF07" w14:textId="77777777"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220899" w:rsidRPr="00FD1EE4" w14:paraId="39EA9167" w14:textId="77777777" w:rsidTr="00220899">
        <w:tc>
          <w:tcPr>
            <w:tcW w:w="2836" w:type="dxa"/>
            <w:shd w:val="clear" w:color="auto" w:fill="D9E2F3"/>
            <w:vAlign w:val="center"/>
          </w:tcPr>
          <w:p w14:paraId="632E030D"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7737FCCF"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5385F4A7" w14:textId="77777777" w:rsidTr="00220899">
        <w:tc>
          <w:tcPr>
            <w:tcW w:w="2836" w:type="dxa"/>
            <w:shd w:val="clear" w:color="auto" w:fill="D9E2F3"/>
            <w:vAlign w:val="center"/>
          </w:tcPr>
          <w:p w14:paraId="76D8EE29"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7B35A19D"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45A73882" w14:textId="77777777" w:rsidTr="00220899">
        <w:tc>
          <w:tcPr>
            <w:tcW w:w="2836" w:type="dxa"/>
            <w:shd w:val="clear" w:color="auto" w:fill="D9E2F3"/>
            <w:vAlign w:val="center"/>
          </w:tcPr>
          <w:p w14:paraId="550784CE"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1C7EC062"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4E9624FB" w14:textId="77777777" w:rsidTr="00220899">
        <w:tc>
          <w:tcPr>
            <w:tcW w:w="2836" w:type="dxa"/>
            <w:shd w:val="clear" w:color="auto" w:fill="D9E2F3"/>
            <w:vAlign w:val="center"/>
          </w:tcPr>
          <w:p w14:paraId="3B2FA2F3"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2D8B284F"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7038615F" w14:textId="77777777" w:rsidTr="00220899">
        <w:tc>
          <w:tcPr>
            <w:tcW w:w="2836" w:type="dxa"/>
            <w:shd w:val="clear" w:color="auto" w:fill="D9E2F3"/>
            <w:vAlign w:val="center"/>
          </w:tcPr>
          <w:p w14:paraId="7115998E" w14:textId="77777777"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4"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64B0DDC3"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41FE8526" w14:textId="77777777" w:rsidTr="00220899">
        <w:tc>
          <w:tcPr>
            <w:tcW w:w="2836" w:type="dxa"/>
            <w:shd w:val="clear" w:color="auto" w:fill="D9E2F3"/>
            <w:vAlign w:val="center"/>
          </w:tcPr>
          <w:p w14:paraId="3DFC6A0E" w14:textId="77777777"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177D6E56" w14:textId="77777777" w:rsidR="00220899" w:rsidRPr="00FD1EE4" w:rsidRDefault="00220899" w:rsidP="00220899">
            <w:pPr>
              <w:spacing w:before="240" w:after="240"/>
              <w:ind w:left="993" w:hanging="851"/>
              <w:rPr>
                <w:rFonts w:ascii="GHEA Grapalat" w:eastAsia="GHEA Grapalat" w:hAnsi="GHEA Grapalat" w:cs="GHEA Grapalat"/>
              </w:rPr>
            </w:pPr>
          </w:p>
        </w:tc>
      </w:tr>
      <w:tr w:rsidR="00220899" w:rsidRPr="00FD1EE4" w14:paraId="4CA216B7" w14:textId="77777777" w:rsidTr="00220899">
        <w:tc>
          <w:tcPr>
            <w:tcW w:w="2836" w:type="dxa"/>
            <w:shd w:val="clear" w:color="auto" w:fill="D9E2F3"/>
            <w:vAlign w:val="center"/>
          </w:tcPr>
          <w:p w14:paraId="5C46ED93" w14:textId="77777777" w:rsidR="00220899" w:rsidRPr="00FD1EE4" w:rsidRDefault="00220899" w:rsidP="00220899">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28151A63" w14:textId="77777777" w:rsidR="00220899" w:rsidRPr="00FD1EE4" w:rsidRDefault="00220899" w:rsidP="00220899">
            <w:pPr>
              <w:spacing w:before="240" w:after="240"/>
              <w:ind w:left="993" w:hanging="851"/>
              <w:rPr>
                <w:rFonts w:ascii="GHEA Grapalat" w:eastAsia="GHEA Grapalat" w:hAnsi="GHEA Grapalat" w:cs="GHEA Grapalat"/>
              </w:rPr>
            </w:pPr>
          </w:p>
        </w:tc>
      </w:tr>
    </w:tbl>
    <w:p w14:paraId="014E40A7" w14:textId="77777777"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14:paraId="080F52C5" w14:textId="77777777" w:rsidTr="00220899">
        <w:tc>
          <w:tcPr>
            <w:tcW w:w="2835" w:type="dxa"/>
            <w:shd w:val="clear" w:color="auto" w:fill="D9E2F3"/>
            <w:vAlign w:val="center"/>
          </w:tcPr>
          <w:p w14:paraId="3212F5CD"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1C6C769E"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65DDA3D8" w14:textId="77777777" w:rsidTr="00220899">
        <w:trPr>
          <w:trHeight w:val="1487"/>
        </w:trPr>
        <w:tc>
          <w:tcPr>
            <w:tcW w:w="2835" w:type="dxa"/>
            <w:shd w:val="clear" w:color="auto" w:fill="D9E2F3"/>
            <w:vAlign w:val="center"/>
          </w:tcPr>
          <w:p w14:paraId="4EE716B6"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125F1CB9" w14:textId="77777777" w:rsidR="00220899" w:rsidRPr="00FD1EE4" w:rsidRDefault="00220899" w:rsidP="00220899">
            <w:pPr>
              <w:spacing w:before="240" w:after="240"/>
              <w:rPr>
                <w:rFonts w:ascii="GHEA Grapalat" w:eastAsia="GHEA Grapalat" w:hAnsi="GHEA Grapalat" w:cs="GHEA Grapalat"/>
              </w:rPr>
            </w:pPr>
          </w:p>
        </w:tc>
      </w:tr>
    </w:tbl>
    <w:p w14:paraId="02E38FFB" w14:textId="77777777"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14:paraId="23A9CF8E" w14:textId="77777777" w:rsidTr="00220899">
        <w:tc>
          <w:tcPr>
            <w:tcW w:w="2835" w:type="dxa"/>
            <w:shd w:val="clear" w:color="auto" w:fill="D9E2F3"/>
            <w:vAlign w:val="center"/>
          </w:tcPr>
          <w:p w14:paraId="6F1742FC" w14:textId="77777777"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6A719D3B"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1A5F888E" w14:textId="77777777" w:rsidTr="00220899">
        <w:tc>
          <w:tcPr>
            <w:tcW w:w="2835" w:type="dxa"/>
            <w:shd w:val="clear" w:color="auto" w:fill="D9E2F3"/>
            <w:vAlign w:val="center"/>
          </w:tcPr>
          <w:p w14:paraId="448C3C5F" w14:textId="77777777"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52F4F4C8"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282244F3" w14:textId="77777777" w:rsidTr="00220899">
        <w:tc>
          <w:tcPr>
            <w:tcW w:w="2835" w:type="dxa"/>
            <w:shd w:val="clear" w:color="auto" w:fill="D9E2F3"/>
            <w:vAlign w:val="center"/>
          </w:tcPr>
          <w:p w14:paraId="5E0678A4" w14:textId="77777777"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394F093D" w14:textId="77777777" w:rsidR="00220899" w:rsidRPr="00FD1EE4" w:rsidRDefault="00220899" w:rsidP="00220899">
            <w:pPr>
              <w:spacing w:before="240" w:after="240"/>
              <w:rPr>
                <w:rFonts w:ascii="GHEA Grapalat" w:eastAsia="GHEA Grapalat" w:hAnsi="GHEA Grapalat" w:cs="GHEA Grapalat"/>
              </w:rPr>
            </w:pPr>
          </w:p>
        </w:tc>
      </w:tr>
    </w:tbl>
    <w:p w14:paraId="45BBE54F" w14:textId="77777777" w:rsidR="00220899" w:rsidRPr="00FD1EE4" w:rsidRDefault="00220899" w:rsidP="00220899">
      <w:pPr>
        <w:rPr>
          <w:rFonts w:ascii="GHEA Grapalat" w:eastAsia="GHEA Grapalat" w:hAnsi="GHEA Grapalat" w:cs="GHEA Grapalat"/>
        </w:rPr>
      </w:pPr>
    </w:p>
    <w:p w14:paraId="5458E908" w14:textId="77777777" w:rsidR="00220899" w:rsidRPr="00FD1EE4" w:rsidRDefault="00220899" w:rsidP="00220899">
      <w:pPr>
        <w:rPr>
          <w:rFonts w:ascii="GHEA Grapalat" w:eastAsia="GHEA Grapalat" w:hAnsi="GHEA Grapalat" w:cs="GHEA Grapalat"/>
        </w:rPr>
      </w:pPr>
      <w:r w:rsidRPr="00FD1EE4">
        <w:rPr>
          <w:rFonts w:ascii="GHEA Grapalat" w:hAnsi="GHEA Grapalat"/>
        </w:rPr>
        <w:br w:type="page"/>
      </w:r>
    </w:p>
    <w:p w14:paraId="71F0AFDF" w14:textId="77777777" w:rsidR="00220899" w:rsidRPr="009A52BE" w:rsidRDefault="00220899" w:rsidP="00220899">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3997E14B" w14:textId="77777777" w:rsidR="00220899" w:rsidRPr="004E2F96"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14:paraId="454AA64C" w14:textId="77777777" w:rsidTr="00220899">
        <w:tc>
          <w:tcPr>
            <w:tcW w:w="2835" w:type="dxa"/>
            <w:shd w:val="clear" w:color="auto" w:fill="D9E2F3"/>
            <w:vAlign w:val="center"/>
          </w:tcPr>
          <w:p w14:paraId="12AAC7A6" w14:textId="77777777"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3CB9F722"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63E712E7" w14:textId="77777777" w:rsidTr="00220899">
        <w:tc>
          <w:tcPr>
            <w:tcW w:w="2835" w:type="dxa"/>
            <w:shd w:val="clear" w:color="auto" w:fill="D9E2F3"/>
            <w:vAlign w:val="center"/>
          </w:tcPr>
          <w:p w14:paraId="5BDA8E5F"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6A94A767" w14:textId="77777777" w:rsidR="00220899" w:rsidRPr="00FD1EE4" w:rsidRDefault="00220899" w:rsidP="00220899">
            <w:pPr>
              <w:spacing w:before="240" w:after="240"/>
              <w:rPr>
                <w:rFonts w:ascii="GHEA Grapalat" w:eastAsia="GHEA Grapalat" w:hAnsi="GHEA Grapalat" w:cs="GHEA Grapalat"/>
              </w:rPr>
            </w:pPr>
          </w:p>
        </w:tc>
      </w:tr>
    </w:tbl>
    <w:p w14:paraId="32CD04C1" w14:textId="77777777"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14:paraId="0C605C94" w14:textId="77777777" w:rsidTr="00220899">
        <w:tc>
          <w:tcPr>
            <w:tcW w:w="2835" w:type="dxa"/>
            <w:shd w:val="clear" w:color="auto" w:fill="D9E2F3"/>
            <w:vAlign w:val="center"/>
          </w:tcPr>
          <w:p w14:paraId="7E3C3BF9"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67D5B3D2"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739A2A92" w14:textId="77777777" w:rsidTr="00220899">
        <w:tc>
          <w:tcPr>
            <w:tcW w:w="2835" w:type="dxa"/>
            <w:shd w:val="clear" w:color="auto" w:fill="D9E2F3"/>
            <w:vAlign w:val="center"/>
          </w:tcPr>
          <w:p w14:paraId="67CC52B6"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248DEBC2"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6188F384" w14:textId="77777777" w:rsidTr="00220899">
        <w:tc>
          <w:tcPr>
            <w:tcW w:w="2835" w:type="dxa"/>
            <w:shd w:val="clear" w:color="auto" w:fill="D9E2F3"/>
            <w:vAlign w:val="center"/>
          </w:tcPr>
          <w:p w14:paraId="7C600C9C"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0BD0BA55"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6FAC573A" w14:textId="77777777" w:rsidTr="00220899">
        <w:tc>
          <w:tcPr>
            <w:tcW w:w="2835" w:type="dxa"/>
            <w:shd w:val="clear" w:color="auto" w:fill="D9E2F3"/>
            <w:vAlign w:val="center"/>
          </w:tcPr>
          <w:p w14:paraId="5DF30856"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4F93AEF9"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0F5B746C" w14:textId="77777777" w:rsidTr="00220899">
        <w:tc>
          <w:tcPr>
            <w:tcW w:w="2835" w:type="dxa"/>
            <w:shd w:val="clear" w:color="auto" w:fill="D9E2F3"/>
            <w:vAlign w:val="center"/>
          </w:tcPr>
          <w:p w14:paraId="419B44EE"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7CB037D9"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1334345A" w14:textId="77777777" w:rsidTr="00220899">
        <w:trPr>
          <w:trHeight w:val="1361"/>
        </w:trPr>
        <w:tc>
          <w:tcPr>
            <w:tcW w:w="2835" w:type="dxa"/>
            <w:shd w:val="clear" w:color="auto" w:fill="D9E2F3"/>
            <w:vAlign w:val="center"/>
          </w:tcPr>
          <w:p w14:paraId="428E1EFD"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61479BE3"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2EE6812F" w14:textId="77777777" w:rsidTr="00220899">
        <w:tc>
          <w:tcPr>
            <w:tcW w:w="2835" w:type="dxa"/>
            <w:shd w:val="clear" w:color="auto" w:fill="D9E2F3"/>
            <w:vAlign w:val="center"/>
          </w:tcPr>
          <w:p w14:paraId="54C90EDA"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404B96D7" w14:textId="77777777" w:rsidR="00220899" w:rsidRPr="00FD1EE4" w:rsidRDefault="00220899" w:rsidP="00220899">
            <w:pPr>
              <w:spacing w:before="240" w:after="240"/>
              <w:rPr>
                <w:rFonts w:ascii="GHEA Grapalat" w:eastAsia="GHEA Grapalat" w:hAnsi="GHEA Grapalat" w:cs="GHEA Grapalat"/>
              </w:rPr>
            </w:pPr>
          </w:p>
        </w:tc>
      </w:tr>
    </w:tbl>
    <w:p w14:paraId="5BF6C210" w14:textId="77777777" w:rsidR="00220899" w:rsidRPr="00574FF7"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0899" w:rsidRPr="00FD1EE4" w14:paraId="3BF47594" w14:textId="77777777" w:rsidTr="00220899">
        <w:tc>
          <w:tcPr>
            <w:tcW w:w="2836" w:type="dxa"/>
            <w:shd w:val="clear" w:color="auto" w:fill="D9E2F3"/>
            <w:vAlign w:val="center"/>
          </w:tcPr>
          <w:p w14:paraId="247FBF6C" w14:textId="77777777" w:rsidR="00220899" w:rsidRPr="00FD1EE4" w:rsidRDefault="00220899" w:rsidP="00220899">
            <w:pPr>
              <w:numPr>
                <w:ilvl w:val="2"/>
                <w:numId w:val="28"/>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53DF6361"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1024A587" w14:textId="77777777" w:rsidTr="00220899">
        <w:tc>
          <w:tcPr>
            <w:tcW w:w="2836" w:type="dxa"/>
            <w:shd w:val="clear" w:color="auto" w:fill="D9E2F3"/>
            <w:vAlign w:val="center"/>
          </w:tcPr>
          <w:p w14:paraId="2C4F737A" w14:textId="77777777" w:rsidR="00220899" w:rsidRPr="00FD1EE4" w:rsidRDefault="00220899" w:rsidP="00220899">
            <w:pPr>
              <w:numPr>
                <w:ilvl w:val="2"/>
                <w:numId w:val="28"/>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7F0DD872" w14:textId="77777777" w:rsidR="00220899" w:rsidRPr="00FD1EE4" w:rsidRDefault="00AF1669" w:rsidP="0022089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220899">
                  <w:rPr>
                    <w:rFonts w:ascii="MS Gothic" w:eastAsia="MS Gothic" w:hAnsi="MS Gothic" w:cs="GHEA Grapalat" w:hint="eastAsia"/>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14:paraId="51359868" w14:textId="77777777" w:rsidR="00220899" w:rsidRPr="00FD1EE4" w:rsidRDefault="00AF1669" w:rsidP="0022089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220899">
                  <w:rPr>
                    <w:rFonts w:ascii="MS Gothic" w:eastAsia="MS Gothic" w:hAnsi="MS Gothic" w:cs="GHEA Grapalat" w:hint="eastAsia"/>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14:paraId="68EED40D" w14:textId="77777777" w:rsidR="00220899" w:rsidRPr="00FD1EE4" w:rsidRDefault="00220899" w:rsidP="0022089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14:paraId="2D49F6C7" w14:textId="77777777" w:rsidR="00220899" w:rsidRPr="00CB7DFD"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098CF408" w14:textId="77777777"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14:paraId="5AEE9299" w14:textId="77777777" w:rsidTr="00220899">
        <w:tc>
          <w:tcPr>
            <w:tcW w:w="2837" w:type="dxa"/>
            <w:shd w:val="clear" w:color="auto" w:fill="D9E2F3"/>
            <w:vAlign w:val="center"/>
          </w:tcPr>
          <w:p w14:paraId="7F7A922C"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1C4695D3"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402DD868" w14:textId="77777777" w:rsidTr="00220899">
        <w:tc>
          <w:tcPr>
            <w:tcW w:w="2837" w:type="dxa"/>
            <w:shd w:val="clear" w:color="auto" w:fill="D9E2F3"/>
            <w:vAlign w:val="center"/>
          </w:tcPr>
          <w:p w14:paraId="0D7AD459"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3C3108DD"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54D75757" w14:textId="77777777" w:rsidTr="00220899">
        <w:tc>
          <w:tcPr>
            <w:tcW w:w="2837" w:type="dxa"/>
            <w:shd w:val="clear" w:color="auto" w:fill="D9E2F3"/>
            <w:vAlign w:val="center"/>
          </w:tcPr>
          <w:p w14:paraId="39D3EA9E"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11DC8B43"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428EDCF4" w14:textId="77777777" w:rsidTr="00220899">
        <w:tc>
          <w:tcPr>
            <w:tcW w:w="2837" w:type="dxa"/>
            <w:shd w:val="clear" w:color="auto" w:fill="D9E2F3"/>
            <w:vAlign w:val="center"/>
          </w:tcPr>
          <w:p w14:paraId="643E81D0" w14:textId="77777777"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4D070744" w14:textId="77777777" w:rsidR="00220899" w:rsidRPr="00FD1EE4" w:rsidRDefault="00AF1669" w:rsidP="0022089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14:paraId="21AE9B77" w14:textId="77777777" w:rsidR="00220899" w:rsidRPr="00FD1EE4" w:rsidRDefault="00AF1669" w:rsidP="0022089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14:paraId="7DBF435F" w14:textId="77777777"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14:paraId="08DA002C" w14:textId="77777777" w:rsidTr="00220899">
        <w:tc>
          <w:tcPr>
            <w:tcW w:w="2837" w:type="dxa"/>
            <w:shd w:val="clear" w:color="auto" w:fill="D9E2F3"/>
            <w:vAlign w:val="center"/>
          </w:tcPr>
          <w:p w14:paraId="2D887F56" w14:textId="77777777" w:rsidR="00220899" w:rsidRPr="00B047A2"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6889C867"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48A2DA3D" w14:textId="77777777" w:rsidTr="00220899">
        <w:tc>
          <w:tcPr>
            <w:tcW w:w="2837" w:type="dxa"/>
            <w:shd w:val="clear" w:color="auto" w:fill="D9E2F3"/>
            <w:vAlign w:val="center"/>
          </w:tcPr>
          <w:p w14:paraId="2E4548EA" w14:textId="77777777"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330B03F0"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398C966E" w14:textId="77777777" w:rsidTr="00220899">
        <w:tc>
          <w:tcPr>
            <w:tcW w:w="2837" w:type="dxa"/>
            <w:shd w:val="clear" w:color="auto" w:fill="D9E2F3"/>
            <w:vAlign w:val="center"/>
          </w:tcPr>
          <w:p w14:paraId="2A9B3E03"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20A6C97D"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44231521" w14:textId="77777777" w:rsidTr="00220899">
        <w:tc>
          <w:tcPr>
            <w:tcW w:w="2837" w:type="dxa"/>
            <w:shd w:val="clear" w:color="auto" w:fill="D9E2F3"/>
            <w:vAlign w:val="center"/>
          </w:tcPr>
          <w:p w14:paraId="6173C184" w14:textId="77777777"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30D3D0B4" w14:textId="77777777" w:rsidR="00220899" w:rsidRPr="00FD1EE4" w:rsidRDefault="00AF1669" w:rsidP="0022089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14:paraId="48FA4482" w14:textId="77777777" w:rsidR="00220899" w:rsidRPr="00FD1EE4" w:rsidRDefault="00AF1669" w:rsidP="0022089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14:paraId="10EE6E08" w14:textId="77777777" w:rsidR="00220899" w:rsidRPr="00FD1EE4" w:rsidRDefault="00220899" w:rsidP="00220899">
      <w:pPr>
        <w:rPr>
          <w:rFonts w:ascii="GHEA Grapalat" w:eastAsia="GHEA Grapalat" w:hAnsi="GHEA Grapalat" w:cs="GHEA Grapalat"/>
          <w:b/>
        </w:rPr>
      </w:pPr>
      <w:r w:rsidRPr="00FD1EE4">
        <w:rPr>
          <w:rFonts w:ascii="GHEA Grapalat" w:hAnsi="GHEA Grapalat"/>
        </w:rPr>
        <w:br w:type="page"/>
      </w:r>
    </w:p>
    <w:p w14:paraId="25FFD09F" w14:textId="77777777" w:rsidR="00220899" w:rsidRPr="00FD1EE4"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61F32193" w14:textId="77777777"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0899" w:rsidRPr="00FD1EE4" w14:paraId="747E93C5" w14:textId="77777777" w:rsidTr="00220899">
        <w:tc>
          <w:tcPr>
            <w:tcW w:w="2836" w:type="dxa"/>
            <w:shd w:val="clear" w:color="auto" w:fill="D9E2F3"/>
            <w:vAlign w:val="center"/>
          </w:tcPr>
          <w:p w14:paraId="475BFEFC"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2F51E9AE"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47555263" w14:textId="77777777" w:rsidTr="00220899">
        <w:tc>
          <w:tcPr>
            <w:tcW w:w="2836" w:type="dxa"/>
            <w:shd w:val="clear" w:color="auto" w:fill="D9E2F3"/>
            <w:vAlign w:val="center"/>
          </w:tcPr>
          <w:p w14:paraId="36F7EB6C"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600F55A4"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3518F670" w14:textId="77777777" w:rsidTr="00220899">
        <w:tc>
          <w:tcPr>
            <w:tcW w:w="2836" w:type="dxa"/>
            <w:shd w:val="clear" w:color="auto" w:fill="D9E2F3"/>
            <w:vAlign w:val="center"/>
          </w:tcPr>
          <w:p w14:paraId="2F4689B1"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401D0A17"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6FC168E1" w14:textId="77777777" w:rsidTr="00220899">
        <w:tc>
          <w:tcPr>
            <w:tcW w:w="2836" w:type="dxa"/>
            <w:shd w:val="clear" w:color="auto" w:fill="D9E2F3"/>
            <w:vAlign w:val="center"/>
          </w:tcPr>
          <w:p w14:paraId="19B2F79D"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01D1FC1C"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1B21F46B" w14:textId="77777777" w:rsidTr="00220899">
        <w:tc>
          <w:tcPr>
            <w:tcW w:w="2836" w:type="dxa"/>
            <w:shd w:val="clear" w:color="auto" w:fill="D9E2F3"/>
            <w:vAlign w:val="center"/>
          </w:tcPr>
          <w:p w14:paraId="69E16E1C"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084A0802"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47B275AB" w14:textId="77777777" w:rsidTr="00220899">
        <w:tc>
          <w:tcPr>
            <w:tcW w:w="2836" w:type="dxa"/>
            <w:shd w:val="clear" w:color="auto" w:fill="D9E2F3"/>
            <w:vAlign w:val="center"/>
          </w:tcPr>
          <w:p w14:paraId="00AA6F7D"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2583ADE2" w14:textId="77777777" w:rsidR="00220899" w:rsidRPr="00FD1EE4" w:rsidRDefault="00220899" w:rsidP="00220899">
            <w:pPr>
              <w:spacing w:before="240" w:after="240"/>
              <w:rPr>
                <w:rFonts w:ascii="GHEA Grapalat" w:eastAsia="GHEA Grapalat" w:hAnsi="GHEA Grapalat" w:cs="GHEA Grapalat"/>
              </w:rPr>
            </w:pPr>
          </w:p>
        </w:tc>
      </w:tr>
    </w:tbl>
    <w:p w14:paraId="2458F9CD" w14:textId="77777777"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220899" w:rsidRPr="00FD1EE4" w14:paraId="467A4251" w14:textId="77777777" w:rsidTr="00CF15DB">
        <w:tc>
          <w:tcPr>
            <w:tcW w:w="2977" w:type="dxa"/>
            <w:shd w:val="clear" w:color="auto" w:fill="D9E2F3"/>
            <w:vAlign w:val="center"/>
          </w:tcPr>
          <w:p w14:paraId="0473F303"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14:paraId="6F3E5CC7"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32D17A34" w14:textId="77777777" w:rsidTr="00CF15DB">
        <w:tc>
          <w:tcPr>
            <w:tcW w:w="2977" w:type="dxa"/>
            <w:shd w:val="clear" w:color="auto" w:fill="D9E2F3"/>
            <w:vAlign w:val="center"/>
          </w:tcPr>
          <w:p w14:paraId="5B4EF95D"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14:paraId="7FC139C0"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10BA8A3B" w14:textId="77777777" w:rsidTr="00CF15DB">
        <w:tc>
          <w:tcPr>
            <w:tcW w:w="2977" w:type="dxa"/>
            <w:shd w:val="clear" w:color="auto" w:fill="D9E2F3"/>
            <w:vAlign w:val="center"/>
          </w:tcPr>
          <w:p w14:paraId="2949F5AF" w14:textId="77777777" w:rsidR="00220899" w:rsidRPr="00FD1EE4" w:rsidRDefault="00220899" w:rsidP="00220899">
            <w:pPr>
              <w:numPr>
                <w:ilvl w:val="2"/>
                <w:numId w:val="28"/>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14:paraId="1562F76B"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20890B70" w14:textId="77777777" w:rsidTr="00CF15DB">
        <w:tc>
          <w:tcPr>
            <w:tcW w:w="2977" w:type="dxa"/>
            <w:shd w:val="clear" w:color="auto" w:fill="D9E2F3"/>
            <w:vAlign w:val="center"/>
          </w:tcPr>
          <w:p w14:paraId="5F55C26A" w14:textId="77777777" w:rsidR="00220899" w:rsidRPr="00FD1EE4" w:rsidRDefault="00220899" w:rsidP="00220899">
            <w:pPr>
              <w:numPr>
                <w:ilvl w:val="2"/>
                <w:numId w:val="28"/>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14:paraId="78103332"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64AB26DC" w14:textId="77777777" w:rsidTr="00CF15DB">
        <w:tc>
          <w:tcPr>
            <w:tcW w:w="2977" w:type="dxa"/>
            <w:shd w:val="clear" w:color="auto" w:fill="D9E2F3"/>
            <w:vAlign w:val="center"/>
          </w:tcPr>
          <w:p w14:paraId="44888E58"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14:paraId="45C9AAD2" w14:textId="77777777" w:rsidR="00220899" w:rsidRPr="00FD1EE4" w:rsidRDefault="00220899" w:rsidP="00220899">
            <w:pPr>
              <w:spacing w:before="240" w:after="240"/>
              <w:rPr>
                <w:rFonts w:ascii="GHEA Grapalat" w:eastAsia="GHEA Grapalat" w:hAnsi="GHEA Grapalat" w:cs="GHEA Grapalat"/>
              </w:rPr>
            </w:pPr>
          </w:p>
        </w:tc>
      </w:tr>
    </w:tbl>
    <w:p w14:paraId="14FEA755" w14:textId="77777777"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220899" w:rsidRPr="00FD1EE4" w14:paraId="4ACB56E3" w14:textId="77777777" w:rsidTr="00220899">
        <w:tc>
          <w:tcPr>
            <w:tcW w:w="2943" w:type="dxa"/>
            <w:shd w:val="clear" w:color="auto" w:fill="D9E2F3"/>
            <w:vAlign w:val="center"/>
          </w:tcPr>
          <w:p w14:paraId="08662074"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50F7BAF0"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0DFDE1F8" w14:textId="77777777" w:rsidTr="00220899">
        <w:tc>
          <w:tcPr>
            <w:tcW w:w="2943" w:type="dxa"/>
            <w:shd w:val="clear" w:color="auto" w:fill="D9E2F3"/>
            <w:vAlign w:val="center"/>
          </w:tcPr>
          <w:p w14:paraId="75D12A2A"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744B7614"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4F398500" w14:textId="77777777" w:rsidTr="00220899">
        <w:tc>
          <w:tcPr>
            <w:tcW w:w="2943" w:type="dxa"/>
            <w:shd w:val="clear" w:color="auto" w:fill="D9E2F3"/>
            <w:vAlign w:val="center"/>
          </w:tcPr>
          <w:p w14:paraId="5FD28E94" w14:textId="77777777"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 xml:space="preserve">Административно-территориальная </w:t>
            </w:r>
            <w:r w:rsidRPr="004A63D6">
              <w:rPr>
                <w:rFonts w:ascii="GHEA Grapalat" w:eastAsia="GHEA Grapalat" w:hAnsi="GHEA Grapalat" w:cs="GHEA Grapalat"/>
                <w:color w:val="000000"/>
              </w:rPr>
              <w:lastRenderedPageBreak/>
              <w:t>единица</w:t>
            </w:r>
          </w:p>
        </w:tc>
        <w:tc>
          <w:tcPr>
            <w:tcW w:w="6072" w:type="dxa"/>
            <w:vAlign w:val="center"/>
          </w:tcPr>
          <w:p w14:paraId="2BB4B968"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1E2A7537" w14:textId="77777777" w:rsidTr="00220899">
        <w:tc>
          <w:tcPr>
            <w:tcW w:w="2943" w:type="dxa"/>
            <w:shd w:val="clear" w:color="auto" w:fill="D9E2F3"/>
            <w:vAlign w:val="center"/>
          </w:tcPr>
          <w:p w14:paraId="6CB03002" w14:textId="77777777" w:rsidR="00220899" w:rsidRPr="00FD1EE4" w:rsidRDefault="00220899" w:rsidP="00220899">
            <w:pPr>
              <w:numPr>
                <w:ilvl w:val="2"/>
                <w:numId w:val="28"/>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3E2EA2DB" w14:textId="77777777" w:rsidR="00220899" w:rsidRPr="00FD1EE4" w:rsidRDefault="00220899" w:rsidP="00220899">
            <w:pPr>
              <w:spacing w:before="240" w:after="240"/>
              <w:rPr>
                <w:rFonts w:ascii="GHEA Grapalat" w:eastAsia="GHEA Grapalat" w:hAnsi="GHEA Grapalat" w:cs="GHEA Grapalat"/>
              </w:rPr>
            </w:pPr>
          </w:p>
        </w:tc>
      </w:tr>
    </w:tbl>
    <w:p w14:paraId="5DDF87A9" w14:textId="77777777"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220899" w:rsidRPr="00FD1EE4" w14:paraId="34C18945" w14:textId="77777777" w:rsidTr="00220899">
        <w:tc>
          <w:tcPr>
            <w:tcW w:w="2837" w:type="dxa"/>
            <w:shd w:val="clear" w:color="auto" w:fill="D9E2F3"/>
            <w:vAlign w:val="center"/>
          </w:tcPr>
          <w:p w14:paraId="63643F93"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17E7DACC"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265DB176" w14:textId="77777777" w:rsidTr="00220899">
        <w:tc>
          <w:tcPr>
            <w:tcW w:w="2837" w:type="dxa"/>
            <w:shd w:val="clear" w:color="auto" w:fill="D9E2F3"/>
            <w:vAlign w:val="center"/>
          </w:tcPr>
          <w:p w14:paraId="7FBBE8A4"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66D8CDD7"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273D0AA0" w14:textId="77777777" w:rsidTr="00220899">
        <w:tc>
          <w:tcPr>
            <w:tcW w:w="2837" w:type="dxa"/>
            <w:shd w:val="clear" w:color="auto" w:fill="D9E2F3"/>
            <w:vAlign w:val="center"/>
          </w:tcPr>
          <w:p w14:paraId="736DB51C"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52C9EAAF"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168A598D" w14:textId="77777777" w:rsidTr="00220899">
        <w:tc>
          <w:tcPr>
            <w:tcW w:w="2837" w:type="dxa"/>
            <w:shd w:val="clear" w:color="auto" w:fill="D9E2F3"/>
            <w:vAlign w:val="center"/>
          </w:tcPr>
          <w:p w14:paraId="6BCD67CD"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42140ED8" w14:textId="77777777" w:rsidR="00220899" w:rsidRPr="00FD1EE4" w:rsidRDefault="00220899" w:rsidP="00220899">
            <w:pPr>
              <w:spacing w:before="240" w:after="240"/>
              <w:rPr>
                <w:rFonts w:ascii="GHEA Grapalat" w:eastAsia="GHEA Grapalat" w:hAnsi="GHEA Grapalat" w:cs="GHEA Grapalat"/>
              </w:rPr>
            </w:pPr>
          </w:p>
        </w:tc>
      </w:tr>
    </w:tbl>
    <w:p w14:paraId="549A2AF9" w14:textId="77777777" w:rsidR="00220899" w:rsidRPr="008C665F"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20899" w:rsidRPr="00FD1EE4" w14:paraId="01E27990" w14:textId="77777777" w:rsidTr="00220899">
        <w:trPr>
          <w:trHeight w:val="924"/>
        </w:trPr>
        <w:tc>
          <w:tcPr>
            <w:tcW w:w="9016" w:type="dxa"/>
            <w:gridSpan w:val="2"/>
            <w:vAlign w:val="center"/>
          </w:tcPr>
          <w:p w14:paraId="396F6780" w14:textId="77777777" w:rsidR="00220899" w:rsidRPr="00FD1EE4" w:rsidRDefault="00AF1669"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B34CB6">
              <w:rPr>
                <w:rFonts w:ascii="GHEA Grapalat" w:eastAsia="GHEA Grapalat" w:hAnsi="GHEA Grapalat" w:cs="GHEA Grapalat"/>
                <w:lang w:val="hy-AM"/>
              </w:rPr>
              <w:t>а</w:t>
            </w:r>
            <w:r w:rsidR="00220899">
              <w:rPr>
                <w:rFonts w:ascii="GHEA Grapalat" w:eastAsia="GHEA Grapalat" w:hAnsi="GHEA Grapalat" w:cs="GHEA Grapalat"/>
              </w:rPr>
              <w:t>.</w:t>
            </w:r>
            <w:r w:rsidR="00220899" w:rsidRPr="00FD1EE4">
              <w:rPr>
                <w:rFonts w:ascii="GHEA Grapalat" w:eastAsia="GHEA Grapalat" w:hAnsi="GHEA Grapalat" w:cs="GHEA Grapalat"/>
              </w:rPr>
              <w:t xml:space="preserve"> </w:t>
            </w:r>
            <w:r w:rsidR="00220899" w:rsidRPr="00C76DD8">
              <w:rPr>
                <w:rFonts w:ascii="GHEA Grapalat" w:eastAsia="GHEA Grapalat" w:hAnsi="GHEA Grapalat" w:cs="GHEA Grapalat"/>
              </w:rPr>
              <w:t xml:space="preserve">прямо или косвенно владеет 20 и более процентами </w:t>
            </w:r>
            <w:r w:rsidR="00220899" w:rsidRPr="004B3E79">
              <w:rPr>
                <w:rFonts w:ascii="GHEA Grapalat" w:eastAsia="GHEA Grapalat" w:hAnsi="GHEA Grapalat" w:cs="GHEA Grapalat"/>
              </w:rPr>
              <w:t>дающих право голоса долей</w:t>
            </w:r>
            <w:r w:rsidR="00220899"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220899" w:rsidRPr="00FD1EE4" w14:paraId="00288C23" w14:textId="77777777" w:rsidTr="00220899">
        <w:trPr>
          <w:trHeight w:val="684"/>
        </w:trPr>
        <w:tc>
          <w:tcPr>
            <w:tcW w:w="4508" w:type="dxa"/>
            <w:shd w:val="clear" w:color="auto" w:fill="D9E2F3"/>
            <w:vAlign w:val="center"/>
          </w:tcPr>
          <w:p w14:paraId="685E378B"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0185AC1D"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62C78461" w14:textId="77777777" w:rsidTr="00220899">
        <w:trPr>
          <w:trHeight w:val="1282"/>
        </w:trPr>
        <w:tc>
          <w:tcPr>
            <w:tcW w:w="4508" w:type="dxa"/>
            <w:shd w:val="clear" w:color="auto" w:fill="D9E2F3"/>
            <w:vAlign w:val="center"/>
          </w:tcPr>
          <w:p w14:paraId="2E94C5A7"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1C6F59B8" w14:textId="77777777" w:rsidR="00220899" w:rsidRPr="006B364D" w:rsidRDefault="00AF1669"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Прямое участие</w:t>
            </w:r>
          </w:p>
          <w:p w14:paraId="76D19ED7" w14:textId="77777777" w:rsidR="00220899" w:rsidRPr="00F10CBA" w:rsidRDefault="00AF1669"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Косвенное участие</w:t>
            </w:r>
          </w:p>
        </w:tc>
      </w:tr>
      <w:tr w:rsidR="00220899" w:rsidRPr="00FD1EE4" w14:paraId="6138ED9A" w14:textId="77777777" w:rsidTr="00220899">
        <w:tc>
          <w:tcPr>
            <w:tcW w:w="9016" w:type="dxa"/>
            <w:gridSpan w:val="2"/>
            <w:vAlign w:val="center"/>
          </w:tcPr>
          <w:p w14:paraId="1B2E7B32" w14:textId="77777777" w:rsidR="00220899" w:rsidRPr="00FD1EE4" w:rsidRDefault="00AF1669" w:rsidP="0022089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6F16E4">
              <w:rPr>
                <w:rFonts w:ascii="GHEA Grapalat" w:eastAsia="GHEA Grapalat" w:hAnsi="GHEA Grapalat" w:cs="GHEA Grapalat"/>
                <w:lang w:val="hy-AM"/>
              </w:rPr>
              <w:t>б</w:t>
            </w:r>
            <w:r w:rsidR="00220899" w:rsidRPr="006F16E4">
              <w:rPr>
                <w:rFonts w:eastAsia="Cambria Math"/>
              </w:rPr>
              <w:t>․</w:t>
            </w:r>
            <w:r w:rsidR="00220899"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220899" w:rsidRPr="00FD1EE4" w14:paraId="7D4790B9" w14:textId="77777777" w:rsidTr="00220899">
        <w:tc>
          <w:tcPr>
            <w:tcW w:w="9016" w:type="dxa"/>
            <w:gridSpan w:val="2"/>
            <w:vAlign w:val="center"/>
          </w:tcPr>
          <w:p w14:paraId="60000EE0" w14:textId="77777777" w:rsidR="00220899" w:rsidRPr="00FD1EE4" w:rsidRDefault="00AF1669"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801B2D">
              <w:rPr>
                <w:rFonts w:ascii="GHEA Grapalat" w:eastAsia="GHEA Grapalat" w:hAnsi="GHEA Grapalat" w:cs="GHEA Grapalat"/>
                <w:lang w:val="hy-AM"/>
              </w:rPr>
              <w:t>в</w:t>
            </w:r>
            <w:r w:rsidR="00220899">
              <w:rPr>
                <w:rFonts w:ascii="GHEA Grapalat" w:eastAsia="GHEA Grapalat" w:hAnsi="GHEA Grapalat" w:cs="GHEA Grapalat"/>
              </w:rPr>
              <w:t>.</w:t>
            </w:r>
            <w:r w:rsidR="00220899"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220899" w:rsidRPr="00BA30D4">
              <w:rPr>
                <w:rFonts w:ascii="GHEA Grapalat" w:eastAsia="GHEA Grapalat" w:hAnsi="GHEA Grapalat" w:cs="GHEA Grapalat"/>
                <w:lang w:val="hy-AM"/>
              </w:rPr>
              <w:t>б</w:t>
            </w:r>
            <w:r w:rsidR="00220899" w:rsidRPr="00BA30D4">
              <w:rPr>
                <w:rFonts w:ascii="GHEA Grapalat" w:eastAsia="GHEA Grapalat" w:hAnsi="GHEA Grapalat" w:cs="GHEA Grapalat"/>
              </w:rPr>
              <w:t>"</w:t>
            </w:r>
          </w:p>
        </w:tc>
      </w:tr>
    </w:tbl>
    <w:p w14:paraId="3D87F1E2" w14:textId="77777777" w:rsidR="00220899" w:rsidRPr="00A5193B"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20899" w:rsidRPr="00FD1EE4" w14:paraId="64927384" w14:textId="77777777" w:rsidTr="00220899">
        <w:trPr>
          <w:trHeight w:val="924"/>
        </w:trPr>
        <w:tc>
          <w:tcPr>
            <w:tcW w:w="9016" w:type="dxa"/>
            <w:gridSpan w:val="2"/>
            <w:vAlign w:val="center"/>
          </w:tcPr>
          <w:p w14:paraId="23573B80" w14:textId="77777777" w:rsidR="00220899" w:rsidRPr="00FD1EE4" w:rsidRDefault="00AF1669"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9C7B43">
              <w:rPr>
                <w:rFonts w:ascii="GHEA Grapalat" w:eastAsia="GHEA Grapalat" w:hAnsi="GHEA Grapalat" w:cs="GHEA Grapalat"/>
                <w:lang w:val="hy-AM"/>
              </w:rPr>
              <w:t>а</w:t>
            </w:r>
            <w:r w:rsidR="00220899" w:rsidRPr="00FD1EE4">
              <w:rPr>
                <w:rFonts w:eastAsia="Cambria Math"/>
              </w:rPr>
              <w:t>․</w:t>
            </w:r>
            <w:r w:rsidR="00220899" w:rsidRPr="00FD1EE4">
              <w:rPr>
                <w:rFonts w:ascii="GHEA Grapalat" w:eastAsia="Cambria Math" w:hAnsi="GHEA Grapalat" w:cs="Cambria Math"/>
              </w:rPr>
              <w:t xml:space="preserve"> </w:t>
            </w:r>
            <w:r w:rsidR="00220899" w:rsidRPr="00BC0F3A">
              <w:rPr>
                <w:rFonts w:ascii="GHEA Grapalat" w:eastAsia="GHEA Grapalat" w:hAnsi="GHEA Grapalat" w:cs="GHEA Grapalat"/>
              </w:rPr>
              <w:t xml:space="preserve">прямо или косвенно владеет 10 и более процентами </w:t>
            </w:r>
            <w:r w:rsidR="00220899" w:rsidRPr="004B3E79">
              <w:rPr>
                <w:rFonts w:ascii="GHEA Grapalat" w:eastAsia="GHEA Grapalat" w:hAnsi="GHEA Grapalat" w:cs="GHEA Grapalat"/>
              </w:rPr>
              <w:t>дающих право голоса долей</w:t>
            </w:r>
            <w:r w:rsidR="00220899" w:rsidRPr="00C76DD8">
              <w:rPr>
                <w:rFonts w:ascii="GHEA Grapalat" w:eastAsia="GHEA Grapalat" w:hAnsi="GHEA Grapalat" w:cs="GHEA Grapalat"/>
              </w:rPr>
              <w:t xml:space="preserve"> (акций, паев) </w:t>
            </w:r>
            <w:r w:rsidR="00220899"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220899" w:rsidRPr="00FD1EE4" w14:paraId="02C68DF6" w14:textId="77777777" w:rsidTr="00220899">
        <w:trPr>
          <w:trHeight w:val="684"/>
        </w:trPr>
        <w:tc>
          <w:tcPr>
            <w:tcW w:w="4508" w:type="dxa"/>
            <w:shd w:val="clear" w:color="auto" w:fill="D9E2F3"/>
            <w:vAlign w:val="center"/>
          </w:tcPr>
          <w:p w14:paraId="61667CDF"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33D162C2"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769AD5C2" w14:textId="77777777" w:rsidTr="00220899">
        <w:trPr>
          <w:trHeight w:val="1282"/>
        </w:trPr>
        <w:tc>
          <w:tcPr>
            <w:tcW w:w="4508" w:type="dxa"/>
            <w:shd w:val="clear" w:color="auto" w:fill="D9E2F3"/>
            <w:vAlign w:val="center"/>
          </w:tcPr>
          <w:p w14:paraId="1640D5E9"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505B0052" w14:textId="77777777" w:rsidR="00220899" w:rsidRPr="00C843BA" w:rsidRDefault="00AF1669"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Прямое участие</w:t>
            </w:r>
          </w:p>
          <w:p w14:paraId="4E282EDE" w14:textId="77777777" w:rsidR="00220899" w:rsidRPr="00C843BA" w:rsidRDefault="00AF1669"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Косвенное участие</w:t>
            </w:r>
          </w:p>
        </w:tc>
      </w:tr>
      <w:tr w:rsidR="00220899" w:rsidRPr="00FD1EE4" w14:paraId="1135B43D" w14:textId="77777777" w:rsidTr="00220899">
        <w:tc>
          <w:tcPr>
            <w:tcW w:w="9016" w:type="dxa"/>
            <w:gridSpan w:val="2"/>
            <w:vAlign w:val="center"/>
          </w:tcPr>
          <w:p w14:paraId="2D076EE3" w14:textId="77777777" w:rsidR="00220899" w:rsidRPr="00FD1EE4" w:rsidRDefault="00AF1669" w:rsidP="0022089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D654B4">
              <w:rPr>
                <w:rFonts w:ascii="GHEA Grapalat" w:eastAsia="GHEA Grapalat" w:hAnsi="GHEA Grapalat" w:cs="GHEA Grapalat"/>
                <w:lang w:val="hy-AM"/>
              </w:rPr>
              <w:t>б</w:t>
            </w:r>
            <w:r w:rsidR="00220899" w:rsidRPr="00D654B4">
              <w:rPr>
                <w:rFonts w:eastAsia="Cambria Math"/>
              </w:rPr>
              <w:t>․</w:t>
            </w:r>
            <w:r w:rsidR="00220899" w:rsidRPr="00D654B4">
              <w:rPr>
                <w:rFonts w:ascii="GHEA Grapalat" w:eastAsia="Cambria Math" w:hAnsi="GHEA Grapalat" w:cs="Cambria Math"/>
              </w:rPr>
              <w:t xml:space="preserve"> </w:t>
            </w:r>
            <w:r w:rsidR="00220899" w:rsidRPr="00D654B4">
              <w:rPr>
                <w:rFonts w:ascii="GHEA Grapalat" w:eastAsia="GHEA Grapalat" w:hAnsi="GHEA Grapalat" w:cs="GHEA Grapalat"/>
              </w:rPr>
              <w:t xml:space="preserve">имеет право назначать или </w:t>
            </w:r>
            <w:r w:rsidR="00220899" w:rsidRPr="00D654B4">
              <w:rPr>
                <w:rFonts w:ascii="GHEA Grapalat" w:eastAsia="GHEA Grapalat" w:hAnsi="GHEA Grapalat" w:cs="GHEA Grapalat"/>
                <w:lang w:eastAsia="hy-AM"/>
              </w:rPr>
              <w:t>освобождать</w:t>
            </w:r>
            <w:r w:rsidR="00220899" w:rsidRPr="00D654B4">
              <w:rPr>
                <w:rFonts w:ascii="GHEA Grapalat" w:eastAsia="GHEA Grapalat" w:hAnsi="GHEA Grapalat" w:cs="GHEA Grapalat"/>
              </w:rPr>
              <w:t xml:space="preserve"> большинство членов органов управления юридического лица</w:t>
            </w:r>
          </w:p>
        </w:tc>
      </w:tr>
      <w:tr w:rsidR="00220899" w:rsidRPr="00FD1EE4" w14:paraId="254ECAEA" w14:textId="77777777" w:rsidTr="00220899">
        <w:tc>
          <w:tcPr>
            <w:tcW w:w="9016" w:type="dxa"/>
            <w:gridSpan w:val="2"/>
            <w:vAlign w:val="center"/>
          </w:tcPr>
          <w:p w14:paraId="54503D5C" w14:textId="77777777" w:rsidR="00220899" w:rsidRPr="00FD1EE4" w:rsidRDefault="00AF1669" w:rsidP="0022089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1104ED">
              <w:rPr>
                <w:rFonts w:ascii="GHEA Grapalat" w:eastAsia="GHEA Grapalat" w:hAnsi="GHEA Grapalat" w:cs="GHEA Grapalat"/>
                <w:lang w:val="hy-AM"/>
              </w:rPr>
              <w:t>в</w:t>
            </w:r>
            <w:r w:rsidR="00220899" w:rsidRPr="00FD1EE4">
              <w:rPr>
                <w:rFonts w:eastAsia="Cambria Math"/>
              </w:rPr>
              <w:t>․</w:t>
            </w:r>
            <w:r w:rsidR="00220899" w:rsidRPr="00FD1EE4">
              <w:rPr>
                <w:rFonts w:ascii="GHEA Grapalat" w:eastAsia="Cambria Math" w:hAnsi="GHEA Grapalat" w:cs="Cambria Math"/>
              </w:rPr>
              <w:t xml:space="preserve"> </w:t>
            </w:r>
            <w:r w:rsidR="00220899"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220899" w:rsidRPr="00FD1EE4" w14:paraId="4189F273" w14:textId="77777777" w:rsidTr="00220899">
        <w:tc>
          <w:tcPr>
            <w:tcW w:w="9016" w:type="dxa"/>
            <w:gridSpan w:val="2"/>
            <w:vAlign w:val="center"/>
          </w:tcPr>
          <w:p w14:paraId="5ACB3A57" w14:textId="77777777" w:rsidR="00220899" w:rsidRPr="00FD1EE4" w:rsidRDefault="00AF1669" w:rsidP="0022089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9839CB">
              <w:rPr>
                <w:rFonts w:ascii="GHEA Grapalat" w:eastAsia="GHEA Grapalat" w:hAnsi="GHEA Grapalat" w:cs="GHEA Grapalat"/>
                <w:lang w:val="hy-AM"/>
              </w:rPr>
              <w:t>г</w:t>
            </w:r>
            <w:r w:rsidR="00220899" w:rsidRPr="00FD1EE4">
              <w:rPr>
                <w:rFonts w:eastAsia="Cambria Math"/>
              </w:rPr>
              <w:t>․</w:t>
            </w:r>
            <w:r w:rsidR="00220899" w:rsidRPr="00FD1EE4">
              <w:rPr>
                <w:rFonts w:ascii="GHEA Grapalat" w:eastAsia="Cambria Math" w:hAnsi="GHEA Grapalat" w:cs="Cambria Math"/>
              </w:rPr>
              <w:t xml:space="preserve"> </w:t>
            </w:r>
            <w:r w:rsidR="00220899" w:rsidRPr="00F84F06">
              <w:rPr>
                <w:rFonts w:ascii="GHEA Grapalat" w:eastAsia="GHEA Grapalat" w:hAnsi="GHEA Grapalat" w:cs="GHEA Grapalat"/>
              </w:rPr>
              <w:t xml:space="preserve">осуществляет реальный (фактический) контроль за юридическим лицом </w:t>
            </w:r>
            <w:r w:rsidR="00220899">
              <w:rPr>
                <w:rFonts w:ascii="GHEA Grapalat" w:eastAsia="GHEA Grapalat" w:hAnsi="GHEA Grapalat" w:cs="GHEA Grapalat"/>
              </w:rPr>
              <w:t>иными</w:t>
            </w:r>
            <w:r w:rsidR="00220899" w:rsidRPr="00F84F06">
              <w:rPr>
                <w:rFonts w:ascii="GHEA Grapalat" w:eastAsia="GHEA Grapalat" w:hAnsi="GHEA Grapalat" w:cs="GHEA Grapalat"/>
              </w:rPr>
              <w:t xml:space="preserve"> средствами</w:t>
            </w:r>
          </w:p>
        </w:tc>
      </w:tr>
      <w:tr w:rsidR="00220899" w:rsidRPr="00FD1EE4" w14:paraId="4468E1C1" w14:textId="77777777" w:rsidTr="00220899">
        <w:tc>
          <w:tcPr>
            <w:tcW w:w="9016" w:type="dxa"/>
            <w:gridSpan w:val="2"/>
            <w:vAlign w:val="center"/>
          </w:tcPr>
          <w:p w14:paraId="6426ED42" w14:textId="77777777" w:rsidR="00220899" w:rsidRPr="00FD1EE4" w:rsidRDefault="00AF1669" w:rsidP="0022089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331D0E">
              <w:rPr>
                <w:rFonts w:ascii="GHEA Grapalat" w:eastAsia="GHEA Grapalat" w:hAnsi="GHEA Grapalat" w:cs="GHEA Grapalat"/>
                <w:lang w:val="hy-AM"/>
              </w:rPr>
              <w:t>д</w:t>
            </w:r>
            <w:r w:rsidR="00220899" w:rsidRPr="00FD1EE4">
              <w:rPr>
                <w:rFonts w:eastAsia="Cambria Math"/>
              </w:rPr>
              <w:t>․</w:t>
            </w:r>
            <w:r w:rsidR="00220899" w:rsidRPr="00FD1EE4">
              <w:rPr>
                <w:rFonts w:ascii="GHEA Grapalat" w:eastAsia="Cambria Math" w:hAnsi="GHEA Grapalat" w:cs="Cambria Math"/>
              </w:rPr>
              <w:t xml:space="preserve"> </w:t>
            </w:r>
            <w:r w:rsidR="00220899"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220899" w:rsidRPr="00F36505">
              <w:rPr>
                <w:rFonts w:ascii="GHEA Grapalat" w:eastAsia="GHEA Grapalat" w:hAnsi="GHEA Grapalat" w:cs="GHEA Grapalat"/>
              </w:rPr>
              <w:t xml:space="preserve"> "а" - "г"</w:t>
            </w:r>
          </w:p>
        </w:tc>
      </w:tr>
    </w:tbl>
    <w:p w14:paraId="06A98EB8" w14:textId="77777777"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14:paraId="4AB49A33" w14:textId="77777777" w:rsidTr="00220899">
        <w:tc>
          <w:tcPr>
            <w:tcW w:w="2837" w:type="dxa"/>
            <w:shd w:val="clear" w:color="auto" w:fill="D9E2F3"/>
            <w:vAlign w:val="center"/>
          </w:tcPr>
          <w:p w14:paraId="31D4E802" w14:textId="77777777"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4FD57349"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4BDE4459" w14:textId="77777777" w:rsidTr="00220899">
        <w:tc>
          <w:tcPr>
            <w:tcW w:w="2837" w:type="dxa"/>
            <w:shd w:val="clear" w:color="auto" w:fill="D9E2F3"/>
            <w:vAlign w:val="center"/>
          </w:tcPr>
          <w:p w14:paraId="0D8C78D6" w14:textId="77777777"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61046934" w14:textId="77777777" w:rsidR="00220899" w:rsidRPr="00B23852" w:rsidRDefault="00AF1669"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Отдельно</w:t>
            </w:r>
          </w:p>
          <w:p w14:paraId="0144EA54" w14:textId="77777777" w:rsidR="00220899" w:rsidRPr="00FD1EE4" w:rsidRDefault="00AF1669" w:rsidP="0022089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558FC">
              <w:rPr>
                <w:rFonts w:ascii="GHEA Grapalat" w:eastAsia="GHEA Grapalat" w:hAnsi="GHEA Grapalat" w:cs="GHEA Grapalat"/>
              </w:rPr>
              <w:t>Совместно с аффилированными лицами</w:t>
            </w:r>
          </w:p>
        </w:tc>
      </w:tr>
      <w:tr w:rsidR="00220899" w:rsidRPr="00FD1EE4" w14:paraId="142304B4" w14:textId="77777777" w:rsidTr="00220899">
        <w:tc>
          <w:tcPr>
            <w:tcW w:w="2837" w:type="dxa"/>
            <w:shd w:val="clear" w:color="auto" w:fill="D9E2F3"/>
            <w:vAlign w:val="center"/>
          </w:tcPr>
          <w:p w14:paraId="28F0EE24" w14:textId="77777777"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lastRenderedPageBreak/>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3DEC97EC" w14:textId="77777777" w:rsidR="00220899" w:rsidRPr="005600B4" w:rsidRDefault="00AF1669"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Да</w:t>
            </w:r>
          </w:p>
          <w:p w14:paraId="388CFF18" w14:textId="77777777" w:rsidR="00220899" w:rsidRPr="005600B4" w:rsidRDefault="00AF1669"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Нет</w:t>
            </w:r>
          </w:p>
        </w:tc>
      </w:tr>
    </w:tbl>
    <w:p w14:paraId="1E781DB9" w14:textId="77777777"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14:paraId="3CA8276C" w14:textId="77777777" w:rsidTr="00220899">
        <w:tc>
          <w:tcPr>
            <w:tcW w:w="2837" w:type="dxa"/>
            <w:shd w:val="clear" w:color="auto" w:fill="D9E2F3"/>
            <w:vAlign w:val="center"/>
          </w:tcPr>
          <w:p w14:paraId="0118FBC2"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367EE1C6"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724660B5" w14:textId="77777777" w:rsidTr="00220899">
        <w:tc>
          <w:tcPr>
            <w:tcW w:w="2837" w:type="dxa"/>
            <w:shd w:val="clear" w:color="auto" w:fill="D9E2F3"/>
            <w:vAlign w:val="center"/>
          </w:tcPr>
          <w:p w14:paraId="19FD2BE9"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208A3CAC" w14:textId="77777777" w:rsidR="00220899" w:rsidRPr="00FD1EE4" w:rsidRDefault="00220899" w:rsidP="00220899">
            <w:pPr>
              <w:spacing w:before="240" w:after="240"/>
              <w:rPr>
                <w:rFonts w:ascii="GHEA Grapalat" w:eastAsia="GHEA Grapalat" w:hAnsi="GHEA Grapalat" w:cs="GHEA Grapalat"/>
              </w:rPr>
            </w:pPr>
          </w:p>
        </w:tc>
      </w:tr>
    </w:tbl>
    <w:p w14:paraId="10F8F1DF" w14:textId="77777777" w:rsidR="00220899" w:rsidRPr="00FD1EE4" w:rsidRDefault="00220899" w:rsidP="0022089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3963C411" w14:textId="77777777" w:rsidR="00220899" w:rsidRPr="00FD1EE4"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436581AA" w14:textId="77777777"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14:paraId="78E68BC7" w14:textId="77777777" w:rsidTr="00220899">
        <w:tc>
          <w:tcPr>
            <w:tcW w:w="2835" w:type="dxa"/>
            <w:shd w:val="clear" w:color="auto" w:fill="D9E2F3"/>
            <w:vAlign w:val="center"/>
          </w:tcPr>
          <w:p w14:paraId="282C2728"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40E6FF8D"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40A4202E" w14:textId="77777777" w:rsidTr="00220899">
        <w:tc>
          <w:tcPr>
            <w:tcW w:w="2835" w:type="dxa"/>
            <w:shd w:val="clear" w:color="auto" w:fill="D9E2F3"/>
            <w:vAlign w:val="center"/>
          </w:tcPr>
          <w:p w14:paraId="3F8D3D0A"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286B8A44"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769000DB" w14:textId="77777777" w:rsidTr="00220899">
        <w:tc>
          <w:tcPr>
            <w:tcW w:w="2835" w:type="dxa"/>
            <w:shd w:val="clear" w:color="auto" w:fill="D9E2F3"/>
            <w:vAlign w:val="center"/>
          </w:tcPr>
          <w:p w14:paraId="73735781"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2AF0E50E"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73E93813" w14:textId="77777777" w:rsidTr="00220899">
        <w:tc>
          <w:tcPr>
            <w:tcW w:w="2835" w:type="dxa"/>
            <w:shd w:val="clear" w:color="auto" w:fill="D9E2F3"/>
            <w:vAlign w:val="center"/>
          </w:tcPr>
          <w:p w14:paraId="0D7DC94C"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2DA02647"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6E8D60B6" w14:textId="77777777" w:rsidTr="00220899">
        <w:tc>
          <w:tcPr>
            <w:tcW w:w="2835" w:type="dxa"/>
            <w:shd w:val="clear" w:color="auto" w:fill="D9E2F3"/>
            <w:vAlign w:val="center"/>
          </w:tcPr>
          <w:p w14:paraId="55191947"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3EEB93AE"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78B4D9FD" w14:textId="77777777" w:rsidTr="00220899">
        <w:tc>
          <w:tcPr>
            <w:tcW w:w="2835" w:type="dxa"/>
            <w:shd w:val="clear" w:color="auto" w:fill="D9E2F3"/>
            <w:vAlign w:val="center"/>
          </w:tcPr>
          <w:p w14:paraId="40C4128A"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3D080BAE"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1A025EDC" w14:textId="77777777" w:rsidTr="00220899">
        <w:tc>
          <w:tcPr>
            <w:tcW w:w="2835" w:type="dxa"/>
            <w:shd w:val="clear" w:color="auto" w:fill="D9E2F3"/>
            <w:vAlign w:val="center"/>
          </w:tcPr>
          <w:p w14:paraId="4D1BBF90"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3C90CC82" w14:textId="77777777" w:rsidR="00220899" w:rsidRPr="00FD1EE4" w:rsidRDefault="00220899" w:rsidP="00220899">
            <w:pPr>
              <w:spacing w:before="240" w:after="240"/>
              <w:rPr>
                <w:rFonts w:ascii="GHEA Grapalat" w:eastAsia="GHEA Grapalat" w:hAnsi="GHEA Grapalat" w:cs="GHEA Grapalat"/>
              </w:rPr>
            </w:pPr>
          </w:p>
        </w:tc>
      </w:tr>
    </w:tbl>
    <w:p w14:paraId="67FDEA46" w14:textId="77777777"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14:paraId="4FC405E9" w14:textId="77777777" w:rsidTr="00220899">
        <w:trPr>
          <w:trHeight w:val="853"/>
        </w:trPr>
        <w:tc>
          <w:tcPr>
            <w:tcW w:w="2835" w:type="dxa"/>
            <w:vMerge w:val="restart"/>
            <w:shd w:val="clear" w:color="auto" w:fill="D9E2F3"/>
            <w:vAlign w:val="center"/>
          </w:tcPr>
          <w:p w14:paraId="13115CCB" w14:textId="77777777"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1C2197AA"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3EA68E7D" w14:textId="77777777" w:rsidTr="00220899">
        <w:trPr>
          <w:trHeight w:val="850"/>
        </w:trPr>
        <w:tc>
          <w:tcPr>
            <w:tcW w:w="2835" w:type="dxa"/>
            <w:vMerge/>
            <w:shd w:val="clear" w:color="auto" w:fill="D9E2F3"/>
            <w:vAlign w:val="center"/>
          </w:tcPr>
          <w:p w14:paraId="2E239B7B" w14:textId="77777777"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7107D60"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6C515150" w14:textId="77777777" w:rsidTr="00220899">
        <w:trPr>
          <w:trHeight w:val="850"/>
        </w:trPr>
        <w:tc>
          <w:tcPr>
            <w:tcW w:w="2835" w:type="dxa"/>
            <w:vMerge/>
            <w:shd w:val="clear" w:color="auto" w:fill="D9E2F3"/>
            <w:vAlign w:val="center"/>
          </w:tcPr>
          <w:p w14:paraId="16B5173F" w14:textId="77777777"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C498A74"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11B3171C" w14:textId="77777777" w:rsidTr="00220899">
        <w:trPr>
          <w:trHeight w:val="850"/>
        </w:trPr>
        <w:tc>
          <w:tcPr>
            <w:tcW w:w="2835" w:type="dxa"/>
            <w:vMerge/>
            <w:shd w:val="clear" w:color="auto" w:fill="D9E2F3"/>
            <w:vAlign w:val="center"/>
          </w:tcPr>
          <w:p w14:paraId="06A96DB7" w14:textId="77777777"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CE2BE81"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79762305" w14:textId="77777777" w:rsidTr="00220899">
        <w:trPr>
          <w:trHeight w:val="850"/>
        </w:trPr>
        <w:tc>
          <w:tcPr>
            <w:tcW w:w="2835" w:type="dxa"/>
            <w:vMerge/>
            <w:shd w:val="clear" w:color="auto" w:fill="D9E2F3"/>
            <w:vAlign w:val="center"/>
          </w:tcPr>
          <w:p w14:paraId="1E8A4226" w14:textId="77777777"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9186F64" w14:textId="77777777" w:rsidR="00220899" w:rsidRPr="00FD1EE4" w:rsidRDefault="00220899" w:rsidP="00220899">
            <w:pPr>
              <w:spacing w:before="240" w:after="240"/>
              <w:rPr>
                <w:rFonts w:ascii="GHEA Grapalat" w:eastAsia="GHEA Grapalat" w:hAnsi="GHEA Grapalat" w:cs="GHEA Grapalat"/>
              </w:rPr>
            </w:pPr>
          </w:p>
        </w:tc>
      </w:tr>
    </w:tbl>
    <w:p w14:paraId="442A72E6" w14:textId="77777777" w:rsidR="00220899"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14:paraId="77B73B8B" w14:textId="77777777" w:rsidTr="00220899">
        <w:tc>
          <w:tcPr>
            <w:tcW w:w="2835" w:type="dxa"/>
            <w:shd w:val="clear" w:color="auto" w:fill="D9E2F3"/>
            <w:vAlign w:val="center"/>
          </w:tcPr>
          <w:p w14:paraId="2B86B39A"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14:paraId="69A4F0D0"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34D06F3D" w14:textId="77777777" w:rsidTr="00220899">
        <w:tc>
          <w:tcPr>
            <w:tcW w:w="2835" w:type="dxa"/>
            <w:shd w:val="clear" w:color="auto" w:fill="D9E2F3"/>
            <w:vAlign w:val="center"/>
          </w:tcPr>
          <w:p w14:paraId="4B74377C"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448170C8" w14:textId="77777777" w:rsidR="00220899" w:rsidRPr="00FD1EE4" w:rsidRDefault="00220899" w:rsidP="00220899">
            <w:pPr>
              <w:spacing w:before="240" w:after="240"/>
              <w:rPr>
                <w:rFonts w:ascii="GHEA Grapalat" w:eastAsia="GHEA Grapalat" w:hAnsi="GHEA Grapalat" w:cs="GHEA Grapalat"/>
              </w:rPr>
            </w:pPr>
          </w:p>
        </w:tc>
      </w:tr>
    </w:tbl>
    <w:p w14:paraId="3B48550C" w14:textId="77777777" w:rsidR="00220899" w:rsidRPr="00FD1EE4" w:rsidRDefault="00220899" w:rsidP="00220899">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60F377B0" w14:textId="77777777" w:rsidR="00220899" w:rsidRPr="001F2C4C" w:rsidRDefault="00220899" w:rsidP="001F2C4C">
      <w:pPr>
        <w:pStyle w:val="ListParagraph"/>
        <w:numPr>
          <w:ilvl w:val="0"/>
          <w:numId w:val="28"/>
        </w:numPr>
        <w:pBdr>
          <w:top w:val="nil"/>
          <w:left w:val="nil"/>
          <w:bottom w:val="nil"/>
          <w:right w:val="nil"/>
          <w:between w:val="nil"/>
        </w:pBdr>
        <w:rPr>
          <w:rFonts w:ascii="GHEA Grapalat" w:eastAsia="GHEA Grapalat" w:hAnsi="GHEA Grapalat" w:cs="GHEA Grapalat"/>
          <w:b/>
          <w:color w:val="000000"/>
        </w:rPr>
      </w:pPr>
      <w:r w:rsidRPr="001F2C4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220899" w:rsidRPr="00FD1EE4" w14:paraId="72F7BB8C" w14:textId="77777777" w:rsidTr="00220899">
        <w:tc>
          <w:tcPr>
            <w:tcW w:w="9016" w:type="dxa"/>
            <w:shd w:val="clear" w:color="auto" w:fill="DBE5F1" w:themeFill="accent1" w:themeFillTint="33"/>
          </w:tcPr>
          <w:p w14:paraId="77437BF7" w14:textId="77777777" w:rsidR="00220899" w:rsidRPr="00FD1EE4" w:rsidRDefault="00220899" w:rsidP="0022089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220899" w:rsidRPr="00FD1EE4" w14:paraId="2E62CEC5" w14:textId="77777777" w:rsidTr="00220899">
        <w:trPr>
          <w:trHeight w:val="10187"/>
        </w:trPr>
        <w:tc>
          <w:tcPr>
            <w:tcW w:w="9016" w:type="dxa"/>
          </w:tcPr>
          <w:p w14:paraId="24E2DDC7" w14:textId="77777777" w:rsidR="00220899" w:rsidRPr="00FD1EE4" w:rsidRDefault="00220899" w:rsidP="00220899">
            <w:pPr>
              <w:rPr>
                <w:rFonts w:ascii="GHEA Grapalat" w:eastAsia="GHEA Grapalat" w:hAnsi="GHEA Grapalat" w:cs="GHEA Grapalat"/>
                <w:b/>
                <w:color w:val="000000"/>
              </w:rPr>
            </w:pPr>
          </w:p>
        </w:tc>
      </w:tr>
    </w:tbl>
    <w:p w14:paraId="1FA32D3E" w14:textId="77777777" w:rsidR="00220899" w:rsidRPr="00FD1EE4" w:rsidRDefault="00220899" w:rsidP="00220899">
      <w:pPr>
        <w:pBdr>
          <w:top w:val="nil"/>
          <w:left w:val="nil"/>
          <w:bottom w:val="nil"/>
          <w:right w:val="nil"/>
          <w:between w:val="nil"/>
        </w:pBdr>
        <w:rPr>
          <w:rFonts w:ascii="GHEA Grapalat" w:eastAsia="GHEA Grapalat" w:hAnsi="GHEA Grapalat" w:cs="GHEA Grapalat"/>
          <w:b/>
          <w:color w:val="000000"/>
        </w:rPr>
      </w:pPr>
    </w:p>
    <w:p w14:paraId="520B568D" w14:textId="77777777" w:rsidR="00220899" w:rsidRDefault="00220899" w:rsidP="00220899">
      <w:pPr>
        <w:rPr>
          <w:rFonts w:ascii="GHEA Grapalat" w:hAnsi="GHEA Grapalat"/>
          <w:b/>
        </w:rPr>
      </w:pPr>
    </w:p>
    <w:p w14:paraId="18042D73" w14:textId="77777777" w:rsidR="00220899" w:rsidRDefault="00220899" w:rsidP="00220899">
      <w:pPr>
        <w:rPr>
          <w:rFonts w:ascii="GHEA Grapalat" w:hAnsi="GHEA Grapalat"/>
          <w:b/>
        </w:rPr>
      </w:pPr>
      <w:r>
        <w:rPr>
          <w:rFonts w:ascii="GHEA Grapalat" w:hAnsi="GHEA Grapalat"/>
          <w:b/>
        </w:rPr>
        <w:br w:type="page"/>
      </w:r>
    </w:p>
    <w:p w14:paraId="73506087" w14:textId="77777777" w:rsidR="00220899" w:rsidRDefault="00220899" w:rsidP="00220899">
      <w:pPr>
        <w:spacing w:line="360" w:lineRule="auto"/>
        <w:jc w:val="center"/>
        <w:rPr>
          <w:rFonts w:ascii="GHEA Grapalat" w:hAnsi="GHEA Grapalat"/>
          <w:b/>
          <w:sz w:val="28"/>
          <w:szCs w:val="28"/>
          <w:lang w:val="hy-AM"/>
        </w:rPr>
      </w:pPr>
      <w:r w:rsidRPr="00490465">
        <w:rPr>
          <w:rFonts w:ascii="GHEA Grapalat" w:hAnsi="GHEA Grapalat"/>
          <w:b/>
          <w:sz w:val="28"/>
          <w:szCs w:val="28"/>
        </w:rPr>
        <w:lastRenderedPageBreak/>
        <w:t>Порядок заполнения декларации</w:t>
      </w:r>
    </w:p>
    <w:p w14:paraId="6D940D62" w14:textId="77777777" w:rsidR="00220899" w:rsidRPr="00490465" w:rsidRDefault="00220899" w:rsidP="00220899">
      <w:pPr>
        <w:spacing w:line="360" w:lineRule="auto"/>
        <w:jc w:val="center"/>
        <w:rPr>
          <w:rFonts w:ascii="GHEA Grapalat" w:hAnsi="GHEA Grapalat"/>
          <w:b/>
          <w:sz w:val="28"/>
          <w:szCs w:val="28"/>
          <w:lang w:val="hy-AM"/>
        </w:rPr>
      </w:pPr>
    </w:p>
    <w:p w14:paraId="63D249A2" w14:textId="77777777" w:rsidR="00220899" w:rsidRPr="00092E73" w:rsidRDefault="00220899" w:rsidP="00220899">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155FAE63" w14:textId="77777777" w:rsidR="00220899" w:rsidRPr="00092E73" w:rsidRDefault="00220899" w:rsidP="00220899">
      <w:pPr>
        <w:pStyle w:val="ListParagraph"/>
        <w:numPr>
          <w:ilvl w:val="0"/>
          <w:numId w:val="30"/>
        </w:numPr>
        <w:spacing w:after="200" w:line="360" w:lineRule="auto"/>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12B1B9F9" w14:textId="77777777" w:rsidR="00220899" w:rsidRPr="00092E73" w:rsidRDefault="00220899" w:rsidP="00220899">
      <w:pPr>
        <w:pStyle w:val="ListParagraph"/>
        <w:numPr>
          <w:ilvl w:val="0"/>
          <w:numId w:val="30"/>
        </w:numPr>
        <w:spacing w:after="200" w:line="360" w:lineRule="auto"/>
        <w:contextualSpacing/>
        <w:jc w:val="both"/>
        <w:rPr>
          <w:rFonts w:ascii="GHEA Grapalat" w:hAnsi="GHEA Grapalat"/>
        </w:rPr>
      </w:pPr>
      <w:r w:rsidRPr="00092E73">
        <w:rPr>
          <w:rFonts w:ascii="GHEA Grapalat" w:hAnsi="GHEA Grapalat"/>
        </w:rPr>
        <w:t>в подразделе  "Лицо,</w:t>
      </w:r>
      <w:r>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14:paraId="47384D2A" w14:textId="77777777" w:rsidR="00220899" w:rsidRPr="00092E73" w:rsidRDefault="00220899" w:rsidP="00220899">
      <w:pPr>
        <w:pStyle w:val="ListParagraph"/>
        <w:numPr>
          <w:ilvl w:val="0"/>
          <w:numId w:val="30"/>
        </w:numPr>
        <w:spacing w:after="200" w:line="360" w:lineRule="auto"/>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55F51794" w14:textId="77777777" w:rsidR="00220899" w:rsidRPr="00092E73" w:rsidRDefault="00220899" w:rsidP="00220899">
      <w:pPr>
        <w:pStyle w:val="ListParagraph"/>
        <w:numPr>
          <w:ilvl w:val="0"/>
          <w:numId w:val="29"/>
        </w:numPr>
        <w:spacing w:after="200" w:line="360" w:lineRule="auto"/>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36966202" w14:textId="77777777" w:rsidR="00220899" w:rsidRPr="00092E73" w:rsidRDefault="00220899" w:rsidP="00220899">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w:t>
      </w:r>
      <w:r w:rsidRPr="00092E73">
        <w:rPr>
          <w:rFonts w:ascii="GHEA Grapalat" w:hAnsi="GHEA Grapalat"/>
        </w:rPr>
        <w:lastRenderedPageBreak/>
        <w:t>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423AA704" w14:textId="77777777" w:rsidR="00220899" w:rsidRPr="00092E73" w:rsidRDefault="00220899" w:rsidP="00220899">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5F261872" w14:textId="77777777" w:rsidR="00220899" w:rsidRPr="00092E73" w:rsidRDefault="00220899" w:rsidP="00220899">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5384BF01" w14:textId="77777777" w:rsidR="00220899" w:rsidRPr="00092E73" w:rsidRDefault="00220899" w:rsidP="00220899">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92E73">
        <w:rPr>
          <w:rFonts w:ascii="Cambria Math" w:eastAsia="MS Mincho" w:hAnsi="Cambria Math" w:cs="Cambria Math"/>
        </w:rPr>
        <w:t>․</w:t>
      </w:r>
    </w:p>
    <w:p w14:paraId="26A0714A" w14:textId="77777777" w:rsidR="00220899" w:rsidRPr="00092E73" w:rsidRDefault="00220899" w:rsidP="00220899">
      <w:pPr>
        <w:pStyle w:val="ListParagraph"/>
        <w:numPr>
          <w:ilvl w:val="0"/>
          <w:numId w:val="32"/>
        </w:numPr>
        <w:spacing w:after="200" w:line="360" w:lineRule="auto"/>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w:t>
      </w:r>
      <w:r w:rsidRPr="00092E73">
        <w:rPr>
          <w:rFonts w:ascii="GHEA Grapalat" w:hAnsi="GHEA Grapalat"/>
        </w:rPr>
        <w:lastRenderedPageBreak/>
        <w:t>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426FB3F" w14:textId="77777777" w:rsidR="00220899" w:rsidRPr="00092E73" w:rsidRDefault="00220899" w:rsidP="00220899">
      <w:pPr>
        <w:spacing w:line="360" w:lineRule="auto"/>
        <w:ind w:left="-360"/>
        <w:jc w:val="both"/>
        <w:rPr>
          <w:rFonts w:ascii="GHEA Grapalat" w:hAnsi="GHEA Grapalat"/>
        </w:rPr>
      </w:pPr>
      <w:r w:rsidRPr="00092E73">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6819826" w14:textId="77777777" w:rsidR="00220899" w:rsidRPr="00092E73" w:rsidRDefault="00220899" w:rsidP="00220899">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14:paraId="04B6B1D1" w14:textId="77777777" w:rsidR="00220899" w:rsidRPr="00092E73" w:rsidRDefault="00220899" w:rsidP="00220899">
      <w:pPr>
        <w:pStyle w:val="ListParagraph"/>
        <w:numPr>
          <w:ilvl w:val="0"/>
          <w:numId w:val="33"/>
        </w:numPr>
        <w:spacing w:after="200" w:line="360" w:lineRule="auto"/>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FD04164" w14:textId="77777777"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23698873" w14:textId="77777777"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14:paraId="22A465A4" w14:textId="77777777"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17DC1175" w14:textId="77777777" w:rsidR="00220899" w:rsidRPr="00092E73" w:rsidRDefault="00220899" w:rsidP="00220899">
      <w:pPr>
        <w:spacing w:line="360" w:lineRule="auto"/>
        <w:ind w:left="-375"/>
        <w:jc w:val="both"/>
        <w:rPr>
          <w:rFonts w:ascii="GHEA Grapalat" w:hAnsi="GHEA Grapalat"/>
        </w:rPr>
      </w:pPr>
      <w:r w:rsidRPr="00092E73">
        <w:rPr>
          <w:rFonts w:ascii="GHEA Grapalat" w:hAnsi="GHEA Grapalat"/>
        </w:rPr>
        <w:lastRenderedPageBreak/>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709676EA" w14:textId="77777777" w:rsidR="00220899" w:rsidRPr="00092E73" w:rsidRDefault="00220899" w:rsidP="00220899">
      <w:pPr>
        <w:spacing w:line="360" w:lineRule="auto"/>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r w:rsidRPr="00092E73">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w:t>
      </w:r>
      <w:r w:rsidRPr="00092E73">
        <w:rPr>
          <w:rFonts w:ascii="GHEA Grapalat" w:hAnsi="GHEA Grapalat"/>
        </w:rPr>
        <w:lastRenderedPageBreak/>
        <w:t xml:space="preserve">бенефициара.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575CDECD" w14:textId="77777777" w:rsidR="00220899" w:rsidRPr="00092E73" w:rsidRDefault="00220899" w:rsidP="00220899">
      <w:pPr>
        <w:spacing w:line="360" w:lineRule="auto"/>
        <w:jc w:val="both"/>
        <w:rPr>
          <w:rFonts w:ascii="GHEA Grapalat" w:hAnsi="GHEA Grapalat"/>
          <w:lang w:val="hy-AM"/>
        </w:rPr>
      </w:pPr>
      <w:r w:rsidRPr="00092E73">
        <w:rPr>
          <w:rFonts w:ascii="GHEA Grapalat" w:hAnsi="GHEA Grapalat"/>
        </w:rPr>
        <w:t xml:space="preserve">б.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r w:rsidRPr="00092E73">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20DC389D" w14:textId="77777777" w:rsidR="00220899" w:rsidRPr="00092E73" w:rsidRDefault="00220899" w:rsidP="00220899">
      <w:pPr>
        <w:spacing w:line="360" w:lineRule="auto"/>
        <w:jc w:val="both"/>
        <w:rPr>
          <w:rFonts w:ascii="GHEA Grapalat" w:hAnsi="GHEA Grapalat"/>
        </w:rPr>
      </w:pPr>
      <w:r w:rsidRPr="00092E73">
        <w:rPr>
          <w:rFonts w:ascii="GHEA Grapalat" w:hAnsi="GHEA Grapalat"/>
        </w:rPr>
        <w:t>в</w:t>
      </w:r>
      <w:r w:rsidRPr="00092E73">
        <w:rPr>
          <w:rFonts w:ascii="GHEA Grapalat" w:hAnsi="GHEA Grapalat"/>
          <w:lang w:val="hy-AM"/>
        </w:rPr>
        <w:t xml:space="preserve">. </w:t>
      </w:r>
      <w:r w:rsidRPr="00092E73">
        <w:rPr>
          <w:rFonts w:ascii="GHEA Grapalat" w:hAnsi="GHEA Grapalat"/>
        </w:rPr>
        <w:t>в</w:t>
      </w:r>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14:paraId="3B74A638" w14:textId="77777777" w:rsidR="00220899" w:rsidRPr="00092E73" w:rsidRDefault="00220899" w:rsidP="00220899">
      <w:pPr>
        <w:spacing w:line="360" w:lineRule="auto"/>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r w:rsidRPr="00092E73">
        <w:rPr>
          <w:rFonts w:ascii="GHEA Grapalat" w:hAnsi="GHEA Grapalat"/>
        </w:rPr>
        <w:t>ым</w:t>
      </w:r>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14:paraId="05197B41" w14:textId="77777777"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14:paraId="3D9A15F9" w14:textId="77777777" w:rsidR="00220899" w:rsidRPr="00092E73" w:rsidRDefault="00220899" w:rsidP="00220899">
      <w:pPr>
        <w:spacing w:line="360" w:lineRule="auto"/>
        <w:jc w:val="both"/>
        <w:rPr>
          <w:rFonts w:ascii="GHEA Grapalat" w:hAnsi="GHEA Grapalat"/>
          <w:lang w:val="hy-AM"/>
        </w:rPr>
      </w:pPr>
      <w:r w:rsidRPr="00092E73">
        <w:rPr>
          <w:rFonts w:ascii="GHEA Grapalat" w:hAnsi="GHEA Grapalat"/>
          <w:lang w:val="hy-AM"/>
        </w:rPr>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r w:rsidRPr="00092E73">
        <w:rPr>
          <w:rFonts w:ascii="GHEA Grapalat" w:hAnsi="GHEA Grapalat"/>
        </w:rPr>
        <w:t>отстраня</w:t>
      </w:r>
      <w:r w:rsidRPr="00092E73">
        <w:rPr>
          <w:rFonts w:ascii="GHEA Grapalat" w:hAnsi="GHEA Grapalat"/>
          <w:lang w:val="hy-AM"/>
        </w:rPr>
        <w:t>ть большинство членов органов управления юридического лица;</w:t>
      </w:r>
    </w:p>
    <w:p w14:paraId="5B49D57C" w14:textId="77777777"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в. В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w:t>
      </w:r>
      <w:r w:rsidRPr="00092E73">
        <w:rPr>
          <w:rFonts w:ascii="GHEA Grapalat" w:hAnsi="GHEA Grapalat"/>
        </w:rPr>
        <w:lastRenderedPageBreak/>
        <w:t>полученной данным юридическим лицом в течение года, предшествующего отчетному году;</w:t>
      </w:r>
    </w:p>
    <w:p w14:paraId="3A8FE2B2" w14:textId="77777777"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3CF888AD" w14:textId="77777777"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14:paraId="25A02FAA" w14:textId="77777777"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r w:rsidRPr="00092E73">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0D5145EE" w14:textId="77777777" w:rsidR="00220899" w:rsidRPr="00092E73" w:rsidRDefault="00220899" w:rsidP="00220899">
      <w:pPr>
        <w:spacing w:line="360" w:lineRule="auto"/>
        <w:jc w:val="both"/>
        <w:rPr>
          <w:rFonts w:ascii="GHEA Grapalat" w:eastAsia="GHEA Grapalat" w:hAnsi="GHEA Grapalat" w:cs="GHEA Grapalat"/>
        </w:rPr>
      </w:pPr>
      <w:r w:rsidRPr="00092E73">
        <w:rPr>
          <w:rFonts w:ascii="GHEA Grapalat" w:eastAsia="GHEA Grapalat" w:hAnsi="GHEA Grapalat" w:cs="GHEA Grapalat"/>
        </w:rPr>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14:paraId="01F485A5" w14:textId="77777777"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14:paraId="1CB7B7AD" w14:textId="77777777"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w:t>
      </w:r>
      <w:r w:rsidRPr="00092E73">
        <w:rPr>
          <w:rFonts w:ascii="GHEA Grapalat" w:hAnsi="GHEA Grapalat"/>
        </w:rPr>
        <w:lastRenderedPageBreak/>
        <w:t>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14:paraId="4F0E2C2F" w14:textId="77777777" w:rsidR="00220899" w:rsidRPr="00092E73" w:rsidRDefault="00220899" w:rsidP="00220899">
      <w:pPr>
        <w:spacing w:line="360" w:lineRule="auto"/>
        <w:jc w:val="both"/>
        <w:rPr>
          <w:rFonts w:ascii="GHEA Grapalat" w:hAnsi="GHEA Grapalat"/>
        </w:rPr>
      </w:pPr>
      <w:r w:rsidRPr="00092E73">
        <w:rPr>
          <w:rFonts w:ascii="GHEA Grapalat" w:hAnsi="GHEA Grapalat"/>
        </w:rPr>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6DC1EABA" w14:textId="77777777" w:rsidR="00220899" w:rsidRPr="00092E73" w:rsidRDefault="00220899" w:rsidP="00220899">
      <w:pPr>
        <w:spacing w:line="360" w:lineRule="auto"/>
        <w:jc w:val="both"/>
        <w:rPr>
          <w:rFonts w:ascii="GHEA Grapalat" w:hAnsi="GHEA Grapalat"/>
        </w:rPr>
      </w:pPr>
      <w:r w:rsidRPr="00092E73">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4356D1BD" w14:textId="77777777" w:rsidR="00220899" w:rsidRPr="00092E73" w:rsidRDefault="00220899" w:rsidP="00220899">
      <w:pPr>
        <w:spacing w:line="360" w:lineRule="auto"/>
        <w:jc w:val="both"/>
        <w:rPr>
          <w:rFonts w:ascii="GHEA Grapalat" w:hAnsi="GHEA Grapalat"/>
        </w:rPr>
      </w:pPr>
      <w:r w:rsidRPr="00092E73">
        <w:rPr>
          <w:rFonts w:ascii="GHEA Grapalat" w:hAnsi="GHEA Grapalat"/>
        </w:rPr>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74B91659" w14:textId="77777777"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6. Раздел 6 декларации (Дополнительные </w:t>
      </w:r>
      <w:r w:rsidR="000A4322">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7B9B5A9A" w14:textId="77777777" w:rsidR="00220899" w:rsidRPr="00092E73" w:rsidRDefault="00220899" w:rsidP="00220899">
      <w:pPr>
        <w:spacing w:line="360" w:lineRule="auto"/>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w:t>
      </w:r>
    </w:p>
    <w:p w14:paraId="11EFB2F8" w14:textId="77777777" w:rsidR="00220899" w:rsidRDefault="00220899" w:rsidP="00220899">
      <w:pPr>
        <w:contextualSpacing/>
        <w:jc w:val="both"/>
        <w:rPr>
          <w:rFonts w:ascii="GHEA Grapalat" w:hAnsi="GHEA Grapalat"/>
          <w:sz w:val="28"/>
          <w:szCs w:val="28"/>
        </w:rPr>
      </w:pPr>
    </w:p>
    <w:p w14:paraId="33B192A9" w14:textId="77777777" w:rsidR="00220899" w:rsidRDefault="00220899" w:rsidP="00220899">
      <w:pPr>
        <w:contextualSpacing/>
        <w:jc w:val="both"/>
        <w:rPr>
          <w:rFonts w:ascii="GHEA Grapalat" w:hAnsi="GHEA Grapalat"/>
          <w:sz w:val="28"/>
          <w:szCs w:val="28"/>
        </w:rPr>
      </w:pPr>
    </w:p>
    <w:p w14:paraId="3E542A92" w14:textId="77777777" w:rsidR="00220899" w:rsidRPr="009E5671" w:rsidRDefault="00220899" w:rsidP="00220899">
      <w:pPr>
        <w:contextualSpacing/>
        <w:jc w:val="both"/>
        <w:rPr>
          <w:rFonts w:ascii="GHEA Grapalat" w:hAnsi="GHEA Grapalat"/>
          <w:i/>
          <w:sz w:val="20"/>
          <w:szCs w:val="20"/>
        </w:rPr>
      </w:pPr>
      <w:r w:rsidRPr="009E5671">
        <w:rPr>
          <w:rFonts w:ascii="GHEA Grapalat" w:hAnsi="GHEA Grapalat"/>
          <w:sz w:val="28"/>
          <w:szCs w:val="28"/>
        </w:rPr>
        <w:t xml:space="preserve">* </w:t>
      </w:r>
      <w:r w:rsidRPr="009E5671">
        <w:rPr>
          <w:rFonts w:ascii="GHEA Grapalat" w:hAnsi="GHEA Grapalat"/>
          <w:i/>
          <w:sz w:val="20"/>
          <w:szCs w:val="20"/>
        </w:rPr>
        <w:t>заполняется секретарем комиссии до публикации приглашения в бюллетене:</w:t>
      </w:r>
    </w:p>
    <w:p w14:paraId="3DF20053" w14:textId="77777777" w:rsidR="00220899" w:rsidRPr="009E5671" w:rsidRDefault="00220899" w:rsidP="00220899">
      <w:pPr>
        <w:contextualSpacing/>
        <w:jc w:val="both"/>
        <w:rPr>
          <w:rFonts w:ascii="GHEA Grapalat" w:hAnsi="GHEA Grapalat"/>
          <w:i/>
          <w:sz w:val="20"/>
          <w:szCs w:val="20"/>
        </w:rPr>
      </w:pPr>
      <w:r w:rsidRPr="00B27FD9">
        <w:rPr>
          <w:rFonts w:ascii="GHEA Grapalat" w:hAnsi="GHEA Grapalat"/>
          <w:i/>
          <w:sz w:val="20"/>
          <w:szCs w:val="20"/>
        </w:rPr>
        <w:lastRenderedPageBreak/>
        <w:t>** Приложение 1.</w:t>
      </w:r>
      <w:r w:rsidR="00917D0C" w:rsidRPr="00B27FD9">
        <w:rPr>
          <w:rFonts w:ascii="GHEA Grapalat" w:hAnsi="GHEA Grapalat"/>
          <w:i/>
          <w:sz w:val="20"/>
          <w:szCs w:val="20"/>
        </w:rPr>
        <w:t>2</w:t>
      </w:r>
      <w:r w:rsidRPr="00B27FD9">
        <w:rPr>
          <w:rFonts w:ascii="GHEA Grapalat" w:hAnsi="GHEA Grapalat"/>
          <w:i/>
          <w:sz w:val="20"/>
          <w:szCs w:val="20"/>
        </w:rPr>
        <w:t xml:space="preserve"> не представляется участником</w:t>
      </w:r>
      <w:r w:rsidR="00C87B15" w:rsidRPr="009822B2">
        <w:rPr>
          <w:rFonts w:ascii="GHEA Grapalat" w:hAnsi="GHEA Grapalat"/>
          <w:i/>
          <w:sz w:val="20"/>
          <w:szCs w:val="20"/>
        </w:rPr>
        <w:t>,</w:t>
      </w:r>
      <w:r w:rsidRPr="00B27FD9">
        <w:rPr>
          <w:rFonts w:ascii="GHEA Grapalat" w:hAnsi="GHEA Grapalat"/>
          <w:i/>
          <w:sz w:val="20"/>
          <w:szCs w:val="20"/>
        </w:rPr>
        <w:t xml:space="preserve"> </w:t>
      </w:r>
      <w:r w:rsidR="00DA698A" w:rsidRPr="009822B2">
        <w:rPr>
          <w:rFonts w:ascii="GHEA Grapalat" w:hAnsi="GHEA Grapalat"/>
          <w:i/>
          <w:sz w:val="20"/>
          <w:szCs w:val="20"/>
        </w:rPr>
        <w:t xml:space="preserve">если он является резидентом РА, </w:t>
      </w:r>
      <w:r w:rsidRPr="009E5671">
        <w:rPr>
          <w:rFonts w:ascii="GHEA Grapalat" w:hAnsi="GHEA Grapalat"/>
          <w:i/>
          <w:sz w:val="20"/>
          <w:szCs w:val="20"/>
        </w:rPr>
        <w:t>а также в случае, если участник является индивидуальным предпринимателем или физическим лицом.</w:t>
      </w:r>
    </w:p>
    <w:p w14:paraId="08034F77" w14:textId="77777777" w:rsidR="00220899" w:rsidRDefault="00220899" w:rsidP="00220899">
      <w:pPr>
        <w:rPr>
          <w:rFonts w:ascii="GHEA Grapalat" w:hAnsi="GHEA Grapalat"/>
          <w:b/>
        </w:rPr>
      </w:pPr>
    </w:p>
    <w:p w14:paraId="020C3D82" w14:textId="77777777" w:rsidR="00220899" w:rsidRDefault="00220899" w:rsidP="00220899">
      <w:pPr>
        <w:rPr>
          <w:rFonts w:ascii="GHEA Grapalat" w:hAnsi="GHEA Grapalat"/>
          <w:b/>
        </w:rPr>
      </w:pPr>
      <w:r>
        <w:rPr>
          <w:rFonts w:ascii="GHEA Grapalat" w:hAnsi="GHEA Grapalat"/>
          <w:b/>
        </w:rPr>
        <w:br w:type="page"/>
      </w:r>
    </w:p>
    <w:p w14:paraId="6528FC5D" w14:textId="77777777"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70666A01" w14:textId="455203C1"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56231E" w:rsidRPr="00FC7149">
        <w:rPr>
          <w:rStyle w:val="y2iqfc"/>
          <w:rFonts w:ascii="GHEA Grapalat" w:hAnsi="GHEA Grapalat"/>
          <w:color w:val="202124"/>
          <w:sz w:val="22"/>
          <w:szCs w:val="22"/>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FC7149" w:rsidRPr="00C518D7">
        <w:rPr>
          <w:rFonts w:ascii="Sylfaen" w:hAnsi="Sylfaen" w:cs="Sylfaen"/>
          <w:lang w:val="hy-AM"/>
        </w:rPr>
        <w:t>ՀՀ</w:t>
      </w:r>
      <w:r w:rsidR="00FC7149" w:rsidRPr="00C518D7">
        <w:rPr>
          <w:rFonts w:ascii="Sylfaen" w:hAnsi="Sylfaen"/>
          <w:lang w:val="hy-AM"/>
        </w:rPr>
        <w:t xml:space="preserve"> </w:t>
      </w:r>
      <w:r w:rsidR="00FC7149">
        <w:rPr>
          <w:rFonts w:ascii="Sylfaen" w:hAnsi="Sylfaen" w:cs="Sylfaen"/>
          <w:i/>
          <w:lang w:val="hy-AM"/>
        </w:rPr>
        <w:t>ԳԱԱՄԻ-</w:t>
      </w:r>
      <w:r w:rsidR="00FC7149">
        <w:rPr>
          <w:rFonts w:ascii="Sylfaen" w:hAnsi="Sylfaen" w:cs="Sylfaen"/>
          <w:lang w:val="hy-AM"/>
        </w:rPr>
        <w:t>ԳՀ</w:t>
      </w:r>
      <w:r w:rsidR="00FC7149">
        <w:rPr>
          <w:rFonts w:ascii="Sylfaen" w:hAnsi="Sylfaen" w:cs="Sylfaen"/>
          <w:i/>
          <w:lang w:val="hy-AM"/>
        </w:rPr>
        <w:t>ԱՇ</w:t>
      </w:r>
      <w:r w:rsidR="00FC7149" w:rsidRPr="00C518D7">
        <w:rPr>
          <w:rFonts w:ascii="Sylfaen" w:hAnsi="Sylfaen" w:cs="Sylfaen"/>
          <w:lang w:val="af-ZA"/>
        </w:rPr>
        <w:t>ՁԲ</w:t>
      </w:r>
      <w:r w:rsidR="00FC7149" w:rsidRPr="00C518D7">
        <w:rPr>
          <w:rFonts w:ascii="Sylfaen" w:hAnsi="Sylfaen"/>
          <w:u w:val="single"/>
          <w:lang w:val="af-ZA"/>
        </w:rPr>
        <w:t xml:space="preserve"> </w:t>
      </w:r>
      <w:r w:rsidR="00FC7149" w:rsidRPr="00C518D7">
        <w:rPr>
          <w:rFonts w:ascii="Sylfaen" w:hAnsi="Sylfaen"/>
          <w:u w:val="single"/>
          <w:lang w:val="hy-AM"/>
        </w:rPr>
        <w:t xml:space="preserve"> 25/</w:t>
      </w:r>
      <w:r w:rsidR="001524BB">
        <w:rPr>
          <w:rFonts w:ascii="Sylfaen" w:hAnsi="Sylfaen"/>
          <w:i/>
          <w:u w:val="single"/>
          <w:lang w:val="hy-AM"/>
        </w:rPr>
        <w:t>21</w:t>
      </w:r>
      <w:r w:rsidR="006132ED">
        <w:rPr>
          <w:rFonts w:ascii="GHEA Grapalat" w:hAnsi="GHEA Grapalat"/>
          <w:b/>
          <w:sz w:val="24"/>
          <w:szCs w:val="24"/>
        </w:rPr>
        <w:t>"</w:t>
      </w:r>
      <w:r w:rsidR="00DC619D">
        <w:rPr>
          <w:rStyle w:val="FootnoteReference"/>
          <w:rFonts w:ascii="GHEA Grapalat" w:hAnsi="GHEA Grapalat"/>
          <w:b/>
          <w:sz w:val="24"/>
          <w:szCs w:val="24"/>
        </w:rPr>
        <w:footnoteReference w:customMarkFollows="1" w:id="16"/>
        <w:t>*</w:t>
      </w:r>
    </w:p>
    <w:p w14:paraId="509569E9"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58FA7116" w14:textId="296C42D1" w:rsidR="005646FC" w:rsidRPr="008842CE" w:rsidRDefault="00B2572B" w:rsidP="00941C4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56231E" w:rsidRPr="00FC7149">
        <w:rPr>
          <w:rStyle w:val="y2iqfc"/>
          <w:rFonts w:ascii="GHEA Grapalat" w:hAnsi="GHEA Grapalat"/>
          <w:color w:val="202124"/>
          <w:sz w:val="22"/>
          <w:szCs w:val="22"/>
        </w:rPr>
        <w:t>запрос котировок</w:t>
      </w:r>
      <w:r w:rsidR="0056231E" w:rsidRPr="005744FC">
        <w:rPr>
          <w:rFonts w:ascii="GHEA Grapalat" w:hAnsi="GHEA Grapalat"/>
          <w:spacing w:val="-6"/>
        </w:rPr>
        <w:t xml:space="preserve"> </w:t>
      </w:r>
      <w:r w:rsidRPr="005744FC">
        <w:rPr>
          <w:rFonts w:ascii="GHEA Grapalat" w:hAnsi="GHEA Grapalat"/>
          <w:spacing w:val="-6"/>
        </w:rPr>
        <w:t xml:space="preserve">под кодом </w:t>
      </w:r>
      <w:r w:rsidR="00FC7149" w:rsidRPr="00C518D7">
        <w:rPr>
          <w:rFonts w:ascii="Sylfaen" w:hAnsi="Sylfaen" w:cs="Sylfaen"/>
          <w:lang w:val="hy-AM"/>
        </w:rPr>
        <w:t>ՀՀ</w:t>
      </w:r>
      <w:r w:rsidR="00FC7149" w:rsidRPr="00C518D7">
        <w:rPr>
          <w:rFonts w:ascii="Sylfaen" w:hAnsi="Sylfaen"/>
          <w:lang w:val="hy-AM"/>
        </w:rPr>
        <w:t xml:space="preserve"> </w:t>
      </w:r>
      <w:r w:rsidR="00FC7149">
        <w:rPr>
          <w:rFonts w:ascii="Sylfaen" w:hAnsi="Sylfaen" w:cs="Sylfaen"/>
          <w:i/>
          <w:lang w:val="hy-AM"/>
        </w:rPr>
        <w:t>ԳԱԱՄԻ-</w:t>
      </w:r>
      <w:r w:rsidR="00FC7149">
        <w:rPr>
          <w:rFonts w:ascii="Sylfaen" w:hAnsi="Sylfaen" w:cs="Sylfaen"/>
          <w:lang w:val="hy-AM"/>
        </w:rPr>
        <w:t>ԳՀ</w:t>
      </w:r>
      <w:r w:rsidR="00FC7149">
        <w:rPr>
          <w:rFonts w:ascii="Sylfaen" w:hAnsi="Sylfaen" w:cs="Sylfaen"/>
          <w:i/>
          <w:lang w:val="hy-AM"/>
        </w:rPr>
        <w:t>ԱՇ</w:t>
      </w:r>
      <w:r w:rsidR="00FC7149" w:rsidRPr="00C518D7">
        <w:rPr>
          <w:rFonts w:ascii="Sylfaen" w:hAnsi="Sylfaen" w:cs="Sylfaen"/>
          <w:lang w:val="af-ZA"/>
        </w:rPr>
        <w:t>ՁԲ</w:t>
      </w:r>
      <w:r w:rsidR="00FC7149" w:rsidRPr="00C518D7">
        <w:rPr>
          <w:rFonts w:ascii="Sylfaen" w:hAnsi="Sylfaen"/>
          <w:u w:val="single"/>
          <w:lang w:val="af-ZA"/>
        </w:rPr>
        <w:t xml:space="preserve"> </w:t>
      </w:r>
      <w:r w:rsidR="00FC7149" w:rsidRPr="00C518D7">
        <w:rPr>
          <w:rFonts w:ascii="Sylfaen" w:hAnsi="Sylfaen"/>
          <w:u w:val="single"/>
          <w:lang w:val="hy-AM"/>
        </w:rPr>
        <w:t xml:space="preserve"> 25/</w:t>
      </w:r>
      <w:r w:rsidR="001524BB">
        <w:rPr>
          <w:rFonts w:ascii="Sylfaen" w:hAnsi="Sylfaen"/>
          <w:i/>
          <w:u w:val="single"/>
          <w:lang w:val="hy-AM"/>
        </w:rPr>
        <w:t>21</w:t>
      </w:r>
      <w:r w:rsidR="00FC7149" w:rsidRPr="00C518D7">
        <w:rPr>
          <w:rFonts w:ascii="Sylfaen" w:hAnsi="Sylfaen"/>
          <w:u w:val="single"/>
          <w:lang w:val="af-ZA"/>
        </w:rPr>
        <w:t xml:space="preserve"> </w:t>
      </w:r>
      <w:r w:rsidR="006132ED">
        <w:rPr>
          <w:rFonts w:ascii="GHEA Grapalat" w:hAnsi="GHEA Grapalat"/>
          <w:spacing w:val="-6"/>
        </w:rPr>
        <w:t>"</w:t>
      </w:r>
      <w:r w:rsidRPr="005744FC">
        <w:rPr>
          <w:rFonts w:ascii="GHEA Grapalat" w:hAnsi="GHEA Grapalat"/>
          <w:spacing w:val="-6"/>
        </w:rPr>
        <w:t>*,</w:t>
      </w:r>
      <w:r w:rsidR="00941C48">
        <w:rPr>
          <w:rFonts w:ascii="GHEA Grapalat" w:hAnsi="GHEA Grapalat"/>
          <w:lang w:val="hy-AM"/>
        </w:rPr>
        <w:t xml:space="preserve"> </w:t>
      </w:r>
      <w:r w:rsidR="005744FC" w:rsidRPr="009044F1">
        <w:rPr>
          <w:rFonts w:ascii="GHEA Grapalat" w:hAnsi="GHEA Grapalat"/>
        </w:rPr>
        <w:t xml:space="preserve">в </w:t>
      </w:r>
      <w:r w:rsidRPr="009044F1">
        <w:rPr>
          <w:rFonts w:ascii="GHEA Grapalat" w:hAnsi="GHEA Grapalat"/>
        </w:rPr>
        <w:t>том числе проект заключаемого договора</w:t>
      </w:r>
      <w:r w:rsidR="005744FC" w:rsidRPr="005744FC">
        <w:rPr>
          <w:rFonts w:ascii="GHEA Grapalat" w:hAnsi="GHEA Grapalat"/>
        </w:rPr>
        <w:t xml:space="preserve"> </w:t>
      </w:r>
      <w:r w:rsidRPr="005744FC">
        <w:rPr>
          <w:rFonts w:ascii="GHEA Grapalat" w:hAnsi="GHEA Grapalat"/>
        </w:rPr>
        <w:t>___</w:t>
      </w:r>
      <w:r w:rsidR="005744FC" w:rsidRPr="005744FC">
        <w:rPr>
          <w:rFonts w:ascii="GHEA Grapalat" w:hAnsi="GHEA Grapalat"/>
        </w:rPr>
        <w:t>_______________</w:t>
      </w:r>
      <w:r w:rsidR="005744FC">
        <w:rPr>
          <w:rFonts w:ascii="GHEA Grapalat" w:hAnsi="GHEA Grapalat"/>
        </w:rPr>
        <w:t>_</w:t>
      </w:r>
      <w:r w:rsidR="005744FC" w:rsidRPr="005744FC">
        <w:rPr>
          <w:rFonts w:ascii="GHEA Grapalat" w:hAnsi="GHEA Grapalat"/>
        </w:rPr>
        <w:t>________</w:t>
      </w:r>
      <w:r w:rsidRPr="005744FC">
        <w:rPr>
          <w:rFonts w:ascii="GHEA Grapalat" w:hAnsi="GHEA Grapalat"/>
        </w:rPr>
        <w:t>____</w:t>
      </w:r>
      <w:r w:rsidR="00191D27">
        <w:rPr>
          <w:rFonts w:ascii="GHEA Grapalat" w:hAnsi="GHEA Grapalat"/>
        </w:rPr>
        <w:t>___</w:t>
      </w:r>
    </w:p>
    <w:p w14:paraId="1AD13DA0"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6835D46D"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7423475D"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617"/>
        <w:gridCol w:w="1448"/>
      </w:tblGrid>
      <w:tr w:rsidR="006A7C27" w:rsidRPr="005744FC" w14:paraId="46112890" w14:textId="77777777" w:rsidTr="00CE62D4">
        <w:trPr>
          <w:trHeight w:val="916"/>
          <w:jc w:val="center"/>
        </w:trPr>
        <w:tc>
          <w:tcPr>
            <w:tcW w:w="1368" w:type="dxa"/>
            <w:tcBorders>
              <w:top w:val="single" w:sz="4" w:space="0" w:color="auto"/>
              <w:left w:val="single" w:sz="4" w:space="0" w:color="auto"/>
              <w:right w:val="single" w:sz="4" w:space="0" w:color="auto"/>
            </w:tcBorders>
            <w:vAlign w:val="center"/>
          </w:tcPr>
          <w:p w14:paraId="0875BEF6" w14:textId="77777777" w:rsidR="006A7C27" w:rsidRPr="005744FC" w:rsidRDefault="006A7C2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282BA6BB" w14:textId="77777777"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14:paraId="2DA812BA" w14:textId="77777777" w:rsidR="006A7C27" w:rsidRPr="00CE62D4" w:rsidRDefault="006A7C27" w:rsidP="00B46D58">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23E3254A" w14:textId="77777777" w:rsidR="006A7C27" w:rsidRPr="005744FC" w:rsidRDefault="006A7C27" w:rsidP="00B46D58">
            <w:pPr>
              <w:widowControl w:val="0"/>
              <w:jc w:val="center"/>
              <w:rPr>
                <w:rFonts w:ascii="GHEA Grapalat" w:hAnsi="GHEA Grapalat"/>
                <w:b/>
                <w:bCs/>
                <w:sz w:val="20"/>
                <w:szCs w:val="20"/>
              </w:rPr>
            </w:pPr>
            <w:r w:rsidRPr="00CE62D4">
              <w:rPr>
                <w:rFonts w:ascii="GHEA Grapalat" w:hAnsi="GHEA Grapalat"/>
                <w:sz w:val="16"/>
                <w:szCs w:val="16"/>
              </w:rPr>
              <w:t>(совокупность себестоимости и прогнозируемой прибыли)</w:t>
            </w:r>
            <w:r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14:paraId="5C1A58CE" w14:textId="77777777" w:rsidR="00CE62D4" w:rsidRDefault="006A7C27"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7"/>
              <w:t>**</w:t>
            </w:r>
          </w:p>
          <w:p w14:paraId="79CDB744" w14:textId="77777777"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14:paraId="63FCA323" w14:textId="77777777"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6E0B643B" w14:textId="77777777"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6A7C27" w:rsidRPr="005744FC" w14:paraId="611D7AA4" w14:textId="77777777" w:rsidTr="00CE62D4">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1B4E0357" w14:textId="77777777"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1AE2F115" w14:textId="77777777"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14:paraId="0F476941" w14:textId="77777777" w:rsidR="006A7C27" w:rsidRPr="005744FC" w:rsidRDefault="006A7C2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14:paraId="419DA60D" w14:textId="77777777" w:rsidR="006A7C27" w:rsidRPr="00CE62D4" w:rsidRDefault="006A7C27" w:rsidP="00B46D58">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14:paraId="57F8067B" w14:textId="77777777" w:rsidR="006A7C27" w:rsidRPr="005744FC" w:rsidRDefault="006A7C27" w:rsidP="006A7C27">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6A7C27" w:rsidRPr="005744FC" w14:paraId="65198391" w14:textId="77777777"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42F6DD3D" w14:textId="77777777"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13924A13" w14:textId="77777777"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E30775E" w14:textId="77777777"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54604164" w14:textId="77777777"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0BB97711" w14:textId="77777777" w:rsidR="006A7C27" w:rsidRPr="005744FC" w:rsidRDefault="006A7C27" w:rsidP="00B46D58">
            <w:pPr>
              <w:widowControl w:val="0"/>
              <w:jc w:val="center"/>
              <w:rPr>
                <w:rFonts w:ascii="GHEA Grapalat" w:hAnsi="GHEA Grapalat"/>
                <w:sz w:val="20"/>
                <w:szCs w:val="20"/>
              </w:rPr>
            </w:pPr>
          </w:p>
        </w:tc>
      </w:tr>
      <w:tr w:rsidR="006A7C27" w:rsidRPr="005744FC" w14:paraId="426004EF" w14:textId="77777777" w:rsidTr="00DC2360">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1ED93AF4" w14:textId="77777777"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0EB75DFD" w14:textId="77777777"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B9D60FE" w14:textId="77777777"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4F9EBEF3" w14:textId="77777777"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18103F7B" w14:textId="77777777" w:rsidR="006A7C27" w:rsidRPr="005744FC" w:rsidRDefault="006A7C27" w:rsidP="00B46D58">
            <w:pPr>
              <w:widowControl w:val="0"/>
              <w:rPr>
                <w:rFonts w:ascii="GHEA Grapalat" w:hAnsi="GHEA Grapalat"/>
                <w:sz w:val="20"/>
                <w:szCs w:val="20"/>
              </w:rPr>
            </w:pPr>
          </w:p>
        </w:tc>
      </w:tr>
      <w:tr w:rsidR="006A7C27" w:rsidRPr="005744FC" w14:paraId="1B0C3945" w14:textId="77777777"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8AA27F4" w14:textId="77777777"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32CBA165" w14:textId="77777777"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8FB6CF1" w14:textId="77777777"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708F3DCD" w14:textId="77777777"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4242E306" w14:textId="77777777" w:rsidR="006A7C27" w:rsidRPr="005744FC" w:rsidRDefault="006A7C27" w:rsidP="00B46D58">
            <w:pPr>
              <w:widowControl w:val="0"/>
              <w:jc w:val="center"/>
              <w:rPr>
                <w:rFonts w:ascii="GHEA Grapalat" w:hAnsi="GHEA Grapalat"/>
                <w:sz w:val="20"/>
                <w:szCs w:val="20"/>
              </w:rPr>
            </w:pPr>
          </w:p>
        </w:tc>
      </w:tr>
      <w:tr w:rsidR="006A7C27" w:rsidRPr="005744FC" w14:paraId="3ABFFC5E" w14:textId="77777777"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3EFDC89C" w14:textId="77777777"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2905D985" w14:textId="77777777"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0769CC7" w14:textId="77777777"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416979DA" w14:textId="77777777"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067467D5" w14:textId="77777777" w:rsidR="006A7C27" w:rsidRPr="005744FC" w:rsidRDefault="006A7C27" w:rsidP="00B46D58">
            <w:pPr>
              <w:widowControl w:val="0"/>
              <w:jc w:val="center"/>
              <w:rPr>
                <w:rFonts w:ascii="GHEA Grapalat" w:hAnsi="GHEA Grapalat"/>
                <w:sz w:val="20"/>
                <w:szCs w:val="20"/>
              </w:rPr>
            </w:pPr>
          </w:p>
        </w:tc>
      </w:tr>
      <w:tr w:rsidR="006A7C27" w:rsidRPr="005744FC" w14:paraId="0C122309" w14:textId="77777777" w:rsidTr="00DC2360">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2417F82" w14:textId="77777777"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55C58481" w14:textId="77777777"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5792075" w14:textId="77777777"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14:paraId="62DEE8F1" w14:textId="77777777"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14:paraId="1C9B477C" w14:textId="77777777" w:rsidR="006A7C27" w:rsidRPr="005744FC" w:rsidRDefault="006A7C27" w:rsidP="00B46D58">
            <w:pPr>
              <w:widowControl w:val="0"/>
              <w:jc w:val="center"/>
              <w:rPr>
                <w:rFonts w:ascii="GHEA Grapalat" w:hAnsi="GHEA Grapalat"/>
                <w:sz w:val="20"/>
                <w:szCs w:val="20"/>
              </w:rPr>
            </w:pPr>
          </w:p>
        </w:tc>
      </w:tr>
    </w:tbl>
    <w:p w14:paraId="2ED6D295"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02596E75"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3BEF2731" w14:textId="77777777" w:rsidR="00DC619D" w:rsidRPr="00D3436F" w:rsidRDefault="00DC619D" w:rsidP="00B46D58">
      <w:pPr>
        <w:widowControl w:val="0"/>
        <w:spacing w:after="160"/>
        <w:jc w:val="both"/>
        <w:rPr>
          <w:rFonts w:ascii="GHEA Grapalat" w:hAnsi="GHEA Grapalat"/>
          <w:lang w:val="es-ES"/>
        </w:rPr>
      </w:pPr>
    </w:p>
    <w:p w14:paraId="60BF4E7B"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2632A0B3" w14:textId="77777777" w:rsidR="00B217BB" w:rsidRDefault="00B217BB" w:rsidP="00B46D58">
      <w:pPr>
        <w:rPr>
          <w:rFonts w:ascii="GHEA Grapalat" w:hAnsi="GHEA Grapalat"/>
          <w:b/>
        </w:rPr>
      </w:pPr>
      <w:r>
        <w:rPr>
          <w:rFonts w:ascii="GHEA Grapalat" w:hAnsi="GHEA Grapalat"/>
          <w:b/>
        </w:rPr>
        <w:br w:type="page"/>
      </w:r>
    </w:p>
    <w:p w14:paraId="11E461D5" w14:textId="77777777" w:rsidR="003D2FE2" w:rsidRPr="002E4BC5"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5BEC" w:rsidRPr="002E4BC5">
        <w:rPr>
          <w:rFonts w:ascii="GHEA Grapalat" w:hAnsi="GHEA Grapalat"/>
          <w:i/>
          <w:sz w:val="22"/>
          <w:szCs w:val="22"/>
        </w:rPr>
        <w:t>2</w:t>
      </w:r>
    </w:p>
    <w:p w14:paraId="0189E78C" w14:textId="53544BFC"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 xml:space="preserve">к Приглашению на </w:t>
      </w:r>
      <w:r w:rsidR="0056231E" w:rsidRPr="00FC7149">
        <w:rPr>
          <w:rStyle w:val="y2iqfc"/>
          <w:rFonts w:ascii="GHEA Grapalat" w:hAnsi="GHEA Grapalat"/>
          <w:color w:val="202124"/>
          <w:sz w:val="22"/>
          <w:szCs w:val="22"/>
        </w:rPr>
        <w:t>запрос котировок</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FC7149" w:rsidRPr="00C518D7">
        <w:rPr>
          <w:rFonts w:ascii="Sylfaen" w:hAnsi="Sylfaen" w:cs="Sylfaen"/>
          <w:lang w:val="hy-AM"/>
        </w:rPr>
        <w:t>ՀՀ</w:t>
      </w:r>
      <w:r w:rsidR="00FC7149" w:rsidRPr="00C518D7">
        <w:rPr>
          <w:rFonts w:ascii="Sylfaen" w:hAnsi="Sylfaen"/>
          <w:lang w:val="hy-AM"/>
        </w:rPr>
        <w:t xml:space="preserve"> </w:t>
      </w:r>
      <w:r w:rsidR="00FC7149">
        <w:rPr>
          <w:rFonts w:ascii="Sylfaen" w:hAnsi="Sylfaen" w:cs="Sylfaen"/>
          <w:i/>
          <w:lang w:val="hy-AM"/>
        </w:rPr>
        <w:t>ԳԱԱՄԻ-</w:t>
      </w:r>
      <w:r w:rsidR="00FC7149">
        <w:rPr>
          <w:rFonts w:ascii="Sylfaen" w:hAnsi="Sylfaen" w:cs="Sylfaen"/>
          <w:lang w:val="hy-AM"/>
        </w:rPr>
        <w:t>ԳՀ</w:t>
      </w:r>
      <w:r w:rsidR="00FC7149">
        <w:rPr>
          <w:rFonts w:ascii="Sylfaen" w:hAnsi="Sylfaen" w:cs="Sylfaen"/>
          <w:i/>
          <w:lang w:val="hy-AM"/>
        </w:rPr>
        <w:t>ԱՇ</w:t>
      </w:r>
      <w:r w:rsidR="00FC7149" w:rsidRPr="00C518D7">
        <w:rPr>
          <w:rFonts w:ascii="Sylfaen" w:hAnsi="Sylfaen" w:cs="Sylfaen"/>
          <w:lang w:val="af-ZA"/>
        </w:rPr>
        <w:t>ՁԲ</w:t>
      </w:r>
      <w:r w:rsidR="00FC7149" w:rsidRPr="00C518D7">
        <w:rPr>
          <w:rFonts w:ascii="Sylfaen" w:hAnsi="Sylfaen"/>
          <w:u w:val="single"/>
          <w:lang w:val="af-ZA"/>
        </w:rPr>
        <w:t xml:space="preserve"> </w:t>
      </w:r>
      <w:r w:rsidR="00FC7149" w:rsidRPr="00C518D7">
        <w:rPr>
          <w:rFonts w:ascii="Sylfaen" w:hAnsi="Sylfaen"/>
          <w:u w:val="single"/>
          <w:lang w:val="hy-AM"/>
        </w:rPr>
        <w:t xml:space="preserve"> 25/</w:t>
      </w:r>
      <w:r w:rsidR="002E27D1">
        <w:rPr>
          <w:rFonts w:ascii="Sylfaen" w:hAnsi="Sylfaen"/>
          <w:i/>
          <w:u w:val="single"/>
          <w:lang w:val="hy-AM"/>
        </w:rPr>
        <w:t>21</w:t>
      </w:r>
    </w:p>
    <w:p w14:paraId="22849E0F" w14:textId="77777777" w:rsidR="003D2FE2" w:rsidRPr="00B138F3" w:rsidRDefault="003D2FE2" w:rsidP="003D2FE2">
      <w:pPr>
        <w:widowControl w:val="0"/>
        <w:spacing w:after="160"/>
        <w:jc w:val="center"/>
        <w:rPr>
          <w:rFonts w:ascii="GHEA Grapalat" w:hAnsi="GHEA Grapalat"/>
          <w:b/>
          <w:sz w:val="22"/>
          <w:szCs w:val="22"/>
        </w:rPr>
      </w:pPr>
    </w:p>
    <w:p w14:paraId="54B061C4"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0DA38A04"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14:paraId="15766AE9" w14:textId="77777777" w:rsidTr="00B932B8">
        <w:tc>
          <w:tcPr>
            <w:tcW w:w="4786" w:type="dxa"/>
          </w:tcPr>
          <w:p w14:paraId="55F2632A" w14:textId="77777777"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4ED32670" w14:textId="77777777"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8"/>
              <w:t>**</w:t>
            </w:r>
          </w:p>
        </w:tc>
      </w:tr>
    </w:tbl>
    <w:p w14:paraId="7AF02669" w14:textId="77777777" w:rsidR="003D2FE2" w:rsidRPr="00B138F3" w:rsidRDefault="003D2FE2" w:rsidP="003D2FE2">
      <w:pPr>
        <w:widowControl w:val="0"/>
        <w:spacing w:after="160"/>
        <w:rPr>
          <w:rFonts w:ascii="GHEA Grapalat" w:hAnsi="GHEA Grapalat" w:cs="GHEA Grapalat"/>
          <w:b/>
          <w:sz w:val="22"/>
          <w:szCs w:val="22"/>
        </w:rPr>
      </w:pPr>
    </w:p>
    <w:p w14:paraId="69FE8C11" w14:textId="77777777"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6550672D" w14:textId="77777777" w:rsidR="003D2FE2" w:rsidRPr="00985A25" w:rsidRDefault="003D2FE2" w:rsidP="003D2FE2">
      <w:pPr>
        <w:widowControl w:val="0"/>
        <w:spacing w:after="160"/>
        <w:ind w:left="1843"/>
        <w:jc w:val="both"/>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589324FA" w14:textId="77777777" w:rsidR="003D2FE2" w:rsidRPr="00985A25" w:rsidRDefault="003D2FE2" w:rsidP="003D2FE2">
      <w:pPr>
        <w:widowControl w:val="0"/>
        <w:jc w:val="both"/>
        <w:rPr>
          <w:rFonts w:ascii="GHEA Grapalat" w:hAnsi="GHEA Grapalat"/>
          <w:sz w:val="22"/>
          <w:szCs w:val="22"/>
        </w:rPr>
      </w:pPr>
      <w:r w:rsidRPr="00985A25">
        <w:rPr>
          <w:rFonts w:ascii="GHEA Grapalat" w:hAnsi="GHEA Grapalat"/>
          <w:sz w:val="22"/>
          <w:szCs w:val="22"/>
        </w:rPr>
        <w:t>_________________________________________________________________________</w:t>
      </w:r>
    </w:p>
    <w:p w14:paraId="1FFE7FC9" w14:textId="77777777"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01790A41" w14:textId="77777777"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B8B16FD" w14:textId="77777777" w:rsidR="003D2FE2" w:rsidRPr="00B138F3" w:rsidRDefault="003D2FE2" w:rsidP="003D2FE2">
      <w:pPr>
        <w:widowControl w:val="0"/>
        <w:spacing w:after="160"/>
        <w:ind w:firstLine="709"/>
        <w:jc w:val="both"/>
        <w:rPr>
          <w:rFonts w:ascii="GHEA Grapalat" w:hAnsi="GHEA Grapalat" w:cs="GHEA Grapalat"/>
          <w:sz w:val="22"/>
          <w:szCs w:val="22"/>
        </w:rPr>
      </w:pPr>
    </w:p>
    <w:p w14:paraId="41FDA44E"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3A9512C0" w14:textId="77777777"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14:paraId="03FD19C8" w14:textId="77777777"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14:paraId="1FD2D2D1" w14:textId="77777777"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14:paraId="75EE6880" w14:textId="77777777"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14:paraId="562BE8C4"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6D8D8131"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14:paraId="68A21468"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2CF5D14B"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6D6AF938"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w:t>
      </w:r>
      <w:r w:rsidRPr="00B138F3">
        <w:rPr>
          <w:rFonts w:ascii="GHEA Grapalat" w:hAnsi="GHEA Grapalat"/>
          <w:sz w:val="22"/>
          <w:szCs w:val="22"/>
        </w:rPr>
        <w:lastRenderedPageBreak/>
        <w:t>плательщику об отзыве своего акцепта, проставленного под Требованием.</w:t>
      </w:r>
    </w:p>
    <w:p w14:paraId="3BE7C46B"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45670613"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1C60F280"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4E43EC0B"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1EC35025"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45E64F5E"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2F7F9E45"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4DE77DBB"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44CF3F68"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D335BF">
        <w:rPr>
          <w:rFonts w:ascii="GHEA Grapalat" w:hAnsi="GHEA Grapalat"/>
          <w:sz w:val="22"/>
          <w:szCs w:val="22"/>
          <w:lang w:val="hy-AM"/>
        </w:rPr>
        <w:t>двадцатого</w:t>
      </w:r>
      <w:r w:rsidR="00D335BF" w:rsidRPr="00B138F3">
        <w:rPr>
          <w:rFonts w:ascii="GHEA Grapalat" w:hAnsi="GHEA Grapalat"/>
          <w:sz w:val="22"/>
          <w:szCs w:val="22"/>
        </w:rPr>
        <w:t xml:space="preserve"> </w:t>
      </w:r>
      <w:r w:rsidRPr="00B138F3">
        <w:rPr>
          <w:rFonts w:ascii="GHEA Grapalat" w:hAnsi="GHEA Grapalat"/>
          <w:sz w:val="22"/>
          <w:szCs w:val="22"/>
        </w:rPr>
        <w:t>рабочего дня, следующего за днем полного принятия заказчиком результата выполнения контракта, включительно.</w:t>
      </w:r>
    </w:p>
    <w:p w14:paraId="5DC055C4"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36A72A01"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46032E1F" w14:textId="77777777"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030D393A" w14:textId="77777777" w:rsidR="003D2FE2" w:rsidRPr="00EC1F84"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w:t>
      </w:r>
      <w:r w:rsidRPr="00B138F3">
        <w:rPr>
          <w:rFonts w:ascii="GHEA Grapalat" w:hAnsi="GHEA Grapalat"/>
          <w:sz w:val="22"/>
          <w:szCs w:val="22"/>
        </w:rPr>
        <w:lastRenderedPageBreak/>
        <w:t>переговоров. В случае недостижения согласия споры разрешаются в судебном порядке.</w:t>
      </w:r>
    </w:p>
    <w:p w14:paraId="2D591101" w14:textId="77777777" w:rsidR="006B30BA" w:rsidRPr="00230D36" w:rsidRDefault="006B30BA" w:rsidP="002849A6">
      <w:pPr>
        <w:widowControl w:val="0"/>
        <w:spacing w:after="160"/>
        <w:ind w:firstLine="567"/>
        <w:jc w:val="center"/>
        <w:rPr>
          <w:rFonts w:ascii="GHEA Grapalat" w:hAnsi="GHEA Grapalat"/>
          <w:b/>
          <w:sz w:val="22"/>
          <w:szCs w:val="22"/>
        </w:rPr>
      </w:pPr>
    </w:p>
    <w:p w14:paraId="4CEE3047" w14:textId="77777777" w:rsidR="002849A6" w:rsidRPr="00B138F3" w:rsidRDefault="002849A6" w:rsidP="002849A6">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68BEE743" w14:textId="77777777" w:rsidR="002849A6" w:rsidRPr="00B138F3" w:rsidRDefault="002849A6" w:rsidP="002849A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7EBADC83" w14:textId="77777777" w:rsidR="002849A6" w:rsidRPr="00B138F3" w:rsidRDefault="002849A6" w:rsidP="002849A6">
      <w:pPr>
        <w:widowControl w:val="0"/>
        <w:spacing w:after="160"/>
        <w:ind w:right="4250"/>
        <w:jc w:val="center"/>
        <w:rPr>
          <w:rFonts w:ascii="GHEA Grapalat" w:hAnsi="GHEA Grapalat"/>
          <w:sz w:val="22"/>
          <w:szCs w:val="22"/>
        </w:rPr>
      </w:pPr>
      <w:r w:rsidRPr="00B138F3">
        <w:rPr>
          <w:rFonts w:ascii="GHEA Grapalat" w:hAnsi="GHEA Grapalat"/>
          <w:sz w:val="22"/>
          <w:szCs w:val="22"/>
          <w:vertAlign w:val="superscript"/>
        </w:rPr>
        <w:t>наименование копании</w:t>
      </w:r>
      <w:r w:rsidRPr="00B138F3">
        <w:rPr>
          <w:rFonts w:ascii="GHEA Grapalat" w:hAnsi="GHEA Grapalat"/>
          <w:sz w:val="22"/>
          <w:szCs w:val="22"/>
        </w:rPr>
        <w:t>______________________________________</w:t>
      </w:r>
    </w:p>
    <w:p w14:paraId="61AA925C" w14:textId="77777777" w:rsidR="002849A6" w:rsidRPr="00B138F3" w:rsidRDefault="002849A6" w:rsidP="002849A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67BDCE87" w14:textId="77777777" w:rsidR="002849A6" w:rsidRPr="00B138F3" w:rsidRDefault="002849A6" w:rsidP="002849A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77A8FB97" w14:textId="77777777" w:rsidR="002849A6" w:rsidRPr="002E4BC5" w:rsidRDefault="002849A6" w:rsidP="002849A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28C8B4EF" w14:textId="77777777" w:rsidR="00985A25" w:rsidRPr="002E4BC5" w:rsidRDefault="00985A25" w:rsidP="002849A6">
      <w:pPr>
        <w:widowControl w:val="0"/>
        <w:spacing w:after="160"/>
        <w:ind w:right="4250"/>
        <w:jc w:val="center"/>
        <w:rPr>
          <w:rFonts w:ascii="GHEA Grapalat" w:hAnsi="GHEA Grapalat"/>
          <w:sz w:val="22"/>
          <w:szCs w:val="22"/>
          <w:vertAlign w:val="superscript"/>
        </w:rPr>
      </w:pPr>
    </w:p>
    <w:p w14:paraId="36D21003" w14:textId="77777777" w:rsidR="002849A6" w:rsidRPr="00EC1F84" w:rsidRDefault="002849A6" w:rsidP="002849A6">
      <w:pPr>
        <w:widowControl w:val="0"/>
        <w:spacing w:after="160"/>
        <w:ind w:right="4250"/>
        <w:jc w:val="center"/>
        <w:rPr>
          <w:rFonts w:ascii="GHEA Grapalat" w:hAnsi="GHEA Grapalat"/>
          <w:sz w:val="22"/>
          <w:szCs w:val="22"/>
          <w:vertAlign w:val="superscript"/>
        </w:rPr>
      </w:pPr>
    </w:p>
    <w:p w14:paraId="33BD1F1A" w14:textId="77777777" w:rsidR="002849A6" w:rsidRPr="00EC1F84" w:rsidRDefault="002849A6" w:rsidP="002849A6">
      <w:pPr>
        <w:widowControl w:val="0"/>
        <w:spacing w:after="160"/>
        <w:ind w:right="4250"/>
        <w:jc w:val="center"/>
        <w:rPr>
          <w:rFonts w:ascii="GHEA Grapalat" w:hAnsi="GHEA Grapalat"/>
          <w:sz w:val="22"/>
          <w:szCs w:val="22"/>
          <w:vertAlign w:val="superscript"/>
        </w:rPr>
      </w:pPr>
    </w:p>
    <w:p w14:paraId="795F0461" w14:textId="77777777" w:rsidR="002849A6" w:rsidRPr="00B138F3" w:rsidRDefault="002849A6" w:rsidP="002849A6">
      <w:pPr>
        <w:widowControl w:val="0"/>
        <w:spacing w:after="160"/>
        <w:jc w:val="right"/>
        <w:rPr>
          <w:rFonts w:ascii="GHEA Grapalat" w:hAnsi="GHEA Grapalat"/>
          <w:sz w:val="22"/>
          <w:szCs w:val="22"/>
        </w:rPr>
      </w:pPr>
    </w:p>
    <w:p w14:paraId="4D37F892" w14:textId="77777777" w:rsidR="002849A6" w:rsidRPr="00B138F3" w:rsidRDefault="002849A6" w:rsidP="002849A6">
      <w:pPr>
        <w:widowControl w:val="0"/>
        <w:spacing w:after="160"/>
        <w:jc w:val="right"/>
        <w:rPr>
          <w:rFonts w:ascii="GHEA Grapalat" w:hAnsi="GHEA Grapalat"/>
          <w:sz w:val="22"/>
          <w:szCs w:val="22"/>
        </w:rPr>
      </w:pPr>
      <w:r w:rsidRPr="00B138F3">
        <w:rPr>
          <w:rFonts w:ascii="GHEA Grapalat" w:hAnsi="GHEA Grapalat"/>
          <w:sz w:val="22"/>
          <w:szCs w:val="22"/>
        </w:rPr>
        <w:t>М. П.</w:t>
      </w:r>
    </w:p>
    <w:p w14:paraId="7747D247" w14:textId="77777777" w:rsidR="002849A6" w:rsidRPr="00B138F3" w:rsidRDefault="002849A6" w:rsidP="002849A6">
      <w:pPr>
        <w:widowControl w:val="0"/>
        <w:spacing w:after="160"/>
        <w:jc w:val="both"/>
        <w:rPr>
          <w:rFonts w:ascii="GHEA Grapalat" w:hAnsi="GHEA Grapalat"/>
          <w:b/>
        </w:rPr>
      </w:pPr>
      <w:r w:rsidRPr="00B138F3">
        <w:rPr>
          <w:rFonts w:ascii="GHEA Grapalat" w:hAnsi="GHEA Grapalat"/>
          <w:sz w:val="22"/>
          <w:szCs w:val="22"/>
        </w:rPr>
        <w:t>День/месяц/год</w:t>
      </w:r>
    </w:p>
    <w:p w14:paraId="195AD473" w14:textId="77777777" w:rsidR="002849A6" w:rsidRDefault="002849A6" w:rsidP="003D2FE2">
      <w:pPr>
        <w:widowControl w:val="0"/>
        <w:tabs>
          <w:tab w:val="left" w:pos="1134"/>
        </w:tabs>
        <w:spacing w:after="160"/>
        <w:ind w:firstLine="567"/>
        <w:jc w:val="both"/>
        <w:rPr>
          <w:rFonts w:ascii="GHEA Grapalat" w:hAnsi="GHEA Grapalat"/>
          <w:sz w:val="22"/>
          <w:szCs w:val="22"/>
          <w:lang w:val="en-US"/>
        </w:rPr>
      </w:pPr>
    </w:p>
    <w:p w14:paraId="4C94ED8F" w14:textId="77777777" w:rsidR="002849A6" w:rsidRDefault="002849A6" w:rsidP="003D2FE2">
      <w:pPr>
        <w:widowControl w:val="0"/>
        <w:tabs>
          <w:tab w:val="left" w:pos="1134"/>
        </w:tabs>
        <w:spacing w:after="160"/>
        <w:ind w:firstLine="567"/>
        <w:jc w:val="both"/>
        <w:rPr>
          <w:rFonts w:ascii="GHEA Grapalat" w:hAnsi="GHEA Grapalat"/>
          <w:sz w:val="22"/>
          <w:szCs w:val="22"/>
          <w:lang w:val="en-US"/>
        </w:rPr>
      </w:pPr>
    </w:p>
    <w:p w14:paraId="086A601E" w14:textId="77777777" w:rsidR="002849A6" w:rsidRDefault="002849A6" w:rsidP="003D2FE2">
      <w:pPr>
        <w:widowControl w:val="0"/>
        <w:tabs>
          <w:tab w:val="left" w:pos="1134"/>
        </w:tabs>
        <w:spacing w:after="160"/>
        <w:ind w:firstLine="567"/>
        <w:jc w:val="both"/>
        <w:rPr>
          <w:rFonts w:ascii="GHEA Grapalat" w:hAnsi="GHEA Grapalat"/>
          <w:sz w:val="22"/>
          <w:szCs w:val="22"/>
          <w:lang w:val="en-US"/>
        </w:rPr>
      </w:pPr>
    </w:p>
    <w:p w14:paraId="73F61837" w14:textId="77777777" w:rsidR="002849A6" w:rsidRPr="002849A6" w:rsidRDefault="002849A6" w:rsidP="003D2FE2">
      <w:pPr>
        <w:widowControl w:val="0"/>
        <w:tabs>
          <w:tab w:val="left" w:pos="1134"/>
        </w:tabs>
        <w:spacing w:after="160"/>
        <w:ind w:firstLine="567"/>
        <w:jc w:val="both"/>
        <w:rPr>
          <w:rFonts w:ascii="GHEA Grapalat" w:hAnsi="GHEA Grapalat"/>
          <w:sz w:val="22"/>
          <w:szCs w:val="22"/>
          <w:lang w:val="en-US"/>
        </w:rPr>
      </w:pPr>
    </w:p>
    <w:tbl>
      <w:tblPr>
        <w:tblpPr w:leftFromText="180" w:rightFromText="180" w:vertAnchor="page" w:horzAnchor="margin" w:tblpXSpec="center" w:tblpY="2693"/>
        <w:tblW w:w="10980" w:type="dxa"/>
        <w:tblLook w:val="0000" w:firstRow="0" w:lastRow="0" w:firstColumn="0" w:lastColumn="0" w:noHBand="0" w:noVBand="0"/>
      </w:tblPr>
      <w:tblGrid>
        <w:gridCol w:w="5616"/>
        <w:gridCol w:w="5364"/>
      </w:tblGrid>
      <w:tr w:rsidR="002849A6" w:rsidRPr="00B138F3" w14:paraId="3CAE1DB9"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0BF476" w14:textId="77777777" w:rsidR="002849A6" w:rsidRPr="00B138F3" w:rsidRDefault="002849A6" w:rsidP="002849A6">
            <w:pPr>
              <w:widowControl w:val="0"/>
              <w:tabs>
                <w:tab w:val="left" w:pos="3402"/>
              </w:tabs>
              <w:spacing w:after="160"/>
              <w:ind w:left="360"/>
              <w:rPr>
                <w:rFonts w:ascii="GHEA Grapalat" w:hAnsi="GHEA Grapalat" w:cs="Sylfaen"/>
                <w:b/>
                <w:bCs/>
                <w:lang w:val="en-US"/>
              </w:rPr>
            </w:pPr>
            <w:r w:rsidRPr="00CE5E70">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2849A6" w:rsidRPr="00B138F3" w14:paraId="4E9F8DDB"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B7074A" w14:textId="77777777" w:rsidR="002849A6" w:rsidRPr="00B138F3" w:rsidRDefault="002849A6" w:rsidP="002849A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2849A6" w:rsidRPr="00B138F3" w14:paraId="79FE3F89" w14:textId="77777777"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11DAA8" w14:textId="77777777" w:rsidR="002849A6" w:rsidRPr="00B138F3" w:rsidRDefault="002849A6"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2849A6" w:rsidRPr="00B138F3" w14:paraId="6E47A74E" w14:textId="77777777"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D8692D"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2849A6" w:rsidRPr="00B138F3" w14:paraId="3153BFA4" w14:textId="77777777"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EA51DF"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2849A6" w:rsidRPr="00B138F3" w14:paraId="111B3EEC" w14:textId="77777777"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EBB211"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2849A6" w:rsidRPr="00B138F3" w14:paraId="6E14E370"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49AA3E"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2849A6" w:rsidRPr="00B138F3" w14:paraId="15F8F33C"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663480"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849A6" w:rsidRPr="00B138F3" w14:paraId="05F96621"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980B62"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2849A6" w:rsidRPr="00B138F3" w14:paraId="77D1A8AB"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CFA3F4"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2849A6" w:rsidRPr="00B138F3" w14:paraId="69D0DB19" w14:textId="77777777"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40B0F1"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2849A6" w:rsidRPr="00B138F3" w14:paraId="182F3853" w14:textId="77777777"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724E36"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2849A6" w:rsidRPr="00B138F3" w14:paraId="50707AD3" w14:textId="77777777"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907F4C"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2849A6" w:rsidRPr="00B138F3" w14:paraId="4AE3C7AE"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24BFEE"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2849A6" w:rsidRPr="00B138F3" w14:paraId="2FE97379"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703D39"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2849A6" w:rsidRPr="00B138F3" w14:paraId="517119D8"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FFB28A"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2849A6" w:rsidRPr="00B138F3" w14:paraId="4ACF6D95"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F958C5" w14:textId="77777777" w:rsidR="002849A6" w:rsidRPr="00F760B1" w:rsidRDefault="002849A6" w:rsidP="00655541">
            <w:pPr>
              <w:widowControl w:val="0"/>
              <w:tabs>
                <w:tab w:val="left" w:pos="855"/>
              </w:tabs>
              <w:spacing w:after="160"/>
              <w:ind w:left="360"/>
              <w:rPr>
                <w:rFonts w:ascii="GHEA Grapalat" w:hAnsi="GHEA Grapalat"/>
              </w:rPr>
            </w:pPr>
            <w:r w:rsidRPr="00F760B1">
              <w:rPr>
                <w:rFonts w:ascii="GHEA Grapalat" w:hAnsi="GHEA Grapalat"/>
              </w:rPr>
              <w:t>17.</w:t>
            </w:r>
            <w:r w:rsidRPr="00F760B1">
              <w:rPr>
                <w:rFonts w:ascii="GHEA Grapalat" w:hAnsi="GHEA Grapalat"/>
              </w:rPr>
              <w:tab/>
              <w:t xml:space="preserve">Цель сделки (уплаты): (для обеспечения </w:t>
            </w:r>
            <w:r w:rsidR="00655541" w:rsidRPr="00F760B1">
              <w:rPr>
                <w:rFonts w:ascii="GHEA Grapalat" w:hAnsi="GHEA Grapalat"/>
              </w:rPr>
              <w:t>квалификации</w:t>
            </w:r>
            <w:r w:rsidRPr="00F760B1">
              <w:rPr>
                <w:rFonts w:ascii="GHEA Grapalat" w:hAnsi="GHEA Grapalat"/>
              </w:rPr>
              <w:t>)</w:t>
            </w:r>
          </w:p>
        </w:tc>
      </w:tr>
      <w:tr w:rsidR="002849A6" w:rsidRPr="00B138F3" w14:paraId="662D4509" w14:textId="77777777" w:rsidTr="002849A6">
        <w:trPr>
          <w:trHeight w:val="424"/>
        </w:trPr>
        <w:tc>
          <w:tcPr>
            <w:tcW w:w="10980" w:type="dxa"/>
            <w:gridSpan w:val="2"/>
            <w:tcBorders>
              <w:top w:val="single" w:sz="4" w:space="0" w:color="auto"/>
              <w:left w:val="single" w:sz="4" w:space="0" w:color="auto"/>
              <w:right w:val="single" w:sz="4" w:space="0" w:color="000000"/>
            </w:tcBorders>
            <w:noWrap/>
            <w:vAlign w:val="bottom"/>
          </w:tcPr>
          <w:p w14:paraId="12ABDC40" w14:textId="77777777" w:rsidR="002849A6" w:rsidRPr="00F760B1" w:rsidRDefault="002849A6" w:rsidP="002849A6">
            <w:pPr>
              <w:widowControl w:val="0"/>
              <w:tabs>
                <w:tab w:val="left" w:pos="855"/>
              </w:tabs>
              <w:spacing w:after="160"/>
              <w:ind w:left="360"/>
              <w:rPr>
                <w:rFonts w:ascii="GHEA Grapalat" w:hAnsi="GHEA Grapalat"/>
              </w:rPr>
            </w:pPr>
            <w:r w:rsidRPr="00F760B1">
              <w:rPr>
                <w:rFonts w:ascii="GHEA Grapalat" w:hAnsi="GHEA Grapalat"/>
              </w:rPr>
              <w:t>18.</w:t>
            </w:r>
            <w:r w:rsidRPr="00F760B1">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2849A6" w:rsidRPr="00B138F3" w14:paraId="2E0AD808" w14:textId="77777777"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BE568A"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2849A6" w:rsidRPr="00B138F3" w14:paraId="52838207" w14:textId="77777777"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0E73F5" w14:textId="77777777" w:rsidR="002849A6" w:rsidRPr="00B138F3" w:rsidRDefault="002849A6" w:rsidP="002849A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2849A6" w:rsidRPr="00B138F3" w14:paraId="4E891B25" w14:textId="77777777" w:rsidTr="002849A6">
        <w:trPr>
          <w:trHeight w:val="3234"/>
        </w:trPr>
        <w:tc>
          <w:tcPr>
            <w:tcW w:w="5616" w:type="dxa"/>
            <w:tcBorders>
              <w:top w:val="nil"/>
              <w:left w:val="single" w:sz="4" w:space="0" w:color="auto"/>
              <w:bottom w:val="single" w:sz="4" w:space="0" w:color="auto"/>
              <w:right w:val="single" w:sz="4" w:space="0" w:color="auto"/>
            </w:tcBorders>
            <w:noWrap/>
            <w:vAlign w:val="bottom"/>
          </w:tcPr>
          <w:p w14:paraId="1A20227C" w14:textId="77777777" w:rsidR="002849A6" w:rsidRPr="00B138F3" w:rsidRDefault="002849A6" w:rsidP="002849A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5DD79DA7" w14:textId="77777777" w:rsidR="002849A6" w:rsidRPr="00B138F3" w:rsidRDefault="002849A6" w:rsidP="002849A6">
            <w:pPr>
              <w:widowControl w:val="0"/>
              <w:spacing w:after="160"/>
              <w:rPr>
                <w:rFonts w:ascii="GHEA Grapalat" w:hAnsi="GHEA Grapalat" w:cs="Sylfaen"/>
              </w:rPr>
            </w:pPr>
          </w:p>
          <w:p w14:paraId="33C7E8C2" w14:textId="77777777" w:rsidR="002849A6" w:rsidRPr="00B138F3" w:rsidRDefault="002849A6" w:rsidP="002849A6">
            <w:pPr>
              <w:widowControl w:val="0"/>
              <w:spacing w:after="160"/>
              <w:jc w:val="right"/>
              <w:rPr>
                <w:rFonts w:ascii="GHEA Grapalat" w:hAnsi="GHEA Grapalat" w:cs="Tahoma"/>
              </w:rPr>
            </w:pPr>
            <w:r w:rsidRPr="00B138F3">
              <w:rPr>
                <w:rFonts w:ascii="GHEA Grapalat" w:hAnsi="GHEA Grapalat"/>
              </w:rPr>
              <w:t>/____________________/</w:t>
            </w:r>
          </w:p>
          <w:p w14:paraId="17393332" w14:textId="77777777" w:rsidR="002849A6" w:rsidRPr="00B138F3" w:rsidRDefault="002849A6" w:rsidP="002849A6">
            <w:pPr>
              <w:widowControl w:val="0"/>
              <w:spacing w:after="160"/>
              <w:rPr>
                <w:rFonts w:ascii="GHEA Grapalat" w:hAnsi="GHEA Grapalat" w:cs="Sylfaen"/>
              </w:rPr>
            </w:pPr>
          </w:p>
          <w:p w14:paraId="086DBB0B" w14:textId="77777777"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14:paraId="74AD391C" w14:textId="77777777" w:rsidR="002849A6" w:rsidRPr="00B138F3" w:rsidRDefault="002849A6" w:rsidP="002849A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3474D624" w14:textId="77777777" w:rsidR="002849A6" w:rsidRPr="00B138F3" w:rsidRDefault="002849A6" w:rsidP="002849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0147FD5F" w14:textId="77777777" w:rsidR="002849A6" w:rsidRPr="00B138F3" w:rsidRDefault="002849A6" w:rsidP="002849A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41CFD444" w14:textId="77777777" w:rsidR="002849A6" w:rsidRPr="00B138F3" w:rsidRDefault="002849A6" w:rsidP="002849A6">
            <w:pPr>
              <w:widowControl w:val="0"/>
              <w:spacing w:after="160"/>
              <w:rPr>
                <w:rFonts w:ascii="GHEA Grapalat" w:hAnsi="GHEA Grapalat" w:cs="Sylfaen"/>
              </w:rPr>
            </w:pPr>
          </w:p>
          <w:p w14:paraId="5D0F1BBB" w14:textId="77777777"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14:paraId="27A7B0DF" w14:textId="77777777" w:rsidR="002849A6" w:rsidRPr="00B138F3" w:rsidRDefault="002849A6" w:rsidP="002849A6">
            <w:pPr>
              <w:widowControl w:val="0"/>
              <w:spacing w:after="160"/>
              <w:jc w:val="right"/>
              <w:rPr>
                <w:rFonts w:ascii="GHEA Grapalat" w:hAnsi="GHEA Grapalat" w:cs="Tahoma"/>
              </w:rPr>
            </w:pPr>
          </w:p>
          <w:p w14:paraId="67392FFA" w14:textId="77777777"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14:paraId="17F28947" w14:textId="77777777" w:rsidR="002849A6" w:rsidRPr="00B138F3" w:rsidRDefault="002849A6" w:rsidP="002849A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2849A6" w:rsidRPr="00B138F3" w14:paraId="2A009D44" w14:textId="77777777" w:rsidTr="002849A6">
        <w:trPr>
          <w:trHeight w:val="2194"/>
        </w:trPr>
        <w:tc>
          <w:tcPr>
            <w:tcW w:w="5616" w:type="dxa"/>
            <w:tcBorders>
              <w:top w:val="single" w:sz="4" w:space="0" w:color="auto"/>
              <w:left w:val="single" w:sz="4" w:space="0" w:color="auto"/>
              <w:right w:val="single" w:sz="4" w:space="0" w:color="auto"/>
            </w:tcBorders>
            <w:noWrap/>
            <w:vAlign w:val="bottom"/>
          </w:tcPr>
          <w:p w14:paraId="7CE336AD" w14:textId="77777777" w:rsidR="002849A6" w:rsidRPr="00B138F3" w:rsidRDefault="002849A6" w:rsidP="002849A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33B57BB1" w14:textId="77777777" w:rsidR="002849A6" w:rsidRPr="00B138F3" w:rsidRDefault="002849A6" w:rsidP="002849A6">
            <w:pPr>
              <w:widowControl w:val="0"/>
              <w:spacing w:after="160"/>
              <w:rPr>
                <w:rFonts w:ascii="GHEA Grapalat" w:hAnsi="GHEA Grapalat"/>
              </w:rPr>
            </w:pPr>
          </w:p>
          <w:p w14:paraId="5456FE0E" w14:textId="77777777"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14:paraId="285D473D" w14:textId="77777777" w:rsidR="002849A6" w:rsidRPr="00B138F3" w:rsidRDefault="002849A6" w:rsidP="002849A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1D82B512" w14:textId="77777777" w:rsidR="002849A6" w:rsidRPr="00B138F3" w:rsidRDefault="002849A6" w:rsidP="002849A6">
            <w:pPr>
              <w:widowControl w:val="0"/>
              <w:spacing w:after="160"/>
              <w:rPr>
                <w:rFonts w:ascii="GHEA Grapalat" w:hAnsi="GHEA Grapalat" w:cs="Tahoma"/>
              </w:rPr>
            </w:pPr>
          </w:p>
          <w:p w14:paraId="3A693913" w14:textId="77777777" w:rsidR="002849A6" w:rsidRPr="00B138F3" w:rsidRDefault="002849A6" w:rsidP="002849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71BF56F4" w14:textId="77777777" w:rsidR="002849A6" w:rsidRPr="00B138F3" w:rsidRDefault="002849A6" w:rsidP="002849A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5477D2AA" w14:textId="77777777" w:rsidR="002849A6" w:rsidRPr="00B138F3" w:rsidRDefault="002849A6" w:rsidP="002849A6">
            <w:pPr>
              <w:widowControl w:val="0"/>
              <w:spacing w:after="160"/>
              <w:rPr>
                <w:rFonts w:ascii="GHEA Grapalat" w:hAnsi="GHEA Grapalat" w:cs="Tahoma"/>
              </w:rPr>
            </w:pPr>
          </w:p>
          <w:p w14:paraId="13D99FB3" w14:textId="77777777"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14:paraId="1ED044A3" w14:textId="77777777" w:rsidR="002849A6" w:rsidRPr="00B138F3" w:rsidRDefault="002849A6" w:rsidP="002849A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36E5D3F1" w14:textId="77777777" w:rsidR="002849A6" w:rsidRPr="00B138F3" w:rsidRDefault="002849A6" w:rsidP="002849A6">
            <w:pPr>
              <w:widowControl w:val="0"/>
              <w:spacing w:after="160"/>
              <w:rPr>
                <w:rFonts w:ascii="GHEA Grapalat" w:hAnsi="GHEA Grapalat" w:cs="Arial"/>
              </w:rPr>
            </w:pPr>
          </w:p>
        </w:tc>
      </w:tr>
      <w:tr w:rsidR="002849A6" w:rsidRPr="00B138F3" w14:paraId="5D80E4B4" w14:textId="77777777" w:rsidTr="002849A6">
        <w:trPr>
          <w:trHeight w:val="2194"/>
        </w:trPr>
        <w:tc>
          <w:tcPr>
            <w:tcW w:w="5616" w:type="dxa"/>
            <w:tcBorders>
              <w:top w:val="nil"/>
              <w:left w:val="single" w:sz="4" w:space="0" w:color="auto"/>
              <w:bottom w:val="single" w:sz="4" w:space="0" w:color="auto"/>
              <w:right w:val="single" w:sz="4" w:space="0" w:color="auto"/>
            </w:tcBorders>
            <w:noWrap/>
            <w:vAlign w:val="bottom"/>
          </w:tcPr>
          <w:p w14:paraId="749E15F0" w14:textId="77777777" w:rsidR="002849A6" w:rsidRPr="00B138F3" w:rsidRDefault="002849A6" w:rsidP="002849A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6FBC8907" w14:textId="77777777" w:rsidR="002849A6" w:rsidRPr="00B138F3" w:rsidRDefault="002849A6" w:rsidP="002849A6">
            <w:pPr>
              <w:widowControl w:val="0"/>
              <w:spacing w:after="160"/>
              <w:rPr>
                <w:rFonts w:ascii="GHEA Grapalat" w:hAnsi="GHEA Grapalat" w:cs="Sylfaen"/>
              </w:rPr>
            </w:pPr>
          </w:p>
          <w:p w14:paraId="2EE1C0AA" w14:textId="77777777" w:rsidR="002849A6" w:rsidRPr="00B138F3" w:rsidRDefault="002849A6" w:rsidP="002849A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25A8FB9F" w14:textId="77777777" w:rsidR="002849A6" w:rsidRPr="00B138F3" w:rsidRDefault="002849A6" w:rsidP="002849A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5EC9CFA3" w14:textId="77777777" w:rsidR="002849A6" w:rsidRPr="00B138F3" w:rsidRDefault="002849A6" w:rsidP="002849A6">
            <w:pPr>
              <w:widowControl w:val="0"/>
              <w:spacing w:after="160"/>
              <w:rPr>
                <w:rFonts w:ascii="GHEA Grapalat" w:hAnsi="GHEA Grapalat"/>
              </w:rPr>
            </w:pPr>
          </w:p>
          <w:p w14:paraId="7F2F87FD" w14:textId="77777777"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34D2A788" w14:textId="77777777" w:rsidR="002849A6" w:rsidRPr="00EC1F84" w:rsidRDefault="002849A6" w:rsidP="003D2FE2">
      <w:pPr>
        <w:widowControl w:val="0"/>
        <w:tabs>
          <w:tab w:val="left" w:pos="1134"/>
        </w:tabs>
        <w:spacing w:after="160"/>
        <w:ind w:firstLine="567"/>
        <w:jc w:val="both"/>
        <w:rPr>
          <w:rFonts w:ascii="GHEA Grapalat" w:hAnsi="GHEA Grapalat"/>
          <w:sz w:val="22"/>
          <w:szCs w:val="22"/>
        </w:rPr>
      </w:pPr>
    </w:p>
    <w:p w14:paraId="1071D397" w14:textId="77777777" w:rsidR="00C3421C" w:rsidRPr="00B138F3" w:rsidRDefault="00C3421C" w:rsidP="00C3421C">
      <w:pPr>
        <w:widowControl w:val="0"/>
        <w:spacing w:after="160"/>
        <w:jc w:val="center"/>
        <w:rPr>
          <w:rFonts w:ascii="GHEA Grapalat" w:hAnsi="GHEA Grapalat" w:cs="Sylfaen"/>
        </w:rPr>
      </w:pPr>
    </w:p>
    <w:p w14:paraId="79CF10C2" w14:textId="77777777"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17C2D891" w14:textId="77777777" w:rsidR="00C3421C" w:rsidRPr="00B138F3" w:rsidRDefault="00C3421C" w:rsidP="00C3421C">
      <w:pPr>
        <w:rPr>
          <w:rFonts w:ascii="GHEA Grapalat" w:hAnsi="GHEA Grapalat" w:cs="Sylfaen"/>
        </w:rPr>
      </w:pPr>
      <w:r w:rsidRPr="00B138F3">
        <w:rPr>
          <w:rFonts w:ascii="GHEA Grapalat" w:hAnsi="GHEA Grapalat" w:cs="Sylfaen"/>
        </w:rPr>
        <w:br w:type="page"/>
      </w:r>
    </w:p>
    <w:p w14:paraId="28FAF058" w14:textId="77777777"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3E587F71" w14:textId="77777777"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E3264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4E3F4DA0"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6D91CDF0"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0D964FB9"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5A7D3676"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109F26EF"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4A55F0A"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173BCFA9"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6C9A55BE"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77D84192"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20F201AE" w14:textId="77777777"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1DE033"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92EEFAC"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8AD8FF2"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4578176C"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2B276247"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171509D0"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37396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4A2831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698C765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A548D7" w14:textId="173BABB3" w:rsidR="00C3421C" w:rsidRPr="00B138F3" w:rsidRDefault="00FC7149" w:rsidP="003D2146">
            <w:pPr>
              <w:widowControl w:val="0"/>
              <w:spacing w:after="120"/>
              <w:jc w:val="center"/>
              <w:rPr>
                <w:rFonts w:ascii="GHEA Grapalat" w:hAnsi="GHEA Grapalat"/>
                <w:sz w:val="18"/>
                <w:szCs w:val="18"/>
              </w:rPr>
            </w:pPr>
            <w:r w:rsidRPr="00B138F3">
              <w:rPr>
                <w:rFonts w:ascii="GHEA Grapalat" w:hAnsi="GHEA Grapalat"/>
                <w:sz w:val="18"/>
                <w:szCs w:val="18"/>
              </w:rPr>
              <w:t>О</w:t>
            </w:r>
            <w:r w:rsidR="00C3421C" w:rsidRPr="00B138F3">
              <w:rPr>
                <w:rFonts w:ascii="GHEA Grapalat" w:hAnsi="GHEA Grapalat"/>
                <w:sz w:val="18"/>
                <w:szCs w:val="18"/>
              </w:rPr>
              <w:t>бязательно</w:t>
            </w:r>
          </w:p>
        </w:tc>
        <w:tc>
          <w:tcPr>
            <w:tcW w:w="2640" w:type="dxa"/>
            <w:tcBorders>
              <w:top w:val="single" w:sz="4" w:space="0" w:color="auto"/>
              <w:left w:val="single" w:sz="4" w:space="0" w:color="auto"/>
              <w:bottom w:val="single" w:sz="4" w:space="0" w:color="auto"/>
              <w:right w:val="single" w:sz="4" w:space="0" w:color="auto"/>
            </w:tcBorders>
          </w:tcPr>
          <w:p w14:paraId="7BE83A6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2B3CA9CC"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26313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5D3B4E8B" w14:textId="77777777"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4741077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C8E37C" w14:textId="355004DB" w:rsidR="00C3421C" w:rsidRPr="00B138F3" w:rsidRDefault="00FC7149" w:rsidP="003D2146">
            <w:pPr>
              <w:widowControl w:val="0"/>
              <w:spacing w:after="120"/>
              <w:jc w:val="center"/>
              <w:rPr>
                <w:rFonts w:ascii="GHEA Grapalat" w:hAnsi="GHEA Grapalat"/>
                <w:sz w:val="18"/>
                <w:szCs w:val="18"/>
              </w:rPr>
            </w:pPr>
            <w:r w:rsidRPr="00B138F3">
              <w:rPr>
                <w:rFonts w:ascii="GHEA Grapalat" w:hAnsi="GHEA Grapalat"/>
                <w:sz w:val="18"/>
                <w:szCs w:val="18"/>
              </w:rPr>
              <w:t>О</w:t>
            </w:r>
            <w:r w:rsidR="00C3421C" w:rsidRPr="00B138F3">
              <w:rPr>
                <w:rFonts w:ascii="GHEA Grapalat" w:hAnsi="GHEA Grapalat"/>
                <w:sz w:val="18"/>
                <w:szCs w:val="18"/>
              </w:rPr>
              <w:t>бязательно</w:t>
            </w:r>
          </w:p>
        </w:tc>
        <w:tc>
          <w:tcPr>
            <w:tcW w:w="2640" w:type="dxa"/>
            <w:tcBorders>
              <w:top w:val="single" w:sz="4" w:space="0" w:color="auto"/>
              <w:left w:val="single" w:sz="4" w:space="0" w:color="auto"/>
              <w:bottom w:val="single" w:sz="4" w:space="0" w:color="auto"/>
              <w:right w:val="single" w:sz="4" w:space="0" w:color="auto"/>
            </w:tcBorders>
          </w:tcPr>
          <w:p w14:paraId="49CBD1C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25752227"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4AC86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3CF71AB1" w14:textId="77777777"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6EC7DB2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2E713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4BAC22C" w14:textId="77777777"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BB7CE6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250CB5CD"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ABED8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3C38F08" w14:textId="77777777"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30531AF2"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3D8542"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62E42E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67C8FFD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A261F7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A73E4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720C3A12"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A1CCB7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B73322"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18316616"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FE96DCC"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91673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5C31FDD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04E46F9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9A7E3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3E946A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4747FE0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837C151"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25EC6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EE9DA5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C6B2A8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4B69D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6282D0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E5544A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5537D3FA"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00039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51957B8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6EB20B6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6BF17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B1C337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73EFE52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0DB369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CBF58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009863B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713530A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97543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886FBE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1D79B32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89913B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C9FAA6"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63A18A32"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73F7C7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9725C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690BB0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5964BC4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4A9BC293"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9543D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4058877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1F50C91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3FB61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C3AAEA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124A61E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5BFA548"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845672"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73F5337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20C47D8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1166E9" w14:textId="2D29FA3C" w:rsidR="00C3421C" w:rsidRPr="00B138F3" w:rsidRDefault="00FC7149" w:rsidP="003D2146">
            <w:pPr>
              <w:widowControl w:val="0"/>
              <w:spacing w:after="120"/>
              <w:jc w:val="center"/>
              <w:rPr>
                <w:rFonts w:ascii="GHEA Grapalat" w:hAnsi="GHEA Grapalat"/>
                <w:sz w:val="18"/>
                <w:szCs w:val="18"/>
              </w:rPr>
            </w:pPr>
            <w:r w:rsidRPr="00B138F3">
              <w:rPr>
                <w:rFonts w:ascii="GHEA Grapalat" w:hAnsi="GHEA Grapalat"/>
                <w:sz w:val="18"/>
                <w:szCs w:val="18"/>
              </w:rPr>
              <w:t>О</w:t>
            </w:r>
            <w:r w:rsidR="00C3421C" w:rsidRPr="00B138F3">
              <w:rPr>
                <w:rFonts w:ascii="GHEA Grapalat" w:hAnsi="GHEA Grapalat"/>
                <w:sz w:val="18"/>
                <w:szCs w:val="18"/>
              </w:rPr>
              <w:t>бязательно</w:t>
            </w:r>
          </w:p>
        </w:tc>
        <w:tc>
          <w:tcPr>
            <w:tcW w:w="2640" w:type="dxa"/>
            <w:tcBorders>
              <w:top w:val="single" w:sz="4" w:space="0" w:color="auto"/>
              <w:left w:val="single" w:sz="4" w:space="0" w:color="auto"/>
              <w:bottom w:val="single" w:sz="4" w:space="0" w:color="auto"/>
              <w:right w:val="single" w:sz="4" w:space="0" w:color="auto"/>
            </w:tcBorders>
          </w:tcPr>
          <w:p w14:paraId="0FA5C69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E560A8E"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34979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70A967C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2DFF464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3753A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691FDC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49C24EC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3F4EE07"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DFBBA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732E0BB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488471D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0F9FB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E6F172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26D9288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50275850"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5C6FB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73368BF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0EA5077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1CD7B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98C861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F01B91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153F419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73D98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476D733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14:paraId="4CEA47B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2CE3AE7" w14:textId="2A06FE12" w:rsidR="00C3421C" w:rsidRPr="00B138F3" w:rsidRDefault="00FC7149" w:rsidP="003D2146">
            <w:pPr>
              <w:widowControl w:val="0"/>
              <w:spacing w:after="120"/>
              <w:jc w:val="center"/>
              <w:rPr>
                <w:rFonts w:ascii="GHEA Grapalat" w:hAnsi="GHEA Grapalat"/>
                <w:sz w:val="18"/>
                <w:szCs w:val="18"/>
              </w:rPr>
            </w:pPr>
            <w:r w:rsidRPr="00B138F3">
              <w:rPr>
                <w:rFonts w:ascii="GHEA Grapalat" w:hAnsi="GHEA Grapalat"/>
                <w:sz w:val="18"/>
                <w:szCs w:val="18"/>
              </w:rPr>
              <w:t>О</w:t>
            </w:r>
            <w:r w:rsidR="00C3421C" w:rsidRPr="00B138F3">
              <w:rPr>
                <w:rFonts w:ascii="GHEA Grapalat" w:hAnsi="GHEA Grapalat"/>
                <w:sz w:val="18"/>
                <w:szCs w:val="18"/>
              </w:rPr>
              <w:t>бязательно</w:t>
            </w:r>
          </w:p>
        </w:tc>
        <w:tc>
          <w:tcPr>
            <w:tcW w:w="2640" w:type="dxa"/>
            <w:tcBorders>
              <w:top w:val="single" w:sz="4" w:space="0" w:color="auto"/>
              <w:left w:val="single" w:sz="4" w:space="0" w:color="auto"/>
              <w:bottom w:val="single" w:sz="4" w:space="0" w:color="auto"/>
              <w:right w:val="single" w:sz="4" w:space="0" w:color="auto"/>
            </w:tcBorders>
          </w:tcPr>
          <w:p w14:paraId="4CB6A0A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5290AC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C382B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57B5A7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684942F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9BEEFA" w14:textId="77777777" w:rsidR="00C3421C" w:rsidRPr="004031C1" w:rsidRDefault="00C3421C" w:rsidP="00E0418D">
            <w:pPr>
              <w:widowControl w:val="0"/>
              <w:spacing w:after="120"/>
              <w:jc w:val="center"/>
              <w:rPr>
                <w:rFonts w:ascii="GHEA Grapalat" w:hAnsi="GHEA Grapalat"/>
                <w:sz w:val="18"/>
                <w:szCs w:val="18"/>
              </w:rPr>
            </w:pPr>
            <w:r w:rsidRPr="004031C1">
              <w:rPr>
                <w:rFonts w:ascii="GHEA Grapalat" w:hAnsi="GHEA Grapalat"/>
                <w:sz w:val="18"/>
                <w:szCs w:val="18"/>
              </w:rPr>
              <w:t xml:space="preserve">В обязательном порядке заполняются слова "для обеспечения </w:t>
            </w:r>
            <w:r w:rsidR="00E0418D" w:rsidRPr="004031C1">
              <w:rPr>
                <w:rFonts w:ascii="GHEA Grapalat" w:hAnsi="GHEA Grapalat"/>
                <w:sz w:val="18"/>
                <w:szCs w:val="18"/>
              </w:rPr>
              <w:t>квалификации</w:t>
            </w:r>
            <w:r w:rsidRPr="004031C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422BCB7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6B8938C"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8FC592"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509B31E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6CD5554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35B57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A7FC8C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73469B16"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6E996C91"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016C1B" w14:textId="77777777" w:rsidR="00C3421C" w:rsidRPr="00B138F3" w:rsidDel="0010680B"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2B9D003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411EA8A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390AF9" w14:textId="77777777"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3766D969" w14:textId="77777777"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7FAF5AA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0535736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7F7F655D"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E6E65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4B1EA42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18BD67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AE6CF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A971752"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41668B9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160601C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393FF417"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60AFD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7946020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0DC982B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A97A9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ED06B8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0CB9621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3EF4327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287D61C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83E46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0FDF342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00E01D4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D0CCB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554B7096"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4A2B0E7C" w14:textId="77777777"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0D7811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167F30B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5628C790"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1C119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68DAA31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26AFAB3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47E1C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2CAD5AB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117F27D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66A2318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7CB25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4BD24A9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5D85138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4AAEC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2D2003D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404089D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06F4565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1CCFC58C"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522E8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26CEE262"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9CF8312"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E42F9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5029CD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0475D37" w14:textId="77777777" w:rsidR="00C3421C" w:rsidRPr="00B138F3" w:rsidRDefault="00C3421C" w:rsidP="003D2146">
            <w:pPr>
              <w:widowControl w:val="0"/>
              <w:spacing w:after="120"/>
              <w:jc w:val="center"/>
              <w:rPr>
                <w:rFonts w:ascii="GHEA Grapalat" w:hAnsi="GHEA Grapalat"/>
                <w:sz w:val="18"/>
                <w:szCs w:val="18"/>
              </w:rPr>
            </w:pPr>
          </w:p>
        </w:tc>
      </w:tr>
      <w:tr w:rsidR="00B138F3" w:rsidRPr="00B138F3" w14:paraId="2E148CA0"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DA590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78968B8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4274A5E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0D1DD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23E2D7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6636489" w14:textId="77777777" w:rsidR="00C3421C" w:rsidRPr="00B138F3" w:rsidRDefault="00C3421C" w:rsidP="003D2146">
            <w:pPr>
              <w:widowControl w:val="0"/>
              <w:spacing w:after="120"/>
              <w:jc w:val="center"/>
              <w:rPr>
                <w:rFonts w:ascii="GHEA Grapalat" w:hAnsi="GHEA Grapalat"/>
                <w:sz w:val="18"/>
                <w:szCs w:val="18"/>
              </w:rPr>
            </w:pPr>
          </w:p>
        </w:tc>
      </w:tr>
      <w:tr w:rsidR="00B138F3" w:rsidRPr="00B138F3" w14:paraId="6D2FBA43"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639A1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391B0E2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5DFB48B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22283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56DB09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C1CEFFE" w14:textId="77777777" w:rsidR="00C3421C" w:rsidRPr="00B138F3" w:rsidRDefault="00C3421C" w:rsidP="003D2146">
            <w:pPr>
              <w:widowControl w:val="0"/>
              <w:spacing w:after="120"/>
              <w:jc w:val="center"/>
              <w:rPr>
                <w:rFonts w:ascii="GHEA Grapalat" w:hAnsi="GHEA Grapalat"/>
                <w:sz w:val="18"/>
                <w:szCs w:val="18"/>
              </w:rPr>
            </w:pPr>
          </w:p>
        </w:tc>
      </w:tr>
      <w:tr w:rsidR="00B138F3" w:rsidRPr="00B138F3" w14:paraId="1B1AC4EC"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09981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1A1DB9C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016DAD7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A4665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8F7666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62095AC" w14:textId="77777777" w:rsidR="00C3421C" w:rsidRPr="00B138F3" w:rsidRDefault="00C3421C" w:rsidP="003D2146">
            <w:pPr>
              <w:widowControl w:val="0"/>
              <w:spacing w:after="120"/>
              <w:jc w:val="center"/>
              <w:rPr>
                <w:rFonts w:ascii="GHEA Grapalat" w:hAnsi="GHEA Grapalat"/>
                <w:sz w:val="18"/>
                <w:szCs w:val="18"/>
              </w:rPr>
            </w:pPr>
          </w:p>
        </w:tc>
      </w:tr>
      <w:tr w:rsidR="00B138F3" w:rsidRPr="00B138F3" w14:paraId="62DBE9E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01589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67B178C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E73E40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EFFCA0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5F6D83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9D2B0F8" w14:textId="77777777" w:rsidR="00C3421C" w:rsidRPr="00B138F3" w:rsidRDefault="00C3421C" w:rsidP="003D2146">
            <w:pPr>
              <w:widowControl w:val="0"/>
              <w:spacing w:after="120"/>
              <w:jc w:val="center"/>
              <w:rPr>
                <w:rFonts w:ascii="GHEA Grapalat" w:hAnsi="GHEA Grapalat"/>
                <w:sz w:val="18"/>
                <w:szCs w:val="18"/>
              </w:rPr>
            </w:pPr>
          </w:p>
        </w:tc>
      </w:tr>
      <w:tr w:rsidR="00FF3DE9" w:rsidRPr="00B138F3" w14:paraId="4A8D6D51"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A8BAD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4914192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2316BC1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3AE26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00B47C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BCE75E3" w14:textId="77777777" w:rsidR="00C3421C" w:rsidRPr="00B138F3" w:rsidRDefault="00C3421C" w:rsidP="003D2146">
            <w:pPr>
              <w:widowControl w:val="0"/>
              <w:spacing w:after="120"/>
              <w:jc w:val="center"/>
              <w:rPr>
                <w:rFonts w:ascii="GHEA Grapalat" w:hAnsi="GHEA Grapalat"/>
                <w:sz w:val="18"/>
                <w:szCs w:val="18"/>
              </w:rPr>
            </w:pPr>
          </w:p>
        </w:tc>
      </w:tr>
    </w:tbl>
    <w:p w14:paraId="2EA79A76" w14:textId="77777777" w:rsidR="001005B0" w:rsidRPr="00B138F3" w:rsidRDefault="001005B0" w:rsidP="00B46D58">
      <w:pPr>
        <w:widowControl w:val="0"/>
        <w:spacing w:after="160"/>
        <w:ind w:left="567" w:right="565"/>
        <w:jc w:val="center"/>
        <w:rPr>
          <w:rFonts w:ascii="GHEA Grapalat" w:hAnsi="GHEA Grapalat"/>
          <w:b/>
        </w:rPr>
      </w:pPr>
    </w:p>
    <w:p w14:paraId="6EDD7921" w14:textId="77777777" w:rsidR="001005B0" w:rsidRPr="00B138F3" w:rsidRDefault="001005B0" w:rsidP="00B46D58">
      <w:pPr>
        <w:widowControl w:val="0"/>
        <w:spacing w:after="160"/>
        <w:ind w:left="567" w:right="565"/>
        <w:jc w:val="center"/>
        <w:rPr>
          <w:rFonts w:ascii="GHEA Grapalat" w:hAnsi="GHEA Grapalat"/>
          <w:b/>
        </w:rPr>
      </w:pPr>
    </w:p>
    <w:p w14:paraId="417CE624" w14:textId="77777777" w:rsidR="001005B0" w:rsidRPr="00B138F3" w:rsidRDefault="001005B0" w:rsidP="00B46D58">
      <w:pPr>
        <w:widowControl w:val="0"/>
        <w:spacing w:after="160"/>
        <w:ind w:left="567" w:right="565"/>
        <w:jc w:val="center"/>
        <w:rPr>
          <w:rFonts w:ascii="GHEA Grapalat" w:hAnsi="GHEA Grapalat"/>
          <w:b/>
        </w:rPr>
      </w:pPr>
    </w:p>
    <w:p w14:paraId="6F95D65B" w14:textId="77777777" w:rsidR="001005B0" w:rsidRPr="00B138F3" w:rsidRDefault="001005B0" w:rsidP="00B46D58">
      <w:pPr>
        <w:widowControl w:val="0"/>
        <w:spacing w:after="160"/>
        <w:ind w:left="567" w:right="565"/>
        <w:jc w:val="center"/>
        <w:rPr>
          <w:rFonts w:ascii="GHEA Grapalat" w:hAnsi="GHEA Grapalat"/>
          <w:b/>
        </w:rPr>
      </w:pPr>
    </w:p>
    <w:p w14:paraId="624D54BF" w14:textId="77777777" w:rsidR="001005B0" w:rsidRPr="00B138F3" w:rsidRDefault="001005B0" w:rsidP="00B46D58">
      <w:pPr>
        <w:widowControl w:val="0"/>
        <w:spacing w:after="160"/>
        <w:ind w:left="567" w:right="565"/>
        <w:jc w:val="center"/>
        <w:rPr>
          <w:rFonts w:ascii="GHEA Grapalat" w:hAnsi="GHEA Grapalat"/>
          <w:b/>
        </w:rPr>
      </w:pPr>
    </w:p>
    <w:p w14:paraId="4BB90E9C" w14:textId="77777777" w:rsidR="001005B0" w:rsidRPr="00B138F3" w:rsidRDefault="001005B0" w:rsidP="00B46D58">
      <w:pPr>
        <w:widowControl w:val="0"/>
        <w:spacing w:after="160"/>
        <w:ind w:left="567" w:right="565"/>
        <w:jc w:val="center"/>
        <w:rPr>
          <w:rFonts w:ascii="GHEA Grapalat" w:hAnsi="GHEA Grapalat"/>
          <w:b/>
        </w:rPr>
      </w:pPr>
    </w:p>
    <w:p w14:paraId="15724DBE" w14:textId="77777777" w:rsidR="00F331AD" w:rsidRPr="002A4554" w:rsidRDefault="00F331AD" w:rsidP="00235549">
      <w:pPr>
        <w:widowControl w:val="0"/>
        <w:spacing w:after="160"/>
        <w:ind w:firstLine="567"/>
        <w:jc w:val="right"/>
        <w:rPr>
          <w:rFonts w:ascii="GHEA Grapalat" w:hAnsi="GHEA Grapalat"/>
          <w:b/>
        </w:rPr>
      </w:pPr>
    </w:p>
    <w:p w14:paraId="5D1D280C" w14:textId="77777777" w:rsidR="008D24C2" w:rsidRPr="00230D36" w:rsidRDefault="008D24C2" w:rsidP="00235549">
      <w:pPr>
        <w:widowControl w:val="0"/>
        <w:spacing w:after="160"/>
        <w:ind w:firstLine="567"/>
        <w:jc w:val="right"/>
        <w:rPr>
          <w:rFonts w:ascii="GHEA Grapalat" w:hAnsi="GHEA Grapalat"/>
          <w:b/>
        </w:rPr>
      </w:pPr>
    </w:p>
    <w:p w14:paraId="42962CC6" w14:textId="77777777" w:rsidR="008D24C2" w:rsidRPr="00230D36" w:rsidRDefault="008D24C2" w:rsidP="00235549">
      <w:pPr>
        <w:widowControl w:val="0"/>
        <w:spacing w:after="160"/>
        <w:ind w:firstLine="567"/>
        <w:jc w:val="right"/>
        <w:rPr>
          <w:rFonts w:ascii="GHEA Grapalat" w:hAnsi="GHEA Grapalat"/>
          <w:b/>
        </w:rPr>
      </w:pPr>
    </w:p>
    <w:p w14:paraId="16408EA9" w14:textId="77777777" w:rsidR="008D24C2" w:rsidRPr="00230D36" w:rsidRDefault="008D24C2" w:rsidP="00235549">
      <w:pPr>
        <w:widowControl w:val="0"/>
        <w:spacing w:after="160"/>
        <w:ind w:firstLine="567"/>
        <w:jc w:val="right"/>
        <w:rPr>
          <w:rFonts w:ascii="GHEA Grapalat" w:hAnsi="GHEA Grapalat"/>
          <w:b/>
        </w:rPr>
      </w:pPr>
    </w:p>
    <w:p w14:paraId="45AD9DFF" w14:textId="77777777" w:rsidR="008D24C2" w:rsidRPr="00230D36" w:rsidRDefault="008D24C2" w:rsidP="00235549">
      <w:pPr>
        <w:widowControl w:val="0"/>
        <w:spacing w:after="160"/>
        <w:ind w:firstLine="567"/>
        <w:jc w:val="right"/>
        <w:rPr>
          <w:rFonts w:ascii="GHEA Grapalat" w:hAnsi="GHEA Grapalat"/>
          <w:b/>
        </w:rPr>
      </w:pPr>
    </w:p>
    <w:p w14:paraId="309306BF" w14:textId="77777777" w:rsidR="008D24C2" w:rsidRPr="00230D36" w:rsidRDefault="008D24C2" w:rsidP="00235549">
      <w:pPr>
        <w:widowControl w:val="0"/>
        <w:spacing w:after="160"/>
        <w:ind w:firstLine="567"/>
        <w:jc w:val="right"/>
        <w:rPr>
          <w:rFonts w:ascii="GHEA Grapalat" w:hAnsi="GHEA Grapalat"/>
          <w:b/>
        </w:rPr>
      </w:pPr>
    </w:p>
    <w:p w14:paraId="13768F54" w14:textId="77777777" w:rsidR="008D24C2" w:rsidRPr="00230D36" w:rsidRDefault="008D24C2" w:rsidP="00235549">
      <w:pPr>
        <w:widowControl w:val="0"/>
        <w:spacing w:after="160"/>
        <w:ind w:firstLine="567"/>
        <w:jc w:val="right"/>
        <w:rPr>
          <w:rFonts w:ascii="GHEA Grapalat" w:hAnsi="GHEA Grapalat"/>
          <w:b/>
        </w:rPr>
      </w:pPr>
    </w:p>
    <w:p w14:paraId="466536FF" w14:textId="77777777" w:rsidR="008D24C2" w:rsidRPr="00230D36" w:rsidRDefault="008D24C2" w:rsidP="00235549">
      <w:pPr>
        <w:widowControl w:val="0"/>
        <w:spacing w:after="160"/>
        <w:ind w:firstLine="567"/>
        <w:jc w:val="right"/>
        <w:rPr>
          <w:rFonts w:ascii="GHEA Grapalat" w:hAnsi="GHEA Grapalat"/>
          <w:b/>
        </w:rPr>
      </w:pPr>
    </w:p>
    <w:p w14:paraId="33FBB84B" w14:textId="77777777" w:rsidR="008D24C2" w:rsidRPr="00230D36" w:rsidRDefault="008D24C2" w:rsidP="00235549">
      <w:pPr>
        <w:widowControl w:val="0"/>
        <w:spacing w:after="160"/>
        <w:ind w:firstLine="567"/>
        <w:jc w:val="right"/>
        <w:rPr>
          <w:rFonts w:ascii="GHEA Grapalat" w:hAnsi="GHEA Grapalat"/>
          <w:b/>
        </w:rPr>
      </w:pPr>
    </w:p>
    <w:p w14:paraId="5AD9DF0D" w14:textId="77777777" w:rsidR="008D24C2" w:rsidRPr="00230D36" w:rsidRDefault="008D24C2" w:rsidP="00235549">
      <w:pPr>
        <w:widowControl w:val="0"/>
        <w:spacing w:after="160"/>
        <w:ind w:firstLine="567"/>
        <w:jc w:val="right"/>
        <w:rPr>
          <w:rFonts w:ascii="GHEA Grapalat" w:hAnsi="GHEA Grapalat"/>
          <w:b/>
        </w:rPr>
      </w:pPr>
    </w:p>
    <w:p w14:paraId="734ECC56" w14:textId="77777777" w:rsidR="008D24C2" w:rsidRPr="00230D36" w:rsidRDefault="008D24C2" w:rsidP="00235549">
      <w:pPr>
        <w:widowControl w:val="0"/>
        <w:spacing w:after="160"/>
        <w:ind w:firstLine="567"/>
        <w:jc w:val="right"/>
        <w:rPr>
          <w:rFonts w:ascii="GHEA Grapalat" w:hAnsi="GHEA Grapalat"/>
          <w:b/>
        </w:rPr>
      </w:pPr>
    </w:p>
    <w:p w14:paraId="7512FD6F" w14:textId="77777777"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14:paraId="7491884D" w14:textId="237F90DD"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56231E" w:rsidRPr="00FC7149">
        <w:rPr>
          <w:rStyle w:val="y2iqfc"/>
          <w:rFonts w:ascii="GHEA Grapalat" w:hAnsi="GHEA Grapalat"/>
          <w:color w:val="202124"/>
          <w:sz w:val="22"/>
          <w:szCs w:val="22"/>
        </w:rPr>
        <w:t>запрос котировок</w:t>
      </w:r>
      <w:r w:rsidRPr="00B138F3">
        <w:rPr>
          <w:rFonts w:ascii="GHEA Grapalat" w:hAnsi="GHEA Grapalat"/>
          <w:i/>
        </w:rPr>
        <w:br/>
        <w:t xml:space="preserve">под кодом </w:t>
      </w:r>
      <w:r w:rsidR="00FC7149" w:rsidRPr="00C518D7">
        <w:rPr>
          <w:rFonts w:ascii="Sylfaen" w:hAnsi="Sylfaen" w:cs="Sylfaen"/>
          <w:lang w:val="hy-AM"/>
        </w:rPr>
        <w:t>ՀՀ</w:t>
      </w:r>
      <w:r w:rsidR="00FC7149" w:rsidRPr="00C518D7">
        <w:rPr>
          <w:rFonts w:ascii="Sylfaen" w:hAnsi="Sylfaen"/>
          <w:lang w:val="hy-AM"/>
        </w:rPr>
        <w:t xml:space="preserve"> </w:t>
      </w:r>
      <w:r w:rsidR="00FC7149">
        <w:rPr>
          <w:rFonts w:ascii="Sylfaen" w:hAnsi="Sylfaen" w:cs="Sylfaen"/>
          <w:i/>
          <w:lang w:val="hy-AM"/>
        </w:rPr>
        <w:t>ԳԱԱՄԻ-</w:t>
      </w:r>
      <w:r w:rsidR="00FC7149">
        <w:rPr>
          <w:rFonts w:ascii="Sylfaen" w:hAnsi="Sylfaen" w:cs="Sylfaen"/>
          <w:lang w:val="hy-AM"/>
        </w:rPr>
        <w:t>ԳՀ</w:t>
      </w:r>
      <w:r w:rsidR="00FC7149">
        <w:rPr>
          <w:rFonts w:ascii="Sylfaen" w:hAnsi="Sylfaen" w:cs="Sylfaen"/>
          <w:i/>
          <w:lang w:val="hy-AM"/>
        </w:rPr>
        <w:t>ԱՇ</w:t>
      </w:r>
      <w:r w:rsidR="00FC7149" w:rsidRPr="00C518D7">
        <w:rPr>
          <w:rFonts w:ascii="Sylfaen" w:hAnsi="Sylfaen" w:cs="Sylfaen"/>
          <w:lang w:val="af-ZA"/>
        </w:rPr>
        <w:t>ՁԲ</w:t>
      </w:r>
      <w:r w:rsidR="00FC7149" w:rsidRPr="00C518D7">
        <w:rPr>
          <w:rFonts w:ascii="Sylfaen" w:hAnsi="Sylfaen"/>
          <w:u w:val="single"/>
          <w:lang w:val="af-ZA"/>
        </w:rPr>
        <w:t xml:space="preserve"> </w:t>
      </w:r>
      <w:r w:rsidR="00FC7149" w:rsidRPr="00C518D7">
        <w:rPr>
          <w:rFonts w:ascii="Sylfaen" w:hAnsi="Sylfaen"/>
          <w:u w:val="single"/>
          <w:lang w:val="hy-AM"/>
        </w:rPr>
        <w:t xml:space="preserve"> 25/</w:t>
      </w:r>
      <w:r w:rsidR="002E27D1">
        <w:rPr>
          <w:rFonts w:ascii="Sylfaen" w:hAnsi="Sylfaen"/>
          <w:i/>
          <w:u w:val="single"/>
          <w:lang w:val="hy-AM"/>
        </w:rPr>
        <w:t>21</w:t>
      </w:r>
      <w:r w:rsidR="00FC7149" w:rsidRPr="00C518D7">
        <w:rPr>
          <w:rFonts w:ascii="Sylfaen" w:hAnsi="Sylfaen"/>
          <w:u w:val="single"/>
          <w:lang w:val="af-ZA"/>
        </w:rPr>
        <w:t xml:space="preserve"> </w:t>
      </w:r>
      <w:r w:rsidRPr="00B138F3">
        <w:rPr>
          <w:rStyle w:val="FootnoteReference"/>
          <w:rFonts w:ascii="GHEA Grapalat" w:hAnsi="GHEA Grapalat"/>
          <w:i/>
        </w:rPr>
        <w:footnoteReference w:customMarkFollows="1" w:id="19"/>
        <w:t>*</w:t>
      </w:r>
    </w:p>
    <w:p w14:paraId="0702FBA6"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14:paraId="187CD464"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14:paraId="3AAEE928" w14:textId="77777777" w:rsidTr="003D2146">
        <w:tc>
          <w:tcPr>
            <w:tcW w:w="4786" w:type="dxa"/>
          </w:tcPr>
          <w:p w14:paraId="07ECC5F1" w14:textId="77777777" w:rsidR="000A214C" w:rsidRPr="00B138F3" w:rsidRDefault="000A214C" w:rsidP="003D2146">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14:paraId="21725837" w14:textId="77777777" w:rsidR="000A214C" w:rsidRPr="00B138F3" w:rsidRDefault="000A214C" w:rsidP="003D2146">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20"/>
              <w:t>**</w:t>
            </w:r>
          </w:p>
        </w:tc>
      </w:tr>
    </w:tbl>
    <w:p w14:paraId="49B6932D" w14:textId="77777777"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7C38F212" w14:textId="77777777"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2FAB9CBE" w14:textId="77777777"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65A8F6C5" w14:textId="77777777"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1E0FC3ED" w14:textId="77777777"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5DDC2533"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14:paraId="618C0804" w14:textId="77777777"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14:paraId="541C7045" w14:textId="77777777"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620BF9B4" w14:textId="77777777"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14:paraId="00776B27" w14:textId="77777777"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14:paraId="005654D8"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0B019340"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567AC6BD"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3F2735D9"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5E49A2F7"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 xml:space="preserve">Компания не может письменно или иным способом дать распоряжение </w:t>
      </w:r>
      <w:r w:rsidRPr="00B138F3">
        <w:rPr>
          <w:rFonts w:ascii="GHEA Grapalat" w:hAnsi="GHEA Grapalat"/>
        </w:rPr>
        <w:lastRenderedPageBreak/>
        <w:t>Банку-плательщику об отзыве своего акцепта, проставленного под Требованием.</w:t>
      </w:r>
    </w:p>
    <w:p w14:paraId="49FDD577"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29F31A1D"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6E3D82E1"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48D2E25B"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5D429732"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5EAF46B5"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05387D07"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63211EE7"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14:paraId="08AB67F3" w14:textId="77777777" w:rsidR="000A214C" w:rsidRPr="006672BA"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6672BA"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6672BA" w:rsidRPr="006672BA">
        <w:rPr>
          <w:rFonts w:ascii="GHEA Grapalat" w:hAnsi="GHEA Grapalat"/>
        </w:rPr>
        <w:t>К</w:t>
      </w:r>
      <w:r w:rsidR="006672BA" w:rsidRPr="00CF4C91">
        <w:rPr>
          <w:rFonts w:ascii="GHEA Grapalat" w:hAnsi="GHEA Grapalat"/>
        </w:rPr>
        <w:t>омпанией по заключаемому договору обязательств, включительно</w:t>
      </w:r>
      <w:r w:rsidR="006672BA" w:rsidRPr="006672BA">
        <w:rPr>
          <w:rFonts w:ascii="GHEA Grapalat" w:hAnsi="GHEA Grapalat"/>
        </w:rPr>
        <w:t>.</w:t>
      </w:r>
    </w:p>
    <w:p w14:paraId="32BF9B90" w14:textId="77777777" w:rsidR="00F331AD" w:rsidRPr="002A4554" w:rsidRDefault="000A214C" w:rsidP="00F331AD">
      <w:pPr>
        <w:widowControl w:val="0"/>
        <w:tabs>
          <w:tab w:val="left" w:pos="1134"/>
        </w:tabs>
        <w:spacing w:after="160"/>
        <w:ind w:firstLine="567"/>
        <w:jc w:val="both"/>
        <w:rPr>
          <w:rFonts w:ascii="GHEA Grapalat" w:hAnsi="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7BBFA552" w14:textId="77777777" w:rsidR="00F331AD" w:rsidRPr="00B138F3"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02363BF8" w14:textId="77777777" w:rsidR="00F331AD" w:rsidRPr="00B138F3" w:rsidDel="00A13215"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75A75243" w14:textId="77777777" w:rsidR="00F331AD" w:rsidRPr="00B138F3" w:rsidRDefault="00F331AD" w:rsidP="00F331AD">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2F0BC4E3" w14:textId="77777777"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14:paraId="718CFC46"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48B6F208"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2D6FE643"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38E16B83"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3AE64BE5"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2FFA58B9"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322A8474"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2428286A"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33A32EEB"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164BC0FE"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73379F05"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37DC7F59" w14:textId="77777777"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210E4EFA" w14:textId="77777777"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754"/>
        <w:tblW w:w="10980" w:type="dxa"/>
        <w:tblLook w:val="0000" w:firstRow="0" w:lastRow="0" w:firstColumn="0" w:lastColumn="0" w:noHBand="0" w:noVBand="0"/>
      </w:tblPr>
      <w:tblGrid>
        <w:gridCol w:w="5616"/>
        <w:gridCol w:w="5364"/>
      </w:tblGrid>
      <w:tr w:rsidR="00B138F3" w:rsidRPr="00B138F3" w14:paraId="27E82C8C"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F897E6" w14:textId="77777777" w:rsidR="00BE2572" w:rsidRPr="00B138F3" w:rsidRDefault="00BE2572" w:rsidP="002849A6">
            <w:pPr>
              <w:widowControl w:val="0"/>
              <w:tabs>
                <w:tab w:val="left" w:pos="3402"/>
              </w:tabs>
              <w:spacing w:after="160"/>
              <w:ind w:left="360"/>
              <w:rPr>
                <w:rFonts w:ascii="GHEA Grapalat" w:hAnsi="GHEA Grapalat" w:cs="Sylfaen"/>
                <w:b/>
                <w:bCs/>
                <w:lang w:val="en-US"/>
              </w:rPr>
            </w:pPr>
            <w:r w:rsidRPr="002849A6">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08CDCCF6"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1B01C" w14:textId="77777777" w:rsidR="00BE2572" w:rsidRPr="00B138F3" w:rsidRDefault="00BE2572" w:rsidP="002849A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14:paraId="631EDEE4" w14:textId="77777777"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3CA1FA" w14:textId="77777777" w:rsidR="00BE2572" w:rsidRPr="00B138F3" w:rsidRDefault="00BE2572"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3833EE6B" w14:textId="77777777"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59C053"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475AB38A" w14:textId="77777777"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4E568A"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7A601145" w14:textId="77777777"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A692F1"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1C2B0928"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838FA8"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5689C1A8"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0B174D"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14:paraId="457EA608"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D73E51"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14:paraId="70719E66"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B45D72"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14:paraId="34C080B5" w14:textId="77777777"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D6B3E7"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14:paraId="6E720E59" w14:textId="77777777"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1666C9"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14:paraId="3A11B8D3" w14:textId="77777777"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9D6AAA"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B138F3" w:rsidRPr="00B138F3" w14:paraId="090F60FE"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EC51EA"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1C3131EB"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08A1BA"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1A79F8E1"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54B394"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3D537F48"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4D877C"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14:paraId="00869F3C" w14:textId="77777777" w:rsidTr="002849A6">
        <w:trPr>
          <w:trHeight w:val="424"/>
        </w:trPr>
        <w:tc>
          <w:tcPr>
            <w:tcW w:w="10980" w:type="dxa"/>
            <w:gridSpan w:val="2"/>
            <w:tcBorders>
              <w:top w:val="single" w:sz="4" w:space="0" w:color="auto"/>
              <w:left w:val="single" w:sz="4" w:space="0" w:color="auto"/>
              <w:right w:val="single" w:sz="4" w:space="0" w:color="000000"/>
            </w:tcBorders>
            <w:noWrap/>
            <w:vAlign w:val="bottom"/>
          </w:tcPr>
          <w:p w14:paraId="4746C1D3"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1AA1B898" w14:textId="77777777"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9783A2"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527F36BF" w14:textId="77777777"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335CE2" w14:textId="77777777" w:rsidR="00BE2572" w:rsidRPr="00B138F3" w:rsidRDefault="00BE2572" w:rsidP="002849A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19B10831" w14:textId="77777777" w:rsidTr="002849A6">
        <w:trPr>
          <w:trHeight w:val="2194"/>
        </w:trPr>
        <w:tc>
          <w:tcPr>
            <w:tcW w:w="5616" w:type="dxa"/>
            <w:tcBorders>
              <w:top w:val="nil"/>
              <w:left w:val="single" w:sz="4" w:space="0" w:color="auto"/>
              <w:bottom w:val="single" w:sz="4" w:space="0" w:color="auto"/>
              <w:right w:val="single" w:sz="4" w:space="0" w:color="auto"/>
            </w:tcBorders>
            <w:noWrap/>
            <w:vAlign w:val="bottom"/>
          </w:tcPr>
          <w:p w14:paraId="756425C2" w14:textId="77777777" w:rsidR="00BE2572" w:rsidRPr="00B138F3" w:rsidRDefault="00BE2572" w:rsidP="002849A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1E0984A8" w14:textId="77777777" w:rsidR="00BE2572" w:rsidRPr="00B138F3" w:rsidRDefault="00BE2572" w:rsidP="002849A6">
            <w:pPr>
              <w:widowControl w:val="0"/>
              <w:spacing w:after="160"/>
              <w:rPr>
                <w:rFonts w:ascii="GHEA Grapalat" w:hAnsi="GHEA Grapalat" w:cs="Sylfaen"/>
              </w:rPr>
            </w:pPr>
          </w:p>
          <w:p w14:paraId="6E32DA33" w14:textId="77777777" w:rsidR="00BE2572" w:rsidRPr="00B138F3" w:rsidRDefault="00BE2572" w:rsidP="002849A6">
            <w:pPr>
              <w:widowControl w:val="0"/>
              <w:spacing w:after="160"/>
              <w:jc w:val="right"/>
              <w:rPr>
                <w:rFonts w:ascii="GHEA Grapalat" w:hAnsi="GHEA Grapalat" w:cs="Tahoma"/>
              </w:rPr>
            </w:pPr>
            <w:r w:rsidRPr="00B138F3">
              <w:rPr>
                <w:rFonts w:ascii="GHEA Grapalat" w:hAnsi="GHEA Grapalat"/>
              </w:rPr>
              <w:t>/____________________/</w:t>
            </w:r>
          </w:p>
          <w:p w14:paraId="2FE9C712" w14:textId="77777777" w:rsidR="00BE2572" w:rsidRPr="00B138F3" w:rsidRDefault="00BE2572" w:rsidP="002849A6">
            <w:pPr>
              <w:widowControl w:val="0"/>
              <w:spacing w:after="160"/>
              <w:rPr>
                <w:rFonts w:ascii="GHEA Grapalat" w:hAnsi="GHEA Grapalat" w:cs="Sylfaen"/>
              </w:rPr>
            </w:pPr>
          </w:p>
          <w:p w14:paraId="3686D0C9" w14:textId="77777777"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14:paraId="6D04814A" w14:textId="77777777" w:rsidR="00BE2572" w:rsidRPr="00B138F3" w:rsidRDefault="00BE2572" w:rsidP="002849A6">
            <w:pPr>
              <w:widowControl w:val="0"/>
              <w:spacing w:after="160"/>
              <w:rPr>
                <w:rFonts w:ascii="GHEA Grapalat" w:hAnsi="GHEA Grapalat" w:cs="Sylfaen"/>
              </w:rPr>
            </w:pPr>
          </w:p>
          <w:p w14:paraId="60E0DEA7" w14:textId="77777777" w:rsidR="00BE2572" w:rsidRPr="00B138F3" w:rsidRDefault="00BE2572" w:rsidP="002849A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2DCAA6BA" w14:textId="77777777" w:rsidR="00BE2572" w:rsidRPr="00B138F3" w:rsidRDefault="00BE2572" w:rsidP="002849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526B034A" w14:textId="77777777" w:rsidR="00BE2572" w:rsidRPr="00B138F3" w:rsidRDefault="00BE2572" w:rsidP="002849A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6E69FFED" w14:textId="77777777" w:rsidR="00BE2572" w:rsidRPr="00B138F3" w:rsidRDefault="00BE2572" w:rsidP="002849A6">
            <w:pPr>
              <w:widowControl w:val="0"/>
              <w:spacing w:after="160"/>
              <w:rPr>
                <w:rFonts w:ascii="GHEA Grapalat" w:hAnsi="GHEA Grapalat" w:cs="Sylfaen"/>
              </w:rPr>
            </w:pPr>
          </w:p>
          <w:p w14:paraId="738C2353" w14:textId="77777777"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14:paraId="62342DA6" w14:textId="77777777" w:rsidR="00BE2572" w:rsidRPr="00B138F3" w:rsidRDefault="00BE2572" w:rsidP="002849A6">
            <w:pPr>
              <w:widowControl w:val="0"/>
              <w:spacing w:after="160"/>
              <w:jc w:val="right"/>
              <w:rPr>
                <w:rFonts w:ascii="GHEA Grapalat" w:hAnsi="GHEA Grapalat" w:cs="Tahoma"/>
              </w:rPr>
            </w:pPr>
          </w:p>
          <w:p w14:paraId="06C814F2" w14:textId="77777777"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14:paraId="44D84102" w14:textId="77777777" w:rsidR="00BE2572" w:rsidRPr="00B138F3" w:rsidRDefault="00BE2572" w:rsidP="002849A6">
            <w:pPr>
              <w:widowControl w:val="0"/>
              <w:spacing w:after="160"/>
              <w:rPr>
                <w:rFonts w:ascii="GHEA Grapalat" w:hAnsi="GHEA Grapalat" w:cs="Sylfaen"/>
              </w:rPr>
            </w:pPr>
          </w:p>
          <w:p w14:paraId="3742D34D" w14:textId="77777777" w:rsidR="00BE2572" w:rsidRPr="00B138F3" w:rsidRDefault="00BE2572" w:rsidP="002849A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14:paraId="144A393A" w14:textId="77777777" w:rsidTr="002849A6">
        <w:trPr>
          <w:trHeight w:val="2194"/>
        </w:trPr>
        <w:tc>
          <w:tcPr>
            <w:tcW w:w="5616" w:type="dxa"/>
            <w:tcBorders>
              <w:top w:val="single" w:sz="4" w:space="0" w:color="auto"/>
              <w:left w:val="single" w:sz="4" w:space="0" w:color="auto"/>
              <w:right w:val="single" w:sz="4" w:space="0" w:color="auto"/>
            </w:tcBorders>
            <w:noWrap/>
            <w:vAlign w:val="bottom"/>
          </w:tcPr>
          <w:p w14:paraId="379403C3" w14:textId="77777777" w:rsidR="00BE2572" w:rsidRPr="00B138F3" w:rsidRDefault="00BE2572" w:rsidP="002849A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44612003" w14:textId="77777777" w:rsidR="00BE2572" w:rsidRPr="00B138F3" w:rsidRDefault="00BE2572" w:rsidP="002849A6">
            <w:pPr>
              <w:widowControl w:val="0"/>
              <w:spacing w:after="160"/>
              <w:rPr>
                <w:rFonts w:ascii="GHEA Grapalat" w:hAnsi="GHEA Grapalat"/>
              </w:rPr>
            </w:pPr>
          </w:p>
          <w:p w14:paraId="5D15FA90" w14:textId="77777777" w:rsidR="00BE2572" w:rsidRPr="00B138F3" w:rsidRDefault="00BE2572" w:rsidP="002849A6">
            <w:pPr>
              <w:widowControl w:val="0"/>
              <w:jc w:val="right"/>
              <w:rPr>
                <w:rFonts w:ascii="GHEA Grapalat" w:hAnsi="GHEA Grapalat" w:cs="Tahoma"/>
              </w:rPr>
            </w:pPr>
            <w:r w:rsidRPr="00B138F3">
              <w:rPr>
                <w:rFonts w:ascii="GHEA Grapalat" w:hAnsi="GHEA Grapalat"/>
              </w:rPr>
              <w:t>/____________________/</w:t>
            </w:r>
          </w:p>
          <w:p w14:paraId="2F3A6099" w14:textId="77777777" w:rsidR="00BE2572" w:rsidRPr="00B138F3" w:rsidRDefault="00BE2572" w:rsidP="002849A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6D9891D7" w14:textId="77777777" w:rsidR="00BE2572" w:rsidRPr="00B138F3" w:rsidRDefault="00BE2572" w:rsidP="002849A6">
            <w:pPr>
              <w:widowControl w:val="0"/>
              <w:spacing w:after="160"/>
              <w:rPr>
                <w:rFonts w:ascii="GHEA Grapalat" w:hAnsi="GHEA Grapalat" w:cs="Tahoma"/>
              </w:rPr>
            </w:pPr>
          </w:p>
          <w:p w14:paraId="111FD128" w14:textId="77777777" w:rsidR="00BE2572" w:rsidRPr="00B138F3" w:rsidRDefault="00BE2572" w:rsidP="002849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0CA79C50" w14:textId="77777777" w:rsidR="00BE2572" w:rsidRPr="00B138F3" w:rsidRDefault="00BE2572" w:rsidP="002849A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1524660F" w14:textId="77777777" w:rsidR="00BE2572" w:rsidRPr="00B138F3" w:rsidRDefault="00BE2572" w:rsidP="002849A6">
            <w:pPr>
              <w:widowControl w:val="0"/>
              <w:spacing w:after="160"/>
              <w:rPr>
                <w:rFonts w:ascii="GHEA Grapalat" w:hAnsi="GHEA Grapalat" w:cs="Tahoma"/>
              </w:rPr>
            </w:pPr>
          </w:p>
          <w:p w14:paraId="306BFB62" w14:textId="77777777" w:rsidR="00BE2572" w:rsidRPr="00B138F3" w:rsidRDefault="00BE2572" w:rsidP="002849A6">
            <w:pPr>
              <w:widowControl w:val="0"/>
              <w:jc w:val="right"/>
              <w:rPr>
                <w:rFonts w:ascii="GHEA Grapalat" w:hAnsi="GHEA Grapalat" w:cs="Tahoma"/>
              </w:rPr>
            </w:pPr>
            <w:r w:rsidRPr="00B138F3">
              <w:rPr>
                <w:rFonts w:ascii="GHEA Grapalat" w:hAnsi="GHEA Grapalat"/>
              </w:rPr>
              <w:t>/____________________/</w:t>
            </w:r>
          </w:p>
          <w:p w14:paraId="39979F57" w14:textId="77777777" w:rsidR="00BE2572" w:rsidRPr="00B138F3" w:rsidRDefault="00BE2572" w:rsidP="002849A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08C8A40D" w14:textId="77777777" w:rsidR="00BE2572" w:rsidRPr="00B138F3" w:rsidRDefault="00BE2572" w:rsidP="002849A6">
            <w:pPr>
              <w:widowControl w:val="0"/>
              <w:spacing w:after="160"/>
              <w:rPr>
                <w:rFonts w:ascii="GHEA Grapalat" w:hAnsi="GHEA Grapalat" w:cs="Arial"/>
              </w:rPr>
            </w:pPr>
          </w:p>
        </w:tc>
      </w:tr>
      <w:tr w:rsidR="00B138F3" w:rsidRPr="00B138F3" w14:paraId="60B0E896" w14:textId="77777777" w:rsidTr="002849A6">
        <w:trPr>
          <w:trHeight w:val="2194"/>
        </w:trPr>
        <w:tc>
          <w:tcPr>
            <w:tcW w:w="5616" w:type="dxa"/>
            <w:tcBorders>
              <w:top w:val="nil"/>
              <w:left w:val="single" w:sz="4" w:space="0" w:color="auto"/>
              <w:bottom w:val="single" w:sz="4" w:space="0" w:color="auto"/>
              <w:right w:val="single" w:sz="4" w:space="0" w:color="auto"/>
            </w:tcBorders>
            <w:noWrap/>
            <w:vAlign w:val="bottom"/>
          </w:tcPr>
          <w:p w14:paraId="7E8229E0" w14:textId="77777777" w:rsidR="00BE2572" w:rsidRPr="00B138F3" w:rsidRDefault="00BE2572" w:rsidP="002849A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628D8556" w14:textId="77777777" w:rsidR="00BE2572" w:rsidRPr="00B138F3" w:rsidRDefault="00BE2572" w:rsidP="002849A6">
            <w:pPr>
              <w:widowControl w:val="0"/>
              <w:spacing w:after="160"/>
              <w:rPr>
                <w:rFonts w:ascii="GHEA Grapalat" w:hAnsi="GHEA Grapalat" w:cs="Sylfaen"/>
              </w:rPr>
            </w:pPr>
          </w:p>
          <w:p w14:paraId="6A4123F5" w14:textId="77777777" w:rsidR="00BE2572" w:rsidRPr="00B138F3" w:rsidRDefault="00BE2572" w:rsidP="002849A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600D6789" w14:textId="77777777" w:rsidR="00BE2572" w:rsidRPr="00B138F3" w:rsidRDefault="00BE2572" w:rsidP="002849A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7D49E46F" w14:textId="77777777" w:rsidR="00BE2572" w:rsidRPr="00B138F3" w:rsidRDefault="00BE2572" w:rsidP="002849A6">
            <w:pPr>
              <w:widowControl w:val="0"/>
              <w:spacing w:after="160"/>
              <w:rPr>
                <w:rFonts w:ascii="GHEA Grapalat" w:hAnsi="GHEA Grapalat"/>
              </w:rPr>
            </w:pPr>
          </w:p>
          <w:p w14:paraId="16CD6539" w14:textId="77777777"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7DD7BB20" w14:textId="77777777" w:rsidR="00BE2572" w:rsidRPr="00B138F3" w:rsidRDefault="00BE2572" w:rsidP="00BE2572">
      <w:pPr>
        <w:widowControl w:val="0"/>
        <w:spacing w:after="160"/>
        <w:jc w:val="center"/>
        <w:rPr>
          <w:rFonts w:ascii="GHEA Grapalat" w:hAnsi="GHEA Grapalat" w:cs="Sylfaen"/>
        </w:rPr>
      </w:pPr>
    </w:p>
    <w:p w14:paraId="5832A566" w14:textId="77777777"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A000DC0" w14:textId="77777777" w:rsidR="00BE2572" w:rsidRPr="00B138F3" w:rsidRDefault="00BE2572" w:rsidP="00BE2572">
      <w:pPr>
        <w:rPr>
          <w:rFonts w:ascii="GHEA Grapalat" w:hAnsi="GHEA Grapalat" w:cs="Sylfaen"/>
        </w:rPr>
      </w:pPr>
      <w:r w:rsidRPr="00B138F3">
        <w:rPr>
          <w:rFonts w:ascii="GHEA Grapalat" w:hAnsi="GHEA Grapalat" w:cs="Sylfaen"/>
        </w:rPr>
        <w:br w:type="page"/>
      </w:r>
    </w:p>
    <w:p w14:paraId="5F1C5477" w14:textId="77777777"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630144BA" w14:textId="77777777"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E151A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4B05D672"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3A00B366"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47EF1DAE"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3B527CF2"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6690167F"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0BBE406"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03278483"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1E135043"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65FAD66F"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3EBCF5E3" w14:textId="77777777"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B67CB2"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DDA8C6E"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744A5B02"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3925017"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7F175FA3"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08FE484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31E11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E9581E7"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48A564A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12CCC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847E3E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036701F0"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27398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61D62424" w14:textId="77777777"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6F3552D7"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B7F32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AF8BC9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0BF897F1"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C1FFF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2A84C3C0" w14:textId="77777777"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4256789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A5DED0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05B4F7B" w14:textId="77777777"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A04FA0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03BA0FBF"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E9B14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52429129" w14:textId="77777777"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EC7BDB7"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C5FDE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9AB753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21BDA6F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04FA06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FABB9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14FBB2A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1702656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F7D52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2BB8819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6D11319"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CA15A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08AE111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18D1B21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AABC7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40C97A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42223ED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9C6C189"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D675E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777523B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63E8CBD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E0201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53CD6C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1A09171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103BF933"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FBA73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394AF24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0B3C521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26628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F9F6A0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1B462B7"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AB06E5D"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D3D08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43F38AF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7126B08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4EBE2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BE19DE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974A37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5BF4E0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86C6F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568BE21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F6EAAC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39AAD9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002927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DBA78F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329838FC"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20780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03A8403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68B52C6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74D61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245069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0D19D1F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CB1046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CEEFF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61D9B1F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778C867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50FCFE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AA8E6F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05EEB4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0263C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5CBB391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1588FE3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8E6BC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9C9E10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60C994D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A5416DC"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748BA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461DB05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C023E4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1B6F9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0942F2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6FE1891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58D19C99"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FDCD1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11B0C22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4515BFE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705B1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764189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61117F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6B483CC7"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717E0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28FDF58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14:paraId="31C1A52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CE9598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F1B744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74E212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50839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24D54E3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262742D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3C134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5ABCC7E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697E02C"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5B3B3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65FADF6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645A58D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10620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48D08B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31946FF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101F532D"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7FCD7B" w14:textId="77777777" w:rsidR="00BE2572" w:rsidRPr="00B138F3" w:rsidDel="0010680B"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60FAA4D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0A9214E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3800F7" w14:textId="77777777"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7C89B58E" w14:textId="77777777"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4A0700C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09B56CE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22577008"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C6B1D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0DA1BD2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10E17907"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ECB37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7ACF53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4147AF1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7615187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75B87C51"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71B9C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18EFC23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40FB363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5B9B3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55E98D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291B819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1F46AF1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7A979E0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8623A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521219E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1B7980A7"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493B3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5770AD4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18B54F66" w14:textId="77777777"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EB3A92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4D6D711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0646FC7D"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9627E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0C853C4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E656F1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62B6C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1A0A641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1BAE3C2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5AF608B1"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510A1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7BFD2DE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3AD617F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62F32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691688B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086B54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6AE47F5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7E06E69A"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B8514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59130EF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B323BC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2CFD0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5F4531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92510EB" w14:textId="77777777" w:rsidR="00BE2572" w:rsidRPr="00B138F3" w:rsidRDefault="00BE2572" w:rsidP="003D2146">
            <w:pPr>
              <w:widowControl w:val="0"/>
              <w:spacing w:after="120"/>
              <w:jc w:val="center"/>
              <w:rPr>
                <w:rFonts w:ascii="GHEA Grapalat" w:hAnsi="GHEA Grapalat"/>
                <w:sz w:val="18"/>
                <w:szCs w:val="18"/>
              </w:rPr>
            </w:pPr>
          </w:p>
        </w:tc>
      </w:tr>
      <w:tr w:rsidR="00B138F3" w:rsidRPr="00B138F3" w14:paraId="44CE198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C99CF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7698068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41401FF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4184C4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3334D6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22D7429" w14:textId="77777777" w:rsidR="00BE2572" w:rsidRPr="00B138F3" w:rsidRDefault="00BE2572" w:rsidP="003D2146">
            <w:pPr>
              <w:widowControl w:val="0"/>
              <w:spacing w:after="120"/>
              <w:jc w:val="center"/>
              <w:rPr>
                <w:rFonts w:ascii="GHEA Grapalat" w:hAnsi="GHEA Grapalat"/>
                <w:sz w:val="18"/>
                <w:szCs w:val="18"/>
              </w:rPr>
            </w:pPr>
          </w:p>
        </w:tc>
      </w:tr>
      <w:tr w:rsidR="00B138F3" w:rsidRPr="00B138F3" w14:paraId="0508F54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B5C7E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25C1BDE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4A0405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2D0D3C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05A079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18E0D99C" w14:textId="77777777" w:rsidR="00BE2572" w:rsidRPr="00B138F3" w:rsidRDefault="00BE2572" w:rsidP="003D2146">
            <w:pPr>
              <w:widowControl w:val="0"/>
              <w:spacing w:after="120"/>
              <w:jc w:val="center"/>
              <w:rPr>
                <w:rFonts w:ascii="GHEA Grapalat" w:hAnsi="GHEA Grapalat"/>
                <w:sz w:val="18"/>
                <w:szCs w:val="18"/>
              </w:rPr>
            </w:pPr>
          </w:p>
        </w:tc>
      </w:tr>
      <w:tr w:rsidR="00B138F3" w:rsidRPr="00B138F3" w14:paraId="1EFC9887"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3B6E1E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5A04DB3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075A0AB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5B055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2E8F78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E6BF757" w14:textId="77777777" w:rsidR="00BE2572" w:rsidRPr="00B138F3" w:rsidRDefault="00BE2572" w:rsidP="003D2146">
            <w:pPr>
              <w:widowControl w:val="0"/>
              <w:spacing w:after="120"/>
              <w:jc w:val="center"/>
              <w:rPr>
                <w:rFonts w:ascii="GHEA Grapalat" w:hAnsi="GHEA Grapalat"/>
                <w:sz w:val="18"/>
                <w:szCs w:val="18"/>
              </w:rPr>
            </w:pPr>
          </w:p>
        </w:tc>
      </w:tr>
      <w:tr w:rsidR="00B138F3" w:rsidRPr="00B138F3" w14:paraId="2AB7FDD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74374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147A710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84EA3C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3BEF119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D83B6E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10DD52E" w14:textId="77777777" w:rsidR="00BE2572" w:rsidRPr="00B138F3" w:rsidRDefault="00BE2572" w:rsidP="003D2146">
            <w:pPr>
              <w:widowControl w:val="0"/>
              <w:spacing w:after="120"/>
              <w:jc w:val="center"/>
              <w:rPr>
                <w:rFonts w:ascii="GHEA Grapalat" w:hAnsi="GHEA Grapalat"/>
                <w:sz w:val="18"/>
                <w:szCs w:val="18"/>
              </w:rPr>
            </w:pPr>
          </w:p>
        </w:tc>
      </w:tr>
      <w:tr w:rsidR="00FF3DE9" w:rsidRPr="00B138F3" w14:paraId="1D5A26F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91B017"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431D48C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57E062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EC017A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A57848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A8437B6" w14:textId="77777777" w:rsidR="00BE2572" w:rsidRPr="00B138F3" w:rsidRDefault="00BE2572" w:rsidP="003D2146">
            <w:pPr>
              <w:widowControl w:val="0"/>
              <w:spacing w:after="120"/>
              <w:jc w:val="center"/>
              <w:rPr>
                <w:rFonts w:ascii="GHEA Grapalat" w:hAnsi="GHEA Grapalat"/>
                <w:sz w:val="18"/>
                <w:szCs w:val="18"/>
              </w:rPr>
            </w:pPr>
          </w:p>
        </w:tc>
      </w:tr>
    </w:tbl>
    <w:p w14:paraId="2694E5FC" w14:textId="77777777" w:rsidR="00BE2572" w:rsidRPr="00B138F3" w:rsidRDefault="00BE2572" w:rsidP="00BE2572">
      <w:pPr>
        <w:widowControl w:val="0"/>
        <w:spacing w:after="160"/>
        <w:ind w:left="567" w:right="565"/>
        <w:jc w:val="center"/>
        <w:rPr>
          <w:rFonts w:ascii="GHEA Grapalat" w:hAnsi="GHEA Grapalat"/>
          <w:b/>
        </w:rPr>
      </w:pPr>
    </w:p>
    <w:p w14:paraId="3947C6BE" w14:textId="77777777" w:rsidR="00BE2572" w:rsidRPr="00B138F3" w:rsidRDefault="00BE2572" w:rsidP="00BE2572">
      <w:pPr>
        <w:widowControl w:val="0"/>
        <w:spacing w:after="160"/>
        <w:ind w:left="567" w:right="565"/>
        <w:jc w:val="center"/>
        <w:rPr>
          <w:rFonts w:ascii="GHEA Grapalat" w:hAnsi="GHEA Grapalat"/>
          <w:b/>
        </w:rPr>
      </w:pPr>
    </w:p>
    <w:p w14:paraId="11A04AD5" w14:textId="77777777" w:rsidR="00BE2572" w:rsidRPr="00B138F3" w:rsidRDefault="00BE2572" w:rsidP="00BE2572">
      <w:pPr>
        <w:widowControl w:val="0"/>
        <w:spacing w:after="160"/>
        <w:ind w:left="567" w:right="565"/>
        <w:jc w:val="center"/>
        <w:rPr>
          <w:rFonts w:ascii="GHEA Grapalat" w:hAnsi="GHEA Grapalat"/>
          <w:b/>
        </w:rPr>
      </w:pPr>
    </w:p>
    <w:p w14:paraId="4D637EC2" w14:textId="77777777" w:rsidR="00BE2572" w:rsidRPr="00B138F3" w:rsidRDefault="00BE2572" w:rsidP="00BE2572">
      <w:pPr>
        <w:widowControl w:val="0"/>
        <w:spacing w:after="160"/>
        <w:ind w:left="567" w:right="565"/>
        <w:jc w:val="center"/>
        <w:rPr>
          <w:rFonts w:ascii="GHEA Grapalat" w:hAnsi="GHEA Grapalat"/>
          <w:b/>
        </w:rPr>
      </w:pPr>
    </w:p>
    <w:p w14:paraId="7D02A6D9" w14:textId="77777777" w:rsidR="00BE2572" w:rsidRPr="00B138F3" w:rsidRDefault="00BE2572" w:rsidP="00BE2572">
      <w:pPr>
        <w:widowControl w:val="0"/>
        <w:spacing w:after="160"/>
        <w:ind w:left="567" w:right="565"/>
        <w:jc w:val="center"/>
        <w:rPr>
          <w:rFonts w:ascii="GHEA Grapalat" w:hAnsi="GHEA Grapalat"/>
          <w:b/>
        </w:rPr>
      </w:pPr>
    </w:p>
    <w:p w14:paraId="69C7D2E2" w14:textId="77777777" w:rsidR="00BE2572" w:rsidRPr="00B138F3" w:rsidRDefault="00BE2572" w:rsidP="00BE2572">
      <w:pPr>
        <w:widowControl w:val="0"/>
        <w:spacing w:after="160"/>
        <w:ind w:left="567" w:right="565"/>
        <w:jc w:val="center"/>
        <w:rPr>
          <w:rFonts w:ascii="GHEA Grapalat" w:hAnsi="GHEA Grapalat"/>
          <w:b/>
        </w:rPr>
      </w:pPr>
    </w:p>
    <w:p w14:paraId="31F21247" w14:textId="77777777" w:rsidR="00BE2572" w:rsidRPr="00B138F3" w:rsidRDefault="00BE2572" w:rsidP="00BE2572">
      <w:pPr>
        <w:widowControl w:val="0"/>
        <w:spacing w:after="160"/>
        <w:ind w:left="567" w:right="565"/>
        <w:jc w:val="center"/>
        <w:rPr>
          <w:rFonts w:ascii="GHEA Grapalat" w:hAnsi="GHEA Grapalat"/>
          <w:b/>
        </w:rPr>
      </w:pPr>
    </w:p>
    <w:p w14:paraId="2EB3F008" w14:textId="77777777" w:rsidR="00BE2572" w:rsidRPr="00B138F3" w:rsidRDefault="00BE2572" w:rsidP="00BE2572">
      <w:pPr>
        <w:widowControl w:val="0"/>
        <w:spacing w:after="160"/>
        <w:ind w:left="567" w:right="565"/>
        <w:jc w:val="center"/>
        <w:rPr>
          <w:rFonts w:ascii="GHEA Grapalat" w:hAnsi="GHEA Grapalat"/>
          <w:b/>
        </w:rPr>
      </w:pPr>
    </w:p>
    <w:p w14:paraId="480C2C43" w14:textId="77777777" w:rsidR="00BE2572" w:rsidRPr="00B138F3" w:rsidRDefault="00BE2572" w:rsidP="00BE2572">
      <w:pPr>
        <w:widowControl w:val="0"/>
        <w:spacing w:after="160"/>
        <w:ind w:left="567" w:right="565"/>
        <w:jc w:val="center"/>
        <w:rPr>
          <w:rFonts w:ascii="GHEA Grapalat" w:hAnsi="GHEA Grapalat"/>
          <w:b/>
        </w:rPr>
      </w:pPr>
    </w:p>
    <w:p w14:paraId="160AD983" w14:textId="77777777" w:rsidR="00BE2572" w:rsidRPr="00B138F3" w:rsidRDefault="00BE2572" w:rsidP="00BE2572">
      <w:pPr>
        <w:widowControl w:val="0"/>
        <w:spacing w:after="160"/>
        <w:ind w:left="567" w:right="565"/>
        <w:jc w:val="center"/>
        <w:rPr>
          <w:rFonts w:ascii="GHEA Grapalat" w:hAnsi="GHEA Grapalat"/>
          <w:b/>
        </w:rPr>
      </w:pPr>
    </w:p>
    <w:p w14:paraId="394741E5" w14:textId="77777777"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14:paraId="777EACBD" w14:textId="77777777" w:rsidR="00BB28C8" w:rsidRPr="009F3DC7" w:rsidRDefault="00BB28C8" w:rsidP="00BB28C8">
      <w:pPr>
        <w:pStyle w:val="BodyTextIndent3"/>
        <w:widowControl w:val="0"/>
        <w:spacing w:after="160"/>
        <w:jc w:val="right"/>
        <w:rPr>
          <w:rFonts w:ascii="GHEA Grapalat" w:hAnsi="GHEA Grapalat" w:cs="Sylfaen"/>
          <w:b/>
          <w:sz w:val="24"/>
          <w:szCs w:val="24"/>
        </w:rPr>
      </w:pPr>
      <w:r w:rsidRPr="009F3DC7">
        <w:rPr>
          <w:rFonts w:ascii="GHEA Grapalat" w:hAnsi="GHEA Grapalat"/>
          <w:b/>
          <w:sz w:val="24"/>
          <w:szCs w:val="24"/>
        </w:rPr>
        <w:lastRenderedPageBreak/>
        <w:t>Приложение №</w:t>
      </w:r>
      <w:r w:rsidR="005B4254">
        <w:rPr>
          <w:rFonts w:ascii="GHEA Grapalat" w:hAnsi="GHEA Grapalat"/>
          <w:b/>
          <w:sz w:val="24"/>
          <w:szCs w:val="24"/>
        </w:rPr>
        <w:t>7</w:t>
      </w:r>
      <w:r w:rsidR="00A97676">
        <w:rPr>
          <w:rStyle w:val="FootnoteReference"/>
          <w:rFonts w:ascii="GHEA Grapalat" w:hAnsi="GHEA Grapalat" w:cs="Sylfaen"/>
          <w:b/>
          <w:sz w:val="24"/>
          <w:szCs w:val="24"/>
        </w:rPr>
        <w:footnoteReference w:customMarkFollows="1" w:id="21"/>
        <w:t>25</w:t>
      </w:r>
    </w:p>
    <w:p w14:paraId="51B5D7C7" w14:textId="10CC7170" w:rsidR="00BB28C8" w:rsidRPr="009F3DC7" w:rsidRDefault="00BB28C8" w:rsidP="00BB28C8">
      <w:pPr>
        <w:pStyle w:val="BodyTextIndent3"/>
        <w:widowControl w:val="0"/>
        <w:spacing w:after="160"/>
        <w:jc w:val="right"/>
        <w:rPr>
          <w:rFonts w:ascii="GHEA Grapalat" w:hAnsi="GHEA Grapalat" w:cs="Sylfaen"/>
          <w:b/>
          <w:sz w:val="24"/>
          <w:szCs w:val="24"/>
        </w:rPr>
      </w:pPr>
      <w:r w:rsidRPr="009F3DC7">
        <w:rPr>
          <w:rFonts w:ascii="GHEA Grapalat" w:hAnsi="GHEA Grapalat"/>
          <w:b/>
          <w:sz w:val="24"/>
          <w:szCs w:val="24"/>
        </w:rPr>
        <w:t xml:space="preserve">к Приглашению на </w:t>
      </w:r>
      <w:r w:rsidR="0056231E" w:rsidRPr="00FC7149">
        <w:rPr>
          <w:rStyle w:val="y2iqfc"/>
          <w:rFonts w:ascii="GHEA Grapalat" w:hAnsi="GHEA Grapalat"/>
          <w:color w:val="202124"/>
          <w:sz w:val="22"/>
          <w:szCs w:val="22"/>
        </w:rPr>
        <w:t>запрос котировок</w:t>
      </w:r>
      <w:r w:rsidRPr="00744E7F">
        <w:rPr>
          <w:rFonts w:ascii="GHEA Grapalat" w:hAnsi="GHEA Grapalat" w:cs="Sylfaen"/>
          <w:b/>
          <w:sz w:val="24"/>
          <w:szCs w:val="24"/>
        </w:rPr>
        <w:br/>
      </w:r>
      <w:r w:rsidRPr="009F3DC7">
        <w:rPr>
          <w:rFonts w:ascii="GHEA Grapalat" w:hAnsi="GHEA Grapalat"/>
          <w:b/>
          <w:sz w:val="24"/>
          <w:szCs w:val="24"/>
        </w:rPr>
        <w:t xml:space="preserve">под кодом </w:t>
      </w:r>
      <w:r>
        <w:rPr>
          <w:rFonts w:ascii="GHEA Grapalat" w:hAnsi="GHEA Grapalat"/>
          <w:b/>
          <w:sz w:val="24"/>
          <w:szCs w:val="24"/>
        </w:rPr>
        <w:t xml:space="preserve">" </w:t>
      </w:r>
      <w:r w:rsidR="00FC7149" w:rsidRPr="00C518D7">
        <w:rPr>
          <w:rFonts w:ascii="Sylfaen" w:hAnsi="Sylfaen" w:cs="Sylfaen"/>
          <w:lang w:val="hy-AM"/>
        </w:rPr>
        <w:t>ՀՀ</w:t>
      </w:r>
      <w:r w:rsidR="00FC7149" w:rsidRPr="00C518D7">
        <w:rPr>
          <w:rFonts w:ascii="Sylfaen" w:hAnsi="Sylfaen"/>
          <w:lang w:val="hy-AM"/>
        </w:rPr>
        <w:t xml:space="preserve"> </w:t>
      </w:r>
      <w:r w:rsidR="00FC7149">
        <w:rPr>
          <w:rFonts w:ascii="Sylfaen" w:hAnsi="Sylfaen" w:cs="Sylfaen"/>
          <w:i/>
          <w:lang w:val="hy-AM"/>
        </w:rPr>
        <w:t>ԳԱԱՄԻ-</w:t>
      </w:r>
      <w:r w:rsidR="00FC7149">
        <w:rPr>
          <w:rFonts w:ascii="Sylfaen" w:hAnsi="Sylfaen" w:cs="Sylfaen"/>
          <w:lang w:val="hy-AM"/>
        </w:rPr>
        <w:t>ԳՀ</w:t>
      </w:r>
      <w:r w:rsidR="00FC7149">
        <w:rPr>
          <w:rFonts w:ascii="Sylfaen" w:hAnsi="Sylfaen" w:cs="Sylfaen"/>
          <w:i/>
          <w:lang w:val="hy-AM"/>
        </w:rPr>
        <w:t>ԱՇ</w:t>
      </w:r>
      <w:r w:rsidR="00FC7149" w:rsidRPr="00C518D7">
        <w:rPr>
          <w:rFonts w:ascii="Sylfaen" w:hAnsi="Sylfaen" w:cs="Sylfaen"/>
          <w:lang w:val="af-ZA"/>
        </w:rPr>
        <w:t>ՁԲ</w:t>
      </w:r>
      <w:r w:rsidR="00FC7149" w:rsidRPr="00C518D7">
        <w:rPr>
          <w:rFonts w:ascii="Sylfaen" w:hAnsi="Sylfaen"/>
          <w:u w:val="single"/>
          <w:lang w:val="af-ZA"/>
        </w:rPr>
        <w:t xml:space="preserve"> </w:t>
      </w:r>
      <w:r w:rsidR="00FC7149" w:rsidRPr="00C518D7">
        <w:rPr>
          <w:rFonts w:ascii="Sylfaen" w:hAnsi="Sylfaen"/>
          <w:u w:val="single"/>
          <w:lang w:val="hy-AM"/>
        </w:rPr>
        <w:t xml:space="preserve"> 25/</w:t>
      </w:r>
      <w:r w:rsidR="002E27D1">
        <w:rPr>
          <w:rFonts w:ascii="Sylfaen" w:hAnsi="Sylfaen"/>
          <w:i/>
          <w:u w:val="single"/>
          <w:lang w:val="hy-AM"/>
        </w:rPr>
        <w:t>21</w:t>
      </w:r>
      <w:r>
        <w:rPr>
          <w:rFonts w:ascii="GHEA Grapalat" w:hAnsi="GHEA Grapalat"/>
          <w:b/>
          <w:sz w:val="24"/>
          <w:szCs w:val="24"/>
        </w:rPr>
        <w:t xml:space="preserve">" </w:t>
      </w:r>
      <w:r w:rsidRPr="009F3DC7">
        <w:rPr>
          <w:rFonts w:ascii="GHEA Grapalat" w:hAnsi="GHEA Grapalat"/>
          <w:b/>
          <w:sz w:val="24"/>
          <w:szCs w:val="24"/>
        </w:rPr>
        <w:t>*</w:t>
      </w:r>
    </w:p>
    <w:p w14:paraId="21F11A20" w14:textId="77777777" w:rsidR="00BB28C8" w:rsidRPr="000A3450"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ДОГОВОР ГОСУДАРСТВЕННОЙ ЗАКУПКИ НА ВЫПОЛНЕНИЕ ПОДРЯДНЫХ РАБОТ ДЛЯ</w:t>
      </w:r>
      <w:r w:rsidRPr="000A3450">
        <w:rPr>
          <w:rFonts w:ascii="GHEA Grapalat" w:hAnsi="GHEA Grapalat"/>
          <w:b/>
        </w:rPr>
        <w:t xml:space="preserve"> </w:t>
      </w:r>
      <w:r w:rsidRPr="009F3DC7">
        <w:rPr>
          <w:rFonts w:ascii="GHEA Grapalat" w:hAnsi="GHEA Grapalat"/>
          <w:b/>
        </w:rPr>
        <w:t>НУЖД ГОСУДАРСТВА</w:t>
      </w:r>
    </w:p>
    <w:p w14:paraId="398409D4" w14:textId="77777777" w:rsidR="00BB28C8" w:rsidRPr="000A3450" w:rsidRDefault="00BB28C8" w:rsidP="00BB28C8">
      <w:pPr>
        <w:widowControl w:val="0"/>
        <w:spacing w:after="160" w:line="360" w:lineRule="auto"/>
        <w:ind w:firstLine="567"/>
        <w:jc w:val="center"/>
        <w:rPr>
          <w:rFonts w:ascii="GHEA Grapalat" w:hAnsi="GHEA Grapalat"/>
          <w:b/>
          <w:lang w:val="en-US"/>
        </w:rPr>
      </w:pPr>
      <w:r>
        <w:rPr>
          <w:rFonts w:ascii="GHEA Grapalat" w:hAnsi="GHEA Grapalat"/>
          <w:b/>
        </w:rPr>
        <w:t>№ 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14:paraId="3AEAA406" w14:textId="77777777" w:rsidTr="003D2146">
        <w:tc>
          <w:tcPr>
            <w:tcW w:w="4503" w:type="dxa"/>
          </w:tcPr>
          <w:p w14:paraId="1979D971" w14:textId="77777777" w:rsidR="00BB28C8" w:rsidRPr="0048136F" w:rsidRDefault="00BB28C8" w:rsidP="003D2146">
            <w:pPr>
              <w:widowControl w:val="0"/>
              <w:tabs>
                <w:tab w:val="left" w:pos="720"/>
                <w:tab w:val="left" w:pos="1440"/>
                <w:tab w:val="left" w:pos="8865"/>
              </w:tabs>
              <w:spacing w:after="160" w:line="360" w:lineRule="auto"/>
              <w:ind w:firstLine="567"/>
              <w:jc w:val="both"/>
              <w:rPr>
                <w:rFonts w:ascii="GHEA Grapalat" w:hAnsi="GHEA Grapalat"/>
                <w:lang w:val="en-US"/>
              </w:rPr>
            </w:pPr>
            <w:r w:rsidRPr="009F3DC7">
              <w:rPr>
                <w:rFonts w:ascii="GHEA Grapalat" w:hAnsi="GHEA Grapalat"/>
              </w:rPr>
              <w:t xml:space="preserve">г. </w:t>
            </w:r>
          </w:p>
        </w:tc>
        <w:tc>
          <w:tcPr>
            <w:tcW w:w="4784" w:type="dxa"/>
          </w:tcPr>
          <w:p w14:paraId="72978C34" w14:textId="77777777" w:rsidR="00BB28C8" w:rsidRPr="0048136F" w:rsidRDefault="00BB28C8" w:rsidP="003D2146">
            <w:pPr>
              <w:widowControl w:val="0"/>
              <w:tabs>
                <w:tab w:val="left" w:pos="456"/>
                <w:tab w:val="left" w:pos="1451"/>
                <w:tab w:val="left" w:pos="2271"/>
                <w:tab w:val="left" w:pos="8865"/>
              </w:tabs>
              <w:spacing w:after="160" w:line="360" w:lineRule="auto"/>
              <w:ind w:firstLine="33"/>
              <w:jc w:val="right"/>
              <w:rPr>
                <w:rFonts w:ascii="GHEA Grapalat" w:hAnsi="GHEA Grapalat" w:cs="Sylfaen"/>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14:paraId="4F1540F1" w14:textId="77777777" w:rsidR="00BB28C8" w:rsidRPr="009F3DC7" w:rsidRDefault="00BB28C8" w:rsidP="00BB28C8">
      <w:pPr>
        <w:widowControl w:val="0"/>
        <w:spacing w:after="160" w:line="360" w:lineRule="auto"/>
        <w:jc w:val="both"/>
        <w:rPr>
          <w:rFonts w:ascii="GHEA Grapalat" w:hAnsi="GHEA Grapalat" w:cs="Sylfaen"/>
        </w:rPr>
      </w:pPr>
      <w:r w:rsidRPr="00A542E3">
        <w:rPr>
          <w:rFonts w:ascii="GHEA Grapalat" w:hAnsi="GHEA Grapalat"/>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14:paraId="48F78391" w14:textId="77777777" w:rsidR="00BB28C8" w:rsidRPr="009F3DC7" w:rsidRDefault="00BB28C8" w:rsidP="00BB28C8">
      <w:pPr>
        <w:widowControl w:val="0"/>
        <w:spacing w:after="160" w:line="360" w:lineRule="auto"/>
        <w:jc w:val="center"/>
        <w:rPr>
          <w:rFonts w:ascii="GHEA Grapalat" w:hAnsi="GHEA Grapalat"/>
          <w:b/>
        </w:rPr>
      </w:pPr>
      <w:r>
        <w:rPr>
          <w:rFonts w:ascii="GHEA Grapalat" w:hAnsi="GHEA Grapalat"/>
          <w:b/>
        </w:rPr>
        <w:t>1.</w:t>
      </w:r>
      <w:r w:rsidRPr="0048136F">
        <w:rPr>
          <w:rFonts w:ascii="GHEA Grapalat" w:hAnsi="GHEA Grapalat"/>
          <w:b/>
        </w:rPr>
        <w:t xml:space="preserve"> </w:t>
      </w:r>
      <w:r w:rsidRPr="009F3DC7">
        <w:rPr>
          <w:rFonts w:ascii="GHEA Grapalat" w:hAnsi="GHEA Grapalat"/>
          <w:b/>
        </w:rPr>
        <w:t>ПРЕДМЕТ ДОГОВОРА</w:t>
      </w:r>
    </w:p>
    <w:p w14:paraId="5A7F3DCC" w14:textId="77777777" w:rsidR="00BB28C8" w:rsidRPr="009F3DC7" w:rsidRDefault="00BB28C8" w:rsidP="00812B4F">
      <w:pPr>
        <w:ind w:firstLine="708"/>
        <w:jc w:val="both"/>
        <w:rPr>
          <w:rFonts w:ascii="GHEA Grapalat" w:hAnsi="GHEA Grapalat"/>
        </w:rPr>
      </w:pPr>
      <w:r w:rsidRPr="009F3DC7">
        <w:rPr>
          <w:rFonts w:ascii="GHEA Grapalat" w:hAnsi="GHEA Grapalat"/>
        </w:rPr>
        <w:t>1.</w:t>
      </w:r>
      <w:r>
        <w:rPr>
          <w:rFonts w:ascii="GHEA Grapalat" w:hAnsi="GHEA Grapalat"/>
        </w:rPr>
        <w:t>1.</w:t>
      </w:r>
      <w:r>
        <w:rPr>
          <w:rFonts w:ascii="GHEA Grapalat" w:hAnsi="GHEA Grapalat"/>
        </w:rPr>
        <w:tab/>
      </w:r>
      <w:r w:rsidRPr="000A3450">
        <w:rPr>
          <w:rFonts w:ascii="GHEA Grapalat" w:hAnsi="GHEA Grapalat"/>
        </w:rPr>
        <w:t>Подрядчик обязуется в установленном настоящим Договором порядке,</w:t>
      </w:r>
      <w:r w:rsidRPr="000A3450">
        <w:rPr>
          <w:rFonts w:ascii="Courier New" w:hAnsi="Courier New" w:cs="Courier New"/>
        </w:rPr>
        <w:t xml:space="preserve"> </w:t>
      </w:r>
      <w:r w:rsidRPr="000A3450">
        <w:rPr>
          <w:rFonts w:ascii="GHEA Grapalat" w:hAnsi="GHEA Grapalat"/>
        </w:rPr>
        <w:t xml:space="preserve">предусмотренных объемах, форме и сроках выполнять </w:t>
      </w:r>
      <w:r w:rsidR="00B45501" w:rsidRPr="00812B4F">
        <w:rPr>
          <w:rFonts w:ascii="GHEA Grapalat" w:hAnsi="GHEA Grapalat"/>
        </w:rPr>
        <w:t xml:space="preserve">установленные Приложением N 1 к настоящему Договору (далее-договор) </w:t>
      </w:r>
      <w:r w:rsidR="00B45501" w:rsidRPr="00812B4F">
        <w:rPr>
          <w:rFonts w:ascii="GHEA Grapalat" w:hAnsi="GHEA Grapalat" w:hint="eastAsia"/>
        </w:rPr>
        <w:t>проектной</w:t>
      </w:r>
      <w:r w:rsidR="00B45501" w:rsidRPr="00812B4F">
        <w:rPr>
          <w:rFonts w:ascii="GHEA Grapalat" w:hAnsi="GHEA Grapalat"/>
        </w:rPr>
        <w:t xml:space="preserve"> </w:t>
      </w:r>
      <w:r w:rsidR="00B45501" w:rsidRPr="00812B4F">
        <w:rPr>
          <w:rFonts w:ascii="GHEA Grapalat" w:hAnsi="GHEA Grapalat" w:hint="eastAsia"/>
        </w:rPr>
        <w:t>документацией</w:t>
      </w:r>
      <w:r w:rsidR="00B45501" w:rsidRPr="00812B4F">
        <w:rPr>
          <w:rFonts w:ascii="GHEA Grapalat" w:hAnsi="GHEA Grapalat"/>
        </w:rPr>
        <w:t>, включая установку (использование) материалов и / или проборов и оборудования, соответствующих предусмотренным в них техническим характеристикам и условиям гарантийного обслуживания, и объемной ведомостью-сметой</w:t>
      </w:r>
      <w:r w:rsidR="00812B4F">
        <w:rPr>
          <w:rFonts w:ascii="GHEA Grapalat" w:hAnsi="GHEA Grapalat"/>
        </w:rPr>
        <w:t xml:space="preserve">    </w:t>
      </w:r>
      <w:r>
        <w:rPr>
          <w:rFonts w:ascii="GHEA Grapalat" w:hAnsi="GHEA Grapalat"/>
        </w:rPr>
        <w:t>_________________</w:t>
      </w:r>
      <w:r w:rsidRPr="009F3DC7">
        <w:rPr>
          <w:rFonts w:ascii="GHEA Grapalat" w:hAnsi="GHEA Grapalat"/>
        </w:rPr>
        <w:t>__</w:t>
      </w:r>
      <w:r>
        <w:rPr>
          <w:rFonts w:ascii="GHEA Grapalat" w:hAnsi="GHEA Grapalat"/>
        </w:rPr>
        <w:t>__</w:t>
      </w:r>
      <w:r w:rsidRPr="000A3450">
        <w:rPr>
          <w:rFonts w:ascii="GHEA Grapalat" w:hAnsi="GHEA Grapalat"/>
        </w:rPr>
        <w:t>_</w:t>
      </w:r>
      <w:r w:rsidRPr="0048136F">
        <w:rPr>
          <w:rFonts w:ascii="GHEA Grapalat" w:hAnsi="GHEA Grapalat"/>
        </w:rPr>
        <w:t>____________________</w:t>
      </w:r>
      <w:r w:rsidRPr="009F3DC7">
        <w:rPr>
          <w:rFonts w:ascii="GHEA Grapalat" w:hAnsi="GHEA Grapalat"/>
        </w:rPr>
        <w:t>_____</w:t>
      </w:r>
      <w:r w:rsidRPr="000A3450">
        <w:rPr>
          <w:rFonts w:ascii="GHEA Grapalat" w:hAnsi="GHEA Grapalat"/>
        </w:rPr>
        <w:t>_____</w:t>
      </w:r>
      <w:r w:rsidRPr="009F3DC7">
        <w:rPr>
          <w:rFonts w:ascii="GHEA Grapalat" w:hAnsi="GHEA Grapalat"/>
        </w:rPr>
        <w:t>_</w:t>
      </w:r>
    </w:p>
    <w:p w14:paraId="5E729911" w14:textId="77777777" w:rsidR="00BB28C8" w:rsidRPr="009F3DC7" w:rsidRDefault="00BB28C8" w:rsidP="00F92AC4">
      <w:pPr>
        <w:widowControl w:val="0"/>
        <w:spacing w:after="160" w:line="360" w:lineRule="auto"/>
        <w:ind w:left="4536"/>
        <w:jc w:val="both"/>
        <w:rPr>
          <w:rFonts w:ascii="GHEA Grapalat" w:hAnsi="GHEA Grapalat"/>
          <w:vertAlign w:val="superscript"/>
        </w:rPr>
      </w:pPr>
      <w:r w:rsidRPr="009F3DC7">
        <w:rPr>
          <w:rFonts w:ascii="GHEA Grapalat" w:hAnsi="GHEA Grapalat"/>
          <w:vertAlign w:val="superscript"/>
        </w:rPr>
        <w:t>Наименование работ</w:t>
      </w:r>
    </w:p>
    <w:p w14:paraId="6D6718D5" w14:textId="77777777" w:rsidR="00BB28C8" w:rsidRDefault="00BB28C8" w:rsidP="00BB28C8">
      <w:pPr>
        <w:widowControl w:val="0"/>
        <w:spacing w:after="160" w:line="360" w:lineRule="auto"/>
        <w:jc w:val="both"/>
        <w:rPr>
          <w:ins w:id="15" w:author="Inesa Kocharyan" w:date="2024-02-09T17:30:00Z"/>
          <w:rFonts w:ascii="GHEA Grapalat" w:hAnsi="GHEA Grapalat"/>
        </w:rPr>
      </w:pPr>
      <w:r w:rsidRPr="009F3DC7">
        <w:rPr>
          <w:rFonts w:ascii="GHEA Grapalat" w:hAnsi="GHEA Grapalat"/>
        </w:rPr>
        <w:t>работы (далее — работа), а Заказчик обязуется принимать выполненную работу и платить за нее.</w:t>
      </w:r>
    </w:p>
    <w:p w14:paraId="2730A6A8" w14:textId="77777777" w:rsidR="00B7135E" w:rsidRPr="009F3DC7" w:rsidRDefault="00B7135E" w:rsidP="00BB28C8">
      <w:pPr>
        <w:widowControl w:val="0"/>
        <w:spacing w:after="160" w:line="360" w:lineRule="auto"/>
        <w:jc w:val="both"/>
        <w:rPr>
          <w:rFonts w:ascii="GHEA Grapalat" w:hAnsi="GHEA Grapalat"/>
        </w:rPr>
      </w:pPr>
      <w:r w:rsidRPr="00B7135E">
        <w:rPr>
          <w:rFonts w:ascii="GHEA Grapalat" w:hAnsi="GHEA Grapalat"/>
        </w:rPr>
        <w:t xml:space="preserve">Неотъемлемой частью настоящего Договора является </w:t>
      </w:r>
      <w:r>
        <w:rPr>
          <w:rFonts w:ascii="GHEA Grapalat" w:hAnsi="GHEA Grapalat"/>
        </w:rPr>
        <w:t>заверение об обязательстве</w:t>
      </w:r>
      <w:r w:rsidRPr="00B7135E">
        <w:rPr>
          <w:rFonts w:ascii="GHEA Grapalat" w:hAnsi="GHEA Grapalat"/>
        </w:rPr>
        <w:t xml:space="preserve"> по установке (использованию) материалов и / или </w:t>
      </w:r>
      <w:r>
        <w:rPr>
          <w:rFonts w:ascii="GHEA Grapalat" w:hAnsi="GHEA Grapalat"/>
        </w:rPr>
        <w:t>приборов</w:t>
      </w:r>
      <w:r w:rsidRPr="00B7135E">
        <w:rPr>
          <w:rFonts w:ascii="GHEA Grapalat" w:hAnsi="GHEA Grapalat"/>
        </w:rPr>
        <w:t xml:space="preserve"> и оборудования, соответствующих техническим характеристикам и условиям гарантийного обслуживания, представленным подрядчиком по заявке в рамках участия в </w:t>
      </w:r>
      <w:r w:rsidRPr="00B7135E">
        <w:rPr>
          <w:rFonts w:ascii="GHEA Grapalat" w:hAnsi="GHEA Grapalat"/>
        </w:rPr>
        <w:lastRenderedPageBreak/>
        <w:t xml:space="preserve">процедуре закупок </w:t>
      </w:r>
      <w:r>
        <w:rPr>
          <w:rFonts w:ascii="GHEA Grapalat" w:hAnsi="GHEA Grapalat"/>
        </w:rPr>
        <w:t>под</w:t>
      </w:r>
      <w:r w:rsidRPr="00B7135E">
        <w:rPr>
          <w:rFonts w:ascii="GHEA Grapalat" w:hAnsi="GHEA Grapalat"/>
        </w:rPr>
        <w:t xml:space="preserve"> кодом </w:t>
      </w:r>
      <w:r w:rsidRPr="00391653">
        <w:rPr>
          <w:rFonts w:ascii="GHEA Grapalat" w:hAnsi="GHEA Grapalat"/>
          <w:b/>
        </w:rPr>
        <w:t>" ---</w:t>
      </w:r>
      <w:r w:rsidR="00B01410" w:rsidRPr="00391653">
        <w:rPr>
          <w:rFonts w:ascii="GHEA Grapalat" w:hAnsi="GHEA Grapalat"/>
          <w:b/>
        </w:rPr>
        <w:t xml:space="preserve"> </w:t>
      </w:r>
      <w:r w:rsidRPr="00391653">
        <w:rPr>
          <w:rFonts w:ascii="GHEA Grapalat" w:hAnsi="GHEA Grapalat"/>
          <w:b/>
        </w:rPr>
        <w:t>---/---"</w:t>
      </w:r>
      <w:r w:rsidRPr="00391653">
        <w:rPr>
          <w:rFonts w:ascii="GHEA Grapalat" w:hAnsi="GHEA Grapalat"/>
          <w:sz w:val="20"/>
          <w:szCs w:val="20"/>
        </w:rPr>
        <w:t>.</w:t>
      </w:r>
    </w:p>
    <w:p w14:paraId="10763780" w14:textId="77777777" w:rsidR="00086B1E"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00086B1E" w:rsidRPr="009F3DC7">
        <w:rPr>
          <w:rFonts w:ascii="GHEA Grapalat" w:hAnsi="GHEA Grapalat"/>
        </w:rPr>
        <w:t>Предусмотренные договором работы выполняются</w:t>
      </w:r>
      <w:r w:rsidR="00086B1E" w:rsidRPr="00477D2B">
        <w:rPr>
          <w:rFonts w:ascii="GHEA Grapalat" w:hAnsi="GHEA Grapalat"/>
        </w:rPr>
        <w:t xml:space="preserve"> Подрядчиком </w:t>
      </w:r>
      <w:r w:rsidR="00086B1E" w:rsidRPr="009F3DC7">
        <w:rPr>
          <w:rFonts w:ascii="GHEA Grapalat" w:hAnsi="GHEA Grapalat"/>
        </w:rPr>
        <w:t xml:space="preserve"> в соответствии с </w:t>
      </w:r>
      <w:r w:rsidR="00086B1E" w:rsidRPr="00C53219">
        <w:rPr>
          <w:rFonts w:ascii="GHEA Grapalat" w:hAnsi="GHEA Grapalat"/>
        </w:rPr>
        <w:t>градостроительной нормативно-технической и утвержденной проектно-сметной документацией</w:t>
      </w:r>
      <w:r w:rsidR="00086B1E" w:rsidRPr="009F3DC7">
        <w:rPr>
          <w:rFonts w:ascii="GHEA Grapalat" w:hAnsi="GHEA Grapalat"/>
        </w:rPr>
        <w:t xml:space="preserve">, а также в соответствии с составляющей неотъемлемую часть </w:t>
      </w:r>
      <w:r w:rsidR="00086B1E" w:rsidRPr="00477D2B">
        <w:rPr>
          <w:rFonts w:ascii="GHEA Grapalat" w:hAnsi="GHEA Grapalat"/>
        </w:rPr>
        <w:t xml:space="preserve">настоящего </w:t>
      </w:r>
      <w:r w:rsidR="00086B1E" w:rsidRPr="009F3DC7">
        <w:rPr>
          <w:rFonts w:ascii="GHEA Grapalat" w:hAnsi="GHEA Grapalat"/>
        </w:rPr>
        <w:t xml:space="preserve">договора </w:t>
      </w:r>
      <w:r w:rsidR="00086B1E" w:rsidRPr="00BD3389">
        <w:rPr>
          <w:rFonts w:ascii="GHEA Grapalat" w:hAnsi="GHEA Grapalat"/>
        </w:rPr>
        <w:t>объемной ведомостью-сметой</w:t>
      </w:r>
      <w:r w:rsidR="00086B1E">
        <w:rPr>
          <w:rFonts w:ascii="GHEA Grapalat" w:hAnsi="GHEA Grapalat"/>
        </w:rPr>
        <w:t>.</w:t>
      </w:r>
    </w:p>
    <w:p w14:paraId="223BF362" w14:textId="77777777" w:rsidR="00BB28C8" w:rsidRPr="000A3450" w:rsidRDefault="00BB28C8" w:rsidP="00BB28C8">
      <w:pPr>
        <w:widowControl w:val="0"/>
        <w:tabs>
          <w:tab w:val="left" w:pos="1134"/>
        </w:tabs>
        <w:spacing w:after="160" w:line="360" w:lineRule="auto"/>
        <w:ind w:firstLine="567"/>
        <w:jc w:val="both"/>
        <w:rPr>
          <w:rFonts w:ascii="GHEA Grapalat" w:hAnsi="GHEA Grapalat"/>
          <w:spacing w:val="6"/>
        </w:rPr>
      </w:pPr>
      <w:r w:rsidRPr="009F3DC7">
        <w:rPr>
          <w:rFonts w:ascii="GHEA Grapalat" w:hAnsi="GHEA Grapalat"/>
        </w:rPr>
        <w:t>1.</w:t>
      </w:r>
      <w:r>
        <w:rPr>
          <w:rFonts w:ascii="GHEA Grapalat" w:hAnsi="GHEA Grapalat"/>
        </w:rPr>
        <w:t>3.</w:t>
      </w:r>
      <w:r w:rsidRPr="000A3450">
        <w:rPr>
          <w:rFonts w:ascii="GHEA Grapalat" w:hAnsi="GHEA Grapalat"/>
          <w:spacing w:val="6"/>
        </w:rPr>
        <w:tab/>
        <w:t>Предусмотренные договором работы начинаются после вступления</w:t>
      </w:r>
      <w:r>
        <w:rPr>
          <w:rFonts w:ascii="Courier New" w:hAnsi="Courier New" w:cs="Courier New"/>
          <w:spacing w:val="6"/>
          <w:lang w:val="en-US"/>
        </w:rPr>
        <w:t> </w:t>
      </w:r>
      <w:r w:rsidRPr="000A3450">
        <w:rPr>
          <w:rFonts w:ascii="GHEA Grapalat" w:hAnsi="GHEA Grapalat"/>
          <w:spacing w:val="6"/>
        </w:rPr>
        <w:t>договора в силу и устанавливается следующий срок выполнения:</w:t>
      </w:r>
    </w:p>
    <w:p w14:paraId="70F4ADD2" w14:textId="77777777" w:rsidR="00BB28C8" w:rsidRPr="000A3450" w:rsidRDefault="00BB28C8" w:rsidP="00BB28C8">
      <w:pPr>
        <w:widowControl w:val="0"/>
        <w:jc w:val="both"/>
        <w:rPr>
          <w:rFonts w:ascii="GHEA Grapalat" w:hAnsi="GHEA Grapalat"/>
          <w:spacing w:val="6"/>
        </w:rPr>
      </w:pPr>
      <w:r w:rsidRPr="009F3DC7">
        <w:rPr>
          <w:rFonts w:ascii="GHEA Grapalat" w:hAnsi="GHEA Grapalat"/>
        </w:rPr>
        <w:t>___________</w:t>
      </w:r>
      <w:r w:rsidRPr="00124BE9">
        <w:rPr>
          <w:rFonts w:ascii="GHEA Grapalat" w:hAnsi="GHEA Grapalat"/>
        </w:rPr>
        <w:t>________________</w:t>
      </w:r>
      <w:r w:rsidRPr="009F3DC7">
        <w:rPr>
          <w:rFonts w:ascii="GHEA Grapalat" w:hAnsi="GHEA Grapalat"/>
        </w:rPr>
        <w:t>_</w:t>
      </w:r>
      <w:r w:rsidRPr="000A3450">
        <w:rPr>
          <w:rFonts w:ascii="GHEA Grapalat" w:hAnsi="GHEA Grapalat"/>
        </w:rPr>
        <w:t>_________________</w:t>
      </w:r>
      <w:r w:rsidRPr="00124BE9">
        <w:rPr>
          <w:rFonts w:ascii="GHEA Grapalat" w:hAnsi="GHEA Grapalat"/>
        </w:rPr>
        <w:t>_____________________</w:t>
      </w:r>
      <w:r w:rsidRPr="000A3450">
        <w:rPr>
          <w:rFonts w:ascii="GHEA Grapalat" w:hAnsi="GHEA Grapalat"/>
        </w:rPr>
        <w:t>____</w:t>
      </w:r>
      <w:r w:rsidRPr="009F3DC7">
        <w:rPr>
          <w:rFonts w:ascii="GHEA Grapalat" w:hAnsi="GHEA Grapalat"/>
        </w:rPr>
        <w:t>___.</w:t>
      </w:r>
    </w:p>
    <w:p w14:paraId="75BD4C78" w14:textId="77777777" w:rsidR="00BB28C8" w:rsidRPr="009F3DC7" w:rsidRDefault="00BB28C8" w:rsidP="00BB28C8">
      <w:pPr>
        <w:widowControl w:val="0"/>
        <w:tabs>
          <w:tab w:val="left" w:pos="1134"/>
        </w:tabs>
        <w:spacing w:after="160" w:line="360" w:lineRule="auto"/>
        <w:ind w:left="3402"/>
        <w:jc w:val="both"/>
        <w:rPr>
          <w:rFonts w:ascii="GHEA Grapalat" w:hAnsi="GHEA Grapalat" w:cs="Times Armenian"/>
          <w:vertAlign w:val="superscript"/>
        </w:rPr>
      </w:pPr>
      <w:r w:rsidRPr="009F3DC7">
        <w:rPr>
          <w:rFonts w:ascii="GHEA Grapalat" w:hAnsi="GHEA Grapalat"/>
          <w:vertAlign w:val="superscript"/>
        </w:rPr>
        <w:t>окончательный срок выполнения работ</w:t>
      </w:r>
    </w:p>
    <w:p w14:paraId="7A2B891B"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 xml:space="preserve">Сроки выполнения предусмотренных договором отдельных видов работ, этапов и объемов </w:t>
      </w:r>
      <w:r w:rsidR="00086B1E" w:rsidRPr="006458AE">
        <w:rPr>
          <w:rFonts w:ascii="GHEA Grapalat" w:hAnsi="GHEA Grapalat"/>
        </w:rPr>
        <w:t>установлены календарным графиком, представленным в Приложении 2 к настоящему Договору</w:t>
      </w:r>
      <w:r w:rsidR="00086B1E" w:rsidRPr="009F3DC7">
        <w:rPr>
          <w:rFonts w:ascii="GHEA Grapalat" w:hAnsi="GHEA Grapalat"/>
        </w:rPr>
        <w:t>.</w:t>
      </w:r>
      <w:r w:rsidRPr="009F3DC7">
        <w:rPr>
          <w:rFonts w:ascii="GHEA Grapalat" w:hAnsi="GHEA Grapalat"/>
        </w:rPr>
        <w:t xml:space="preserve"> </w:t>
      </w:r>
    </w:p>
    <w:p w14:paraId="7337D834"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p>
    <w:p w14:paraId="406E256C" w14:textId="77777777" w:rsidR="00BB28C8" w:rsidRPr="009F3DC7" w:rsidRDefault="00BB28C8" w:rsidP="00BB28C8">
      <w:pPr>
        <w:widowControl w:val="0"/>
        <w:tabs>
          <w:tab w:val="left" w:pos="1276"/>
        </w:tabs>
        <w:spacing w:after="160" w:line="360" w:lineRule="auto"/>
        <w:ind w:firstLine="567"/>
        <w:jc w:val="center"/>
        <w:rPr>
          <w:rFonts w:ascii="GHEA Grapalat" w:hAnsi="GHEA Grapalat"/>
          <w:b/>
        </w:rPr>
      </w:pPr>
      <w:r w:rsidRPr="009F3DC7">
        <w:rPr>
          <w:rFonts w:ascii="GHEA Grapalat" w:hAnsi="GHEA Grapalat"/>
          <w:b/>
        </w:rPr>
        <w:t>2. ВЫПОЛНЕНИЕ РАБОТ СРЕДСТВАМИ ПОДРЯДЧИКА</w:t>
      </w:r>
    </w:p>
    <w:p w14:paraId="5C9E74AD" w14:textId="77777777"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2.</w:t>
      </w:r>
      <w:r>
        <w:rPr>
          <w:rFonts w:ascii="GHEA Grapalat" w:hAnsi="GHEA Grapalat"/>
        </w:rPr>
        <w:t>1.</w:t>
      </w:r>
      <w:r>
        <w:rPr>
          <w:rFonts w:ascii="GHEA Grapalat" w:hAnsi="GHEA Grapalat"/>
        </w:rPr>
        <w:tab/>
      </w:r>
      <w:r w:rsidRPr="009F3DC7">
        <w:rPr>
          <w:rFonts w:ascii="GHEA Grapalat" w:hAnsi="GHEA Grapalat"/>
        </w:rPr>
        <w:t xml:space="preserve">Работа выполняется </w:t>
      </w:r>
      <w:r w:rsidR="002D456F" w:rsidRPr="006458AE">
        <w:rPr>
          <w:rFonts w:ascii="GHEA Grapalat" w:hAnsi="GHEA Grapalat"/>
        </w:rPr>
        <w:t>трудо</w:t>
      </w:r>
      <w:r w:rsidR="002D456F" w:rsidRPr="00477D2B">
        <w:rPr>
          <w:rFonts w:ascii="GHEA Grapalat" w:hAnsi="GHEA Grapalat"/>
        </w:rPr>
        <w:t xml:space="preserve">вым и </w:t>
      </w:r>
      <w:r w:rsidR="002D456F" w:rsidRPr="006458AE">
        <w:rPr>
          <w:rFonts w:ascii="GHEA Grapalat" w:hAnsi="GHEA Grapalat"/>
        </w:rPr>
        <w:t>техническим ресурсом</w:t>
      </w:r>
      <w:r w:rsidR="002D456F" w:rsidRPr="00477D2B">
        <w:rPr>
          <w:rFonts w:ascii="GHEA Grapalat" w:hAnsi="GHEA Grapalat"/>
        </w:rPr>
        <w:t>,</w:t>
      </w:r>
      <w:r w:rsidR="002D456F" w:rsidRPr="006458AE">
        <w:rPr>
          <w:rFonts w:ascii="GHEA Grapalat" w:hAnsi="GHEA Grapalat"/>
        </w:rPr>
        <w:t xml:space="preserve"> строительными материалами</w:t>
      </w:r>
      <w:r w:rsidR="002D456F" w:rsidRPr="009F3DC7">
        <w:rPr>
          <w:rFonts w:ascii="GHEA Grapalat" w:hAnsi="GHEA Grapalat"/>
        </w:rPr>
        <w:t xml:space="preserve"> </w:t>
      </w:r>
      <w:r w:rsidRPr="009F3DC7">
        <w:rPr>
          <w:rFonts w:ascii="GHEA Grapalat" w:hAnsi="GHEA Grapalat"/>
        </w:rPr>
        <w:t xml:space="preserve">и средствами Подрядчика. </w:t>
      </w:r>
    </w:p>
    <w:p w14:paraId="45EF05E3" w14:textId="77777777" w:rsidR="00BB28C8" w:rsidRPr="009F3DC7" w:rsidRDefault="00BB28C8" w:rsidP="00BB28C8">
      <w:pPr>
        <w:widowControl w:val="0"/>
        <w:tabs>
          <w:tab w:val="left" w:pos="1134"/>
          <w:tab w:val="left" w:pos="1276"/>
        </w:tabs>
        <w:spacing w:after="160" w:line="360" w:lineRule="auto"/>
        <w:ind w:firstLine="567"/>
        <w:jc w:val="both"/>
        <w:rPr>
          <w:rFonts w:ascii="GHEA Grapalat" w:hAnsi="GHEA Grapalat"/>
        </w:rPr>
      </w:pPr>
      <w:r w:rsidRPr="009F3DC7">
        <w:rPr>
          <w:rFonts w:ascii="GHEA Grapalat" w:hAnsi="GHEA Grapalat"/>
        </w:rPr>
        <w:t>2.</w:t>
      </w:r>
      <w:r>
        <w:rPr>
          <w:rFonts w:ascii="GHEA Grapalat" w:hAnsi="GHEA Grapalat"/>
        </w:rPr>
        <w:t>2.</w:t>
      </w:r>
      <w:r>
        <w:rPr>
          <w:rFonts w:ascii="GHEA Grapalat" w:hAnsi="GHEA Grapalat"/>
        </w:rPr>
        <w:tab/>
      </w:r>
      <w:r w:rsidRPr="009F3DC7">
        <w:rPr>
          <w:rFonts w:ascii="GHEA Grapalat" w:hAnsi="GHEA Grapalat"/>
        </w:rPr>
        <w:t>Подрядчик несет ответственность за качество предоставленных им материалов и оборудования.</w:t>
      </w:r>
    </w:p>
    <w:p w14:paraId="7DC1A4A9" w14:textId="77777777" w:rsidR="00BB28C8" w:rsidRPr="009F3DC7" w:rsidRDefault="00BB28C8" w:rsidP="00BB28C8">
      <w:pPr>
        <w:widowControl w:val="0"/>
        <w:tabs>
          <w:tab w:val="left" w:pos="1276"/>
        </w:tabs>
        <w:spacing w:after="160" w:line="360" w:lineRule="auto"/>
        <w:ind w:firstLine="567"/>
        <w:jc w:val="center"/>
        <w:rPr>
          <w:rFonts w:ascii="GHEA Grapalat" w:hAnsi="GHEA Grapalat"/>
          <w:b/>
          <w:i/>
        </w:rPr>
      </w:pPr>
    </w:p>
    <w:p w14:paraId="08D6E760" w14:textId="77777777" w:rsidR="00BB28C8" w:rsidRPr="009F3DC7" w:rsidRDefault="00BB28C8" w:rsidP="00BB28C8">
      <w:pPr>
        <w:widowControl w:val="0"/>
        <w:spacing w:after="160" w:line="360" w:lineRule="auto"/>
        <w:jc w:val="center"/>
        <w:rPr>
          <w:rFonts w:ascii="GHEA Grapalat" w:hAnsi="GHEA Grapalat"/>
          <w:b/>
        </w:rPr>
      </w:pPr>
      <w:r w:rsidRPr="009F3DC7">
        <w:rPr>
          <w:rFonts w:ascii="GHEA Grapalat" w:hAnsi="GHEA Grapalat"/>
          <w:b/>
        </w:rPr>
        <w:t>3. ПРАВА И ОБЯЗАННОСТИ СТОРОН</w:t>
      </w:r>
    </w:p>
    <w:p w14:paraId="37770AA5" w14:textId="77777777" w:rsidR="00BB28C8" w:rsidRPr="009F3DC7" w:rsidRDefault="00BB28C8" w:rsidP="00BB28C8">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14:paraId="6CE01B54"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выполненной Подрядчиком работы, без вмешательства в его деятельность;</w:t>
      </w:r>
    </w:p>
    <w:p w14:paraId="6C8558FA"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2.</w:t>
      </w:r>
      <w:r>
        <w:rPr>
          <w:rFonts w:ascii="GHEA Grapalat" w:hAnsi="GHEA Grapalat"/>
        </w:rPr>
        <w:tab/>
      </w:r>
      <w:r w:rsidRPr="009F3DC7">
        <w:rPr>
          <w:rFonts w:ascii="GHEA Grapalat" w:hAnsi="GHEA Grapalat"/>
        </w:rPr>
        <w:t xml:space="preserve">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w:t>
      </w:r>
      <w:r w:rsidRPr="009F3DC7">
        <w:rPr>
          <w:rFonts w:ascii="GHEA Grapalat" w:hAnsi="GHEA Grapalat"/>
        </w:rPr>
        <w:lastRenderedPageBreak/>
        <w:t>пени, предусмотренной пунктом 6.2 договора.</w:t>
      </w:r>
    </w:p>
    <w:p w14:paraId="52B36B93"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3.</w:t>
      </w:r>
      <w:r>
        <w:rPr>
          <w:rFonts w:ascii="GHEA Grapalat" w:hAnsi="GHEA Grapalat"/>
        </w:rPr>
        <w:tab/>
      </w:r>
      <w:r w:rsidRPr="009F3DC7">
        <w:rPr>
          <w:rFonts w:ascii="GHEA Grapalat" w:hAnsi="GHEA Grapalat"/>
        </w:rPr>
        <w:t>Не принимать результат работы, в случае ее несоответствия установленным законодательством Республики Армения положениям, требованиям предусмотренных пунктом 1.</w:t>
      </w:r>
      <w:r>
        <w:rPr>
          <w:rFonts w:ascii="GHEA Grapalat" w:hAnsi="GHEA Grapalat"/>
        </w:rPr>
        <w:t>2.</w:t>
      </w:r>
      <w:r>
        <w:rPr>
          <w:rFonts w:ascii="GHEA Grapalat" w:hAnsi="GHEA Grapalat"/>
        </w:rPr>
        <w:tab/>
      </w:r>
      <w:r w:rsidRPr="009F3DC7">
        <w:rPr>
          <w:rFonts w:ascii="GHEA Grapalat" w:hAnsi="GHEA Grapalat"/>
        </w:rPr>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14:paraId="4832D0E0"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4.</w:t>
      </w:r>
      <w:r>
        <w:rPr>
          <w:rFonts w:ascii="GHEA Grapalat" w:hAnsi="GHEA Grapalat"/>
        </w:rPr>
        <w:tab/>
      </w:r>
      <w:r w:rsidRPr="009F3DC7">
        <w:rPr>
          <w:rFonts w:ascii="GHEA Grapalat" w:hAnsi="GHEA Grapalat"/>
        </w:rPr>
        <w:t>В одностороннем порядке расторгать договор и требовать возмещения причиненных ему убытков, если:</w:t>
      </w:r>
    </w:p>
    <w:p w14:paraId="6083FF7C"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а)</w:t>
      </w:r>
      <w:r w:rsidRPr="00124BE9">
        <w:rPr>
          <w:rFonts w:ascii="GHEA Grapalat" w:hAnsi="GHEA Grapalat"/>
        </w:rPr>
        <w:tab/>
      </w:r>
      <w:r w:rsidRPr="009F3DC7">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14:paraId="42ED1748"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б)</w:t>
      </w:r>
      <w:r w:rsidRPr="00124BE9">
        <w:rPr>
          <w:rFonts w:ascii="GHEA Grapalat" w:hAnsi="GHEA Grapalat"/>
        </w:rPr>
        <w:tab/>
      </w:r>
      <w:r w:rsidRPr="009F3DC7">
        <w:rPr>
          <w:rFonts w:ascii="GHEA Grapalat" w:hAnsi="GHEA Grapalat"/>
        </w:rPr>
        <w:t>Подрядчик нарушил предусмотренный в пункте 1.3 договора срок (календарный график включительно),</w:t>
      </w:r>
    </w:p>
    <w:p w14:paraId="1CA2F9D4" w14:textId="77777777" w:rsidR="00B7135E" w:rsidRPr="009F3DC7" w:rsidRDefault="00BB28C8" w:rsidP="00B7135E">
      <w:pPr>
        <w:widowControl w:val="0"/>
        <w:tabs>
          <w:tab w:val="left" w:pos="1134"/>
        </w:tabs>
        <w:spacing w:after="160" w:line="360" w:lineRule="auto"/>
        <w:ind w:firstLine="567"/>
        <w:jc w:val="both"/>
        <w:rPr>
          <w:rFonts w:ascii="GHEA Grapalat" w:hAnsi="GHEA Grapalat"/>
        </w:rPr>
      </w:pPr>
      <w:r w:rsidRPr="009F3DC7">
        <w:rPr>
          <w:rFonts w:ascii="GHEA Grapalat" w:hAnsi="GHEA Grapalat"/>
        </w:rPr>
        <w:t>в)</w:t>
      </w:r>
      <w:r w:rsidRPr="00124BE9">
        <w:rPr>
          <w:rFonts w:ascii="GHEA Grapalat" w:hAnsi="GHEA Grapalat"/>
        </w:rPr>
        <w:tab/>
      </w:r>
      <w:r w:rsidRPr="009F3DC7">
        <w:rPr>
          <w:rFonts w:ascii="GHEA Grapalat" w:hAnsi="GHEA Grapalat"/>
        </w:rPr>
        <w:t xml:space="preserve">выполненная Подрядчиком работа не соответствует требованиям, установленным </w:t>
      </w:r>
      <w:r w:rsidR="00B7135E">
        <w:rPr>
          <w:rFonts w:ascii="GHEA Grapalat" w:hAnsi="GHEA Grapalat"/>
        </w:rPr>
        <w:t xml:space="preserve"> пунктами 1.1 и</w:t>
      </w:r>
      <w:r w:rsidR="00B45501">
        <w:rPr>
          <w:rFonts w:ascii="GHEA Grapalat" w:hAnsi="GHEA Grapalat"/>
        </w:rPr>
        <w:t>ли</w:t>
      </w:r>
      <w:r w:rsidR="00B7135E">
        <w:rPr>
          <w:rFonts w:ascii="GHEA Grapalat" w:hAnsi="GHEA Grapalat"/>
        </w:rPr>
        <w:t xml:space="preserve"> 1.2 настоящего договора</w:t>
      </w:r>
      <w:r w:rsidR="00B7135E" w:rsidRPr="009F3DC7">
        <w:rPr>
          <w:rFonts w:ascii="GHEA Grapalat" w:hAnsi="GHEA Grapalat"/>
        </w:rPr>
        <w:t>,</w:t>
      </w:r>
    </w:p>
    <w:p w14:paraId="3356F73C"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г)</w:t>
      </w:r>
      <w:r w:rsidRPr="00124BE9">
        <w:rPr>
          <w:rFonts w:ascii="GHEA Grapalat" w:hAnsi="GHEA Grapalat"/>
        </w:rPr>
        <w:tab/>
      </w:r>
      <w:r w:rsidRPr="009F3DC7">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14:paraId="2A577BA2"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5.</w:t>
      </w:r>
      <w:r>
        <w:rPr>
          <w:rFonts w:ascii="GHEA Grapalat" w:hAnsi="GHEA Grapalat"/>
        </w:rPr>
        <w:tab/>
      </w:r>
      <w:r w:rsidRPr="009F3DC7">
        <w:rPr>
          <w:rFonts w:ascii="GHEA Grapalat" w:hAnsi="GHEA Grapalat"/>
        </w:rPr>
        <w:t>В течение гарантийного срока предъявлять требования, связанные с недостатками результата работы.</w:t>
      </w:r>
    </w:p>
    <w:p w14:paraId="792ED096"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6.</w:t>
      </w:r>
      <w:r>
        <w:rPr>
          <w:rFonts w:ascii="GHEA Grapalat" w:hAnsi="GHEA Grapalat"/>
        </w:rPr>
        <w:tab/>
      </w:r>
      <w:r w:rsidRPr="009F3DC7">
        <w:rPr>
          <w:rFonts w:ascii="GHEA Grapalat" w:hAnsi="GHEA Grapalat"/>
        </w:rPr>
        <w:t>Уполномочить другое лицо на осуществление технического контроля над выполнением работы;</w:t>
      </w:r>
    </w:p>
    <w:p w14:paraId="1405096C" w14:textId="77777777"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3.1.</w:t>
      </w:r>
      <w:r>
        <w:rPr>
          <w:rFonts w:ascii="GHEA Grapalat" w:hAnsi="GHEA Grapalat"/>
        </w:rPr>
        <w:t>7.</w:t>
      </w:r>
      <w:r>
        <w:rPr>
          <w:rFonts w:ascii="GHEA Grapalat" w:hAnsi="GHEA Grapalat"/>
        </w:rPr>
        <w:tab/>
      </w:r>
      <w:r w:rsidRPr="009F3DC7">
        <w:rPr>
          <w:rFonts w:ascii="GHEA Grapalat" w:hAnsi="GHEA Grapalat"/>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14:paraId="204742B0" w14:textId="77777777" w:rsidR="00BB28C8" w:rsidRDefault="00BB28C8" w:rsidP="00BB28C8">
      <w:pPr>
        <w:rPr>
          <w:rFonts w:ascii="GHEA Grapalat" w:hAnsi="GHEA Grapalat"/>
          <w:b/>
        </w:rPr>
      </w:pPr>
      <w:r>
        <w:rPr>
          <w:rFonts w:ascii="GHEA Grapalat" w:hAnsi="GHEA Grapalat"/>
          <w:b/>
        </w:rPr>
        <w:br w:type="page"/>
      </w:r>
    </w:p>
    <w:p w14:paraId="68D6143B" w14:textId="77777777" w:rsidR="00BB28C8" w:rsidRPr="009F3DC7" w:rsidRDefault="00BB28C8" w:rsidP="00BB28C8">
      <w:pPr>
        <w:widowControl w:val="0"/>
        <w:tabs>
          <w:tab w:val="left" w:pos="1134"/>
        </w:tabs>
        <w:spacing w:after="160" w:line="360" w:lineRule="auto"/>
        <w:ind w:firstLine="567"/>
        <w:jc w:val="both"/>
        <w:rPr>
          <w:rFonts w:ascii="GHEA Grapalat" w:hAnsi="GHEA Grapalat" w:cs="Times Armenian"/>
          <w:b/>
        </w:rPr>
      </w:pPr>
      <w:r w:rsidRPr="009F3DC7">
        <w:rPr>
          <w:rFonts w:ascii="GHEA Grapalat" w:hAnsi="GHEA Grapalat"/>
          <w:b/>
        </w:rPr>
        <w:lastRenderedPageBreak/>
        <w:t>3.2.</w:t>
      </w:r>
      <w:r w:rsidRPr="00124BE9">
        <w:rPr>
          <w:rFonts w:ascii="GHEA Grapalat" w:hAnsi="GHEA Grapalat"/>
          <w:b/>
        </w:rPr>
        <w:tab/>
      </w:r>
      <w:r w:rsidRPr="009F3DC7">
        <w:rPr>
          <w:rFonts w:ascii="GHEA Grapalat" w:hAnsi="GHEA Grapalat"/>
          <w:b/>
        </w:rPr>
        <w:t>Заказчик обязан:</w:t>
      </w:r>
    </w:p>
    <w:p w14:paraId="77D30168" w14:textId="77777777"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3.2.</w:t>
      </w:r>
      <w:r>
        <w:rPr>
          <w:rFonts w:ascii="GHEA Grapalat" w:hAnsi="GHEA Grapalat"/>
        </w:rPr>
        <w:t>1.</w:t>
      </w:r>
      <w:r>
        <w:rPr>
          <w:rFonts w:ascii="GHEA Grapalat" w:hAnsi="GHEA Grapalat"/>
        </w:rPr>
        <w:tab/>
      </w:r>
      <w:r w:rsidRPr="009F3DC7">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14:paraId="74E9FB26"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2.</w:t>
      </w:r>
      <w:r>
        <w:rPr>
          <w:rFonts w:ascii="GHEA Grapalat" w:hAnsi="GHEA Grapalat"/>
        </w:rPr>
        <w:tab/>
      </w:r>
      <w:r w:rsidRPr="009F3DC7">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14:paraId="4F54D11F"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3.</w:t>
      </w:r>
      <w:r>
        <w:rPr>
          <w:rFonts w:ascii="GHEA Grapalat" w:hAnsi="GHEA Grapalat"/>
        </w:rPr>
        <w:tab/>
      </w:r>
      <w:r w:rsidRPr="009F3DC7">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14:paraId="03E776E5" w14:textId="77777777" w:rsidR="00BB28C8" w:rsidRDefault="00BB28C8" w:rsidP="00BB28C8">
      <w:pPr>
        <w:widowControl w:val="0"/>
        <w:tabs>
          <w:tab w:val="left" w:pos="1276"/>
        </w:tabs>
        <w:spacing w:after="160" w:line="360" w:lineRule="auto"/>
        <w:ind w:firstLine="567"/>
        <w:jc w:val="both"/>
        <w:rPr>
          <w:ins w:id="16" w:author="Inesa Kocharyan" w:date="2024-02-09T17:41:00Z"/>
          <w:rFonts w:ascii="GHEA Grapalat" w:hAnsi="GHEA Grapalat"/>
        </w:rPr>
      </w:pPr>
      <w:r w:rsidRPr="009F3DC7">
        <w:rPr>
          <w:rFonts w:ascii="GHEA Grapalat" w:hAnsi="GHEA Grapalat"/>
        </w:rPr>
        <w:t>3.2.</w:t>
      </w:r>
      <w:r>
        <w:rPr>
          <w:rFonts w:ascii="GHEA Grapalat" w:hAnsi="GHEA Grapalat"/>
        </w:rPr>
        <w:t>4.</w:t>
      </w:r>
      <w:r>
        <w:rPr>
          <w:rFonts w:ascii="GHEA Grapalat" w:hAnsi="GHEA Grapalat"/>
        </w:rPr>
        <w:tab/>
      </w:r>
      <w:r w:rsidRPr="009F3DC7">
        <w:rPr>
          <w:rFonts w:ascii="GHEA Grapalat" w:hAnsi="GHEA Grapalat"/>
        </w:rPr>
        <w:t>В случае приемки результата работы в срок, предусмотренный пунктом 1.</w:t>
      </w:r>
      <w:r>
        <w:rPr>
          <w:rFonts w:ascii="GHEA Grapalat" w:hAnsi="GHEA Grapalat"/>
        </w:rPr>
        <w:t>3.</w:t>
      </w:r>
      <w:r>
        <w:rPr>
          <w:rFonts w:ascii="GHEA Grapalat" w:hAnsi="GHEA Grapalat"/>
        </w:rPr>
        <w:tab/>
      </w:r>
      <w:r w:rsidRPr="009F3DC7">
        <w:rPr>
          <w:rFonts w:ascii="GHEA Grapalat" w:hAnsi="GHEA Grapalat"/>
        </w:rPr>
        <w:t xml:space="preserve">Договора, уплачивать Подрядчику суммы, подлежащие уплате последнему. </w:t>
      </w:r>
    </w:p>
    <w:p w14:paraId="61C8E07E" w14:textId="77777777" w:rsidR="003234B7" w:rsidRPr="003B0CA7" w:rsidRDefault="003234B7" w:rsidP="003234B7">
      <w:pPr>
        <w:pStyle w:val="HTMLPreformatted"/>
        <w:shd w:val="clear" w:color="auto" w:fill="F8F9FA"/>
        <w:spacing w:line="540" w:lineRule="atLeast"/>
        <w:jc w:val="both"/>
        <w:rPr>
          <w:rFonts w:ascii="GHEA Grapalat" w:hAnsi="GHEA Grapalat"/>
          <w:sz w:val="24"/>
          <w:szCs w:val="24"/>
          <w:lang w:val="ru-RU"/>
        </w:rPr>
      </w:pPr>
      <w:r w:rsidRPr="003B0CA7">
        <w:rPr>
          <w:rFonts w:ascii="GHEA Grapalat" w:hAnsi="GHEA Grapalat" w:cs="Times New Roman"/>
          <w:sz w:val="24"/>
          <w:szCs w:val="24"/>
          <w:lang w:val="ru-RU" w:eastAsia="ru-RU" w:bidi="ru-RU"/>
        </w:rPr>
        <w:t>3.</w:t>
      </w:r>
      <w:r w:rsidRPr="003B0CA7">
        <w:rPr>
          <w:rFonts w:ascii="GHEA Grapalat" w:hAnsi="GHEA Grapalat"/>
          <w:sz w:val="24"/>
          <w:szCs w:val="24"/>
          <w:lang w:val="ru-RU"/>
        </w:rPr>
        <w:t>2.5 Предоставить Подрядчику письменное согласие, предусмотренное подпунктом 2 пункта 3.4.3 договора, в течение ....... дней.</w:t>
      </w:r>
    </w:p>
    <w:p w14:paraId="72592F8A" w14:textId="77777777" w:rsidR="003234B7" w:rsidRPr="003B0CA7" w:rsidRDefault="00772CBC" w:rsidP="00BB28C8">
      <w:pPr>
        <w:widowControl w:val="0"/>
        <w:tabs>
          <w:tab w:val="left" w:pos="1276"/>
        </w:tabs>
        <w:spacing w:after="160" w:line="360" w:lineRule="auto"/>
        <w:ind w:firstLine="567"/>
        <w:jc w:val="both"/>
        <w:rPr>
          <w:rFonts w:ascii="GHEA Grapalat" w:hAnsi="GHEA Grapalat" w:cs="Times Armenian"/>
        </w:rPr>
      </w:pPr>
      <w:r w:rsidRPr="003B0CA7">
        <w:rPr>
          <w:rFonts w:ascii="GHEA Grapalat" w:hAnsi="GHEA Grapalat" w:cs="Times Armenian"/>
        </w:rPr>
        <w:t>Если заказчик не предоставляет подрядчику письменное согласие (несогласие) в течение срока, установленного настоящим пунктом, согласие считается полученным подрядчиком. Процедура получения согласия также может осуществляться сторонами путем обмена информацией по адресам электронной почты. В этом случае стороны заранее обмениваются адресами электронной почты, на которые должна быть отправлена информация, в письменной форме. Документы, предусмотренные настоящим пунктом, являются неотъемлемой частью исполнительных актов.</w:t>
      </w:r>
    </w:p>
    <w:p w14:paraId="6281C54E" w14:textId="77777777" w:rsidR="00BB28C8" w:rsidRPr="009F3DC7" w:rsidRDefault="00BB28C8" w:rsidP="00BB28C8">
      <w:pPr>
        <w:widowControl w:val="0"/>
        <w:tabs>
          <w:tab w:val="left" w:pos="1134"/>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3.</w:t>
      </w:r>
      <w:r>
        <w:rPr>
          <w:rFonts w:ascii="GHEA Grapalat" w:hAnsi="GHEA Grapalat"/>
          <w:b/>
        </w:rPr>
        <w:tab/>
      </w:r>
      <w:r w:rsidRPr="009F3DC7">
        <w:rPr>
          <w:rFonts w:ascii="GHEA Grapalat" w:hAnsi="GHEA Grapalat"/>
          <w:b/>
        </w:rPr>
        <w:t>Подрядчик имеет право:</w:t>
      </w:r>
    </w:p>
    <w:p w14:paraId="277B2B10"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3.3.</w:t>
      </w:r>
      <w:r>
        <w:rPr>
          <w:rFonts w:ascii="GHEA Grapalat" w:hAnsi="GHEA Grapalat"/>
        </w:rPr>
        <w:t>1.</w:t>
      </w:r>
      <w:r>
        <w:rPr>
          <w:rFonts w:ascii="GHEA Grapalat" w:hAnsi="GHEA Grapalat"/>
        </w:rPr>
        <w:tab/>
      </w:r>
      <w:r w:rsidRPr="009F3DC7">
        <w:rPr>
          <w:rFonts w:ascii="GHEA Grapalat" w:hAnsi="GHEA Grapalat"/>
        </w:rPr>
        <w:t>В случае сдачи результата работы в срок, предусмотренный пунктом 1.</w:t>
      </w:r>
      <w:r>
        <w:rPr>
          <w:rFonts w:ascii="GHEA Grapalat" w:hAnsi="GHEA Grapalat"/>
        </w:rPr>
        <w:t>3.</w:t>
      </w:r>
      <w:r w:rsidRPr="00A8246A">
        <w:rPr>
          <w:rFonts w:ascii="GHEA Grapalat" w:hAnsi="GHEA Grapalat"/>
        </w:rPr>
        <w:t xml:space="preserve"> </w:t>
      </w:r>
      <w:r w:rsidRPr="009F3DC7">
        <w:rPr>
          <w:rFonts w:ascii="GHEA Grapalat" w:hAnsi="GHEA Grapalat"/>
        </w:rPr>
        <w:t>Договора, требовать от Заказчика уплаты подлежащей уплате суммы, предусмотренной пунктом 5.1 договора.</w:t>
      </w:r>
    </w:p>
    <w:p w14:paraId="3B2FC39A" w14:textId="77777777"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lastRenderedPageBreak/>
        <w:t>3.3.</w:t>
      </w:r>
      <w:r>
        <w:rPr>
          <w:rFonts w:ascii="GHEA Grapalat" w:hAnsi="GHEA Grapalat"/>
        </w:rPr>
        <w:t>2.</w:t>
      </w:r>
      <w:r>
        <w:rPr>
          <w:rFonts w:ascii="GHEA Grapalat" w:hAnsi="GHEA Grapalat"/>
        </w:rPr>
        <w:tab/>
      </w:r>
      <w:r w:rsidRPr="009F3DC7">
        <w:rPr>
          <w:rFonts w:ascii="GHEA Grapalat" w:hAnsi="GHEA Grapalat"/>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14:paraId="326FCD07" w14:textId="77777777" w:rsidR="00BB28C8" w:rsidRPr="009F3DC7" w:rsidRDefault="00BB28C8" w:rsidP="00BB28C8">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4.</w:t>
      </w:r>
      <w:r>
        <w:rPr>
          <w:rFonts w:ascii="GHEA Grapalat" w:hAnsi="GHEA Grapalat"/>
          <w:b/>
        </w:rPr>
        <w:tab/>
      </w:r>
      <w:r w:rsidRPr="009F3DC7">
        <w:rPr>
          <w:rFonts w:ascii="GHEA Grapalat" w:hAnsi="GHEA Grapalat"/>
          <w:b/>
        </w:rPr>
        <w:t>Подрядчик обязан:</w:t>
      </w:r>
    </w:p>
    <w:p w14:paraId="06195678" w14:textId="77777777" w:rsidR="00BB28C8" w:rsidRPr="003C0805"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1.</w:t>
      </w:r>
      <w:r>
        <w:rPr>
          <w:rFonts w:ascii="GHEA Grapalat" w:hAnsi="GHEA Grapalat"/>
        </w:rPr>
        <w:tab/>
      </w:r>
      <w:r w:rsidRPr="003C0805">
        <w:rPr>
          <w:rFonts w:ascii="GHEA Grapalat" w:hAnsi="GHEA Grapalat"/>
        </w:rPr>
        <w:t xml:space="preserve">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w:t>
      </w:r>
      <w:r w:rsidR="007F7C4E" w:rsidRPr="003C0805">
        <w:rPr>
          <w:rFonts w:ascii="GHEA Grapalat" w:hAnsi="GHEA Grapalat"/>
        </w:rPr>
        <w:t>трудовым и техническим ресурсом, а также строительными материалами, средствами и в надлежащем качестве в соответствии с проектом и ведомостью объемов</w:t>
      </w:r>
      <w:r w:rsidRPr="003C0805">
        <w:rPr>
          <w:rFonts w:ascii="GHEA Grapalat" w:hAnsi="GHEA Grapalat"/>
        </w:rPr>
        <w:t>.</w:t>
      </w:r>
    </w:p>
    <w:p w14:paraId="1516F3AB" w14:textId="77777777" w:rsidR="00BB28C8" w:rsidRPr="00124BE9" w:rsidRDefault="00BB28C8" w:rsidP="00BB28C8">
      <w:pPr>
        <w:widowControl w:val="0"/>
        <w:tabs>
          <w:tab w:val="left" w:pos="1276"/>
        </w:tabs>
        <w:spacing w:after="160" w:line="360" w:lineRule="auto"/>
        <w:ind w:firstLine="567"/>
        <w:jc w:val="both"/>
        <w:rPr>
          <w:rFonts w:ascii="GHEA Grapalat" w:hAnsi="GHEA Grapalat" w:cs="Times Armenian"/>
        </w:rPr>
      </w:pPr>
    </w:p>
    <w:p w14:paraId="2C8E91D5" w14:textId="77777777" w:rsidR="00BB28C8" w:rsidRPr="00A8246A"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2.</w:t>
      </w:r>
      <w:r>
        <w:rPr>
          <w:rFonts w:ascii="GHEA Grapalat" w:hAnsi="GHEA Grapalat"/>
        </w:rPr>
        <w:tab/>
      </w:r>
      <w:r w:rsidRPr="009F3DC7">
        <w:rPr>
          <w:rFonts w:ascii="GHEA Grapalat" w:hAnsi="GHEA Grapalat"/>
        </w:rPr>
        <w:t>Выполнять указания Заказчика по части работы, если они не противоречат условиям договора.</w:t>
      </w:r>
    </w:p>
    <w:p w14:paraId="747D6062" w14:textId="77777777" w:rsidR="00CF1054" w:rsidRDefault="00BB28C8" w:rsidP="00BB28C8">
      <w:pPr>
        <w:widowControl w:val="0"/>
        <w:tabs>
          <w:tab w:val="left" w:pos="1276"/>
        </w:tabs>
        <w:spacing w:after="160" w:line="360" w:lineRule="auto"/>
        <w:ind w:firstLine="567"/>
        <w:jc w:val="both"/>
        <w:rPr>
          <w:ins w:id="17" w:author="Inesa Kocharyan" w:date="2024-02-09T17:45:00Z"/>
          <w:rFonts w:ascii="GHEA Grapalat" w:hAnsi="GHEA Grapalat"/>
        </w:rPr>
      </w:pPr>
      <w:r w:rsidRPr="009F3DC7">
        <w:rPr>
          <w:rFonts w:ascii="GHEA Grapalat" w:hAnsi="GHEA Grapalat"/>
        </w:rPr>
        <w:t>3.4.</w:t>
      </w:r>
      <w:r>
        <w:rPr>
          <w:rFonts w:ascii="GHEA Grapalat" w:hAnsi="GHEA Grapalat"/>
        </w:rPr>
        <w:t>3.</w:t>
      </w:r>
      <w:r>
        <w:rPr>
          <w:rFonts w:ascii="GHEA Grapalat" w:hAnsi="GHEA Grapalat"/>
        </w:rPr>
        <w:tab/>
      </w:r>
      <w:r w:rsidR="00DD6BD8" w:rsidRPr="00EA596B">
        <w:rPr>
          <w:rFonts w:ascii="GHEA Grapalat" w:hAnsi="GHEA Grapalat"/>
        </w:rPr>
        <w:t>Обеспечивать</w:t>
      </w:r>
      <w:ins w:id="18" w:author="Inesa Kocharyan" w:date="2024-02-09T17:45:00Z">
        <w:r w:rsidR="00CF1054">
          <w:rPr>
            <w:rFonts w:ascii="GHEA Grapalat" w:hAnsi="GHEA Grapalat"/>
          </w:rPr>
          <w:t>:</w:t>
        </w:r>
      </w:ins>
    </w:p>
    <w:p w14:paraId="08E77ECD" w14:textId="77777777" w:rsidR="00DD6BD8" w:rsidRDefault="00CF1054" w:rsidP="00BB28C8">
      <w:pPr>
        <w:widowControl w:val="0"/>
        <w:tabs>
          <w:tab w:val="left" w:pos="1276"/>
        </w:tabs>
        <w:spacing w:after="160" w:line="360" w:lineRule="auto"/>
        <w:ind w:firstLine="567"/>
        <w:jc w:val="both"/>
        <w:rPr>
          <w:rFonts w:ascii="GHEA Grapalat" w:hAnsi="GHEA Grapalat"/>
        </w:rPr>
      </w:pPr>
      <w:r>
        <w:rPr>
          <w:rFonts w:ascii="GHEA Grapalat" w:hAnsi="GHEA Grapalat"/>
        </w:rPr>
        <w:t>1)</w:t>
      </w:r>
      <w:r w:rsidR="00DD6BD8" w:rsidRPr="00EA596B">
        <w:rPr>
          <w:rFonts w:ascii="GHEA Grapalat" w:hAnsi="GHEA Grapalat"/>
        </w:rPr>
        <w:t xml:space="preserve"> выполнение строительно-монтажных работ в соответствии градостроительной нормативно-технической документацией и условиями настоящего договора, провести индивидуальнoe испытание смонтированного им оборудования (электроснабжения, отопления, водоснабжения, канализации вентиляции и прочего), принимать участие в комплексном испытании оборудования</w:t>
      </w:r>
      <w:r>
        <w:rPr>
          <w:rFonts w:ascii="GHEA Grapalat" w:hAnsi="GHEA Grapalat"/>
        </w:rPr>
        <w:t>,</w:t>
      </w:r>
    </w:p>
    <w:p w14:paraId="33F820DE" w14:textId="77777777" w:rsidR="00CF1054" w:rsidRPr="009F3DC7" w:rsidRDefault="00CF1054" w:rsidP="00BB28C8">
      <w:pPr>
        <w:widowControl w:val="0"/>
        <w:tabs>
          <w:tab w:val="left" w:pos="1276"/>
        </w:tabs>
        <w:spacing w:after="160" w:line="360" w:lineRule="auto"/>
        <w:ind w:firstLine="567"/>
        <w:jc w:val="both"/>
        <w:rPr>
          <w:rFonts w:ascii="GHEA Grapalat" w:hAnsi="GHEA Grapalat"/>
        </w:rPr>
      </w:pPr>
      <w:r w:rsidRPr="00391653">
        <w:rPr>
          <w:rFonts w:ascii="GHEA Grapalat" w:hAnsi="GHEA Grapalat"/>
        </w:rPr>
        <w:t xml:space="preserve">2) </w:t>
      </w:r>
      <w:r w:rsidRPr="00CF1054">
        <w:rPr>
          <w:rFonts w:ascii="GHEA Grapalat" w:hAnsi="GHEA Grapalat"/>
        </w:rPr>
        <w:t>установк</w:t>
      </w:r>
      <w:r>
        <w:rPr>
          <w:rFonts w:ascii="GHEA Grapalat" w:hAnsi="GHEA Grapalat"/>
        </w:rPr>
        <w:t>у</w:t>
      </w:r>
      <w:r w:rsidRPr="00CF1054">
        <w:rPr>
          <w:rFonts w:ascii="GHEA Grapalat" w:hAnsi="GHEA Grapalat"/>
        </w:rPr>
        <w:t xml:space="preserve"> (использование) материалов и / или </w:t>
      </w:r>
      <w:r>
        <w:rPr>
          <w:rFonts w:ascii="GHEA Grapalat" w:hAnsi="GHEA Grapalat"/>
        </w:rPr>
        <w:t>приборов</w:t>
      </w:r>
      <w:r w:rsidRPr="00CF1054">
        <w:rPr>
          <w:rFonts w:ascii="GHEA Grapalat" w:hAnsi="GHEA Grapalat"/>
        </w:rPr>
        <w:t xml:space="preserve"> и оборудования, соответствующих техническим характеристикам и условиям гарантийного обслуживания, установленным проектной документацией, с предварительным письменным согласованием их технических характеристик, товарных знаков, фирменных наименований, марок и гарантийных сроков с заказчиком до установки (использования).</w:t>
      </w:r>
    </w:p>
    <w:p w14:paraId="5111A66F"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4.</w:t>
      </w:r>
      <w:r>
        <w:rPr>
          <w:rFonts w:ascii="GHEA Grapalat" w:hAnsi="GHEA Grapalat"/>
        </w:rPr>
        <w:tab/>
      </w:r>
      <w:r w:rsidRPr="009F3DC7">
        <w:rPr>
          <w:rFonts w:ascii="GHEA Grapalat" w:hAnsi="GHEA Grapalat"/>
        </w:rPr>
        <w:t xml:space="preserve">При сдаче результата работы Заказчику, сообщать ему о тех требованиях и правилах, соблюдение которых необходимо для эффективного и </w:t>
      </w:r>
      <w:r w:rsidRPr="009F3DC7">
        <w:rPr>
          <w:rFonts w:ascii="GHEA Grapalat" w:hAnsi="GHEA Grapalat"/>
        </w:rPr>
        <w:lastRenderedPageBreak/>
        <w:t>безопасного использования</w:t>
      </w:r>
      <w:r w:rsidR="004731FA">
        <w:rPr>
          <w:rFonts w:ascii="GHEA Grapalat" w:hAnsi="GHEA Grapalat"/>
        </w:rPr>
        <w:t xml:space="preserve"> (эксплуатации)</w:t>
      </w:r>
      <w:r w:rsidRPr="009F3DC7">
        <w:rPr>
          <w:rFonts w:ascii="GHEA Grapalat" w:hAnsi="GHEA Grapalat"/>
        </w:rPr>
        <w:t xml:space="preserve"> результата работы, а также сообщать сведения о возможных последствиях несоблюдения этих требований и правил.</w:t>
      </w:r>
    </w:p>
    <w:p w14:paraId="2D2ADC99" w14:textId="77777777"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3.4.</w:t>
      </w:r>
      <w:r>
        <w:rPr>
          <w:rFonts w:ascii="GHEA Grapalat" w:hAnsi="GHEA Grapalat"/>
        </w:rPr>
        <w:t>5.</w:t>
      </w:r>
      <w:r>
        <w:rPr>
          <w:rFonts w:ascii="GHEA Grapalat" w:hAnsi="GHEA Grapalat"/>
        </w:rPr>
        <w:tab/>
      </w:r>
      <w:r w:rsidRPr="009F3DC7">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14:paraId="605D9F1D"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6.</w:t>
      </w:r>
      <w:r>
        <w:rPr>
          <w:rFonts w:ascii="GHEA Grapalat" w:hAnsi="GHEA Grapalat"/>
        </w:rPr>
        <w:tab/>
      </w:r>
      <w:r w:rsidRPr="009F3DC7">
        <w:rPr>
          <w:rFonts w:ascii="GHEA Grapalat" w:hAnsi="GHEA Grapalat"/>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14:paraId="02AE0AF5"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7.</w:t>
      </w:r>
      <w:r>
        <w:rPr>
          <w:rFonts w:ascii="GHEA Grapalat" w:hAnsi="GHEA Grapalat"/>
        </w:rPr>
        <w:tab/>
      </w:r>
      <w:r w:rsidRPr="009F3DC7">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14:paraId="69E7104C"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8.</w:t>
      </w:r>
      <w:r>
        <w:rPr>
          <w:rFonts w:ascii="GHEA Grapalat" w:hAnsi="GHEA Grapalat"/>
        </w:rPr>
        <w:tab/>
      </w:r>
      <w:r w:rsidRPr="009F3DC7">
        <w:rPr>
          <w:rFonts w:ascii="GHEA Grapalat" w:hAnsi="GHEA Grapalat"/>
        </w:rPr>
        <w:t>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счет</w:t>
      </w:r>
      <w:r w:rsidR="00A3793B">
        <w:rPr>
          <w:rFonts w:ascii="GHEA Grapalat" w:hAnsi="GHEA Grapalat"/>
        </w:rPr>
        <w:t xml:space="preserve"> </w:t>
      </w:r>
      <w:r w:rsidR="00A3793B" w:rsidRPr="00477D2B">
        <w:rPr>
          <w:rFonts w:ascii="GHEA Grapalat" w:hAnsi="GHEA Grapalat"/>
        </w:rPr>
        <w:t>своих средств</w:t>
      </w:r>
      <w:r w:rsidRPr="009F3DC7">
        <w:rPr>
          <w:rFonts w:ascii="GHEA Grapalat" w:hAnsi="GHEA Grapalat"/>
        </w:rPr>
        <w:t xml:space="preserve"> и в установленный Заказчиком разумный срок устранять эти недостатки. </w:t>
      </w:r>
    </w:p>
    <w:p w14:paraId="606935C3" w14:textId="77777777"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3.4.</w:t>
      </w:r>
      <w:r>
        <w:rPr>
          <w:rFonts w:ascii="GHEA Grapalat" w:hAnsi="GHEA Grapalat"/>
        </w:rPr>
        <w:t>9.</w:t>
      </w:r>
      <w:r>
        <w:rPr>
          <w:rFonts w:ascii="GHEA Grapalat" w:hAnsi="GHEA Grapalat"/>
        </w:rPr>
        <w:tab/>
      </w:r>
      <w:r w:rsidRPr="009F3DC7">
        <w:rPr>
          <w:rFonts w:ascii="GHEA Grapalat" w:hAnsi="GHEA Grapalat"/>
        </w:rPr>
        <w:t>По договору устанавливается гарантийный срок в ---------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счет</w:t>
      </w:r>
      <w:r w:rsidR="0092053F" w:rsidRPr="0092053F">
        <w:rPr>
          <w:rFonts w:ascii="GHEA Grapalat" w:hAnsi="GHEA Grapalat"/>
        </w:rPr>
        <w:t xml:space="preserve"> </w:t>
      </w:r>
      <w:r w:rsidR="0092053F" w:rsidRPr="00477D2B">
        <w:rPr>
          <w:rFonts w:ascii="GHEA Grapalat" w:hAnsi="GHEA Grapalat"/>
        </w:rPr>
        <w:t>своих средств</w:t>
      </w:r>
      <w:r w:rsidRPr="009F3DC7">
        <w:rPr>
          <w:rFonts w:ascii="GHEA Grapalat" w:hAnsi="GHEA Grapalat"/>
        </w:rPr>
        <w:t xml:space="preserve"> и в установленный Заказчиком разумный срок устранять эти недостатки</w:t>
      </w:r>
      <w:r w:rsidR="00C86F9C">
        <w:rPr>
          <w:rStyle w:val="FootnoteReference"/>
          <w:rFonts w:ascii="GHEA Grapalat" w:hAnsi="GHEA Grapalat"/>
        </w:rPr>
        <w:footnoteReference w:customMarkFollows="1" w:id="22"/>
        <w:t>26</w:t>
      </w:r>
      <w:r w:rsidRPr="009F3DC7">
        <w:rPr>
          <w:rFonts w:ascii="GHEA Grapalat" w:hAnsi="GHEA Grapalat"/>
        </w:rPr>
        <w:t>.</w:t>
      </w:r>
    </w:p>
    <w:p w14:paraId="3F4057E0" w14:textId="77777777" w:rsidR="00BB28C8" w:rsidRPr="009F3DC7" w:rsidRDefault="00BB28C8" w:rsidP="00BB28C8">
      <w:pPr>
        <w:widowControl w:val="0"/>
        <w:tabs>
          <w:tab w:val="left" w:pos="1418"/>
        </w:tabs>
        <w:spacing w:after="160" w:line="360" w:lineRule="auto"/>
        <w:ind w:firstLine="567"/>
        <w:jc w:val="both"/>
        <w:rPr>
          <w:rFonts w:ascii="GHEA Grapalat" w:hAnsi="GHEA Grapalat" w:cs="Times Armenian"/>
        </w:rPr>
      </w:pPr>
      <w:r w:rsidRPr="0010519D">
        <w:rPr>
          <w:rFonts w:ascii="GHEA Grapalat" w:hAnsi="GHEA Grapalat"/>
        </w:rPr>
        <w:t>3.4.10.</w:t>
      </w:r>
      <w:r w:rsidRPr="0010519D">
        <w:rPr>
          <w:rFonts w:ascii="GHEA Grapalat" w:hAnsi="GHEA Grapalat"/>
        </w:rPr>
        <w:tab/>
      </w:r>
      <w:r w:rsidRPr="00D806D8">
        <w:rPr>
          <w:rFonts w:ascii="GHEA Grapalat" w:hAnsi="GHEA Grapalat"/>
        </w:rPr>
        <w:t xml:space="preserve">Минимальные требования, предъявляемые к </w:t>
      </w:r>
      <w:r w:rsidR="00CF1054" w:rsidRPr="00D806D8">
        <w:rPr>
          <w:rFonts w:ascii="GHEA Grapalat" w:hAnsi="GHEA Grapalat"/>
        </w:rPr>
        <w:t xml:space="preserve">техническим характеристикам и </w:t>
      </w:r>
      <w:r w:rsidRPr="00D806D8">
        <w:rPr>
          <w:rFonts w:ascii="GHEA Grapalat" w:hAnsi="GHEA Grapalat"/>
        </w:rPr>
        <w:t>гарантийным срокам объекта подряда, к его</w:t>
      </w:r>
      <w:r w:rsidRPr="0010519D">
        <w:rPr>
          <w:rFonts w:ascii="GHEA Grapalat" w:hAnsi="GHEA Grapalat"/>
        </w:rPr>
        <w:t xml:space="preserve"> отдельным частям (конструкциям и т.д.) и использованным материалам,</w:t>
      </w:r>
      <w:r w:rsidR="00EA6DF8" w:rsidRPr="0010519D">
        <w:rPr>
          <w:rFonts w:ascii="GHEA Grapalat" w:hAnsi="GHEA Grapalat"/>
        </w:rPr>
        <w:t xml:space="preserve"> и (или) к</w:t>
      </w:r>
      <w:r w:rsidR="00165A51" w:rsidRPr="0010519D">
        <w:rPr>
          <w:rFonts w:ascii="GHEA Grapalat" w:hAnsi="GHEA Grapalat"/>
          <w:lang w:val="hy-AM"/>
        </w:rPr>
        <w:t xml:space="preserve"> </w:t>
      </w:r>
      <w:r w:rsidR="00165A51" w:rsidRPr="0010519D">
        <w:rPr>
          <w:rFonts w:ascii="GHEA Grapalat" w:hAnsi="GHEA Grapalat"/>
        </w:rPr>
        <w:t xml:space="preserve">приборам </w:t>
      </w:r>
      <w:r w:rsidR="00FA2CF4" w:rsidRPr="0010519D">
        <w:rPr>
          <w:rFonts w:ascii="GHEA Grapalat" w:hAnsi="GHEA Grapalat"/>
        </w:rPr>
        <w:t>и</w:t>
      </w:r>
      <w:r w:rsidR="00165A51" w:rsidRPr="0010519D">
        <w:rPr>
          <w:rFonts w:ascii="GHEA Grapalat" w:hAnsi="GHEA Grapalat"/>
        </w:rPr>
        <w:t xml:space="preserve"> </w:t>
      </w:r>
      <w:r w:rsidR="00165A51" w:rsidRPr="0010519D">
        <w:rPr>
          <w:rFonts w:ascii="GHEA Grapalat" w:hAnsi="GHEA Grapalat"/>
        </w:rPr>
        <w:lastRenderedPageBreak/>
        <w:t>оборудованию</w:t>
      </w:r>
      <w:r w:rsidR="00EA6DF8" w:rsidRPr="0010519D">
        <w:rPr>
          <w:rFonts w:ascii="GHEA Grapalat" w:hAnsi="GHEA Grapalat"/>
        </w:rPr>
        <w:t xml:space="preserve"> </w:t>
      </w:r>
      <w:r w:rsidRPr="0010519D">
        <w:rPr>
          <w:rFonts w:ascii="GHEA Grapalat" w:hAnsi="GHEA Grapalat"/>
        </w:rPr>
        <w:t xml:space="preserve"> представлены в приложении № —- к договору</w:t>
      </w:r>
      <w:r w:rsidR="00C86F9C">
        <w:rPr>
          <w:rStyle w:val="FootnoteReference"/>
          <w:rFonts w:ascii="GHEA Grapalat" w:hAnsi="GHEA Grapalat"/>
        </w:rPr>
        <w:footnoteReference w:customMarkFollows="1" w:id="23"/>
        <w:t>27</w:t>
      </w:r>
      <w:r w:rsidRPr="0010519D">
        <w:rPr>
          <w:rFonts w:ascii="GHEA Grapalat" w:hAnsi="GHEA Grapalat"/>
        </w:rPr>
        <w:t>.</w:t>
      </w:r>
      <w:r w:rsidRPr="009F3DC7">
        <w:rPr>
          <w:rFonts w:ascii="GHEA Grapalat" w:hAnsi="GHEA Grapalat"/>
        </w:rPr>
        <w:t xml:space="preserve"> </w:t>
      </w:r>
    </w:p>
    <w:p w14:paraId="227804A5" w14:textId="77777777" w:rsidR="00BB28C8" w:rsidRPr="009F3DC7" w:rsidRDefault="00BB28C8" w:rsidP="00BB28C8">
      <w:pPr>
        <w:widowControl w:val="0"/>
        <w:tabs>
          <w:tab w:val="left" w:pos="1418"/>
        </w:tabs>
        <w:spacing w:after="160" w:line="360" w:lineRule="auto"/>
        <w:ind w:firstLine="567"/>
        <w:jc w:val="both"/>
        <w:rPr>
          <w:rFonts w:ascii="GHEA Grapalat" w:hAnsi="GHEA Grapalat"/>
        </w:rPr>
      </w:pPr>
      <w:r w:rsidRPr="009F3DC7">
        <w:rPr>
          <w:rFonts w:ascii="GHEA Grapalat" w:hAnsi="GHEA Grapalat"/>
        </w:rPr>
        <w:t>3.4.1</w:t>
      </w:r>
      <w:r>
        <w:rPr>
          <w:rFonts w:ascii="GHEA Grapalat" w:hAnsi="GHEA Grapalat"/>
        </w:rPr>
        <w:t>1.</w:t>
      </w:r>
      <w:r>
        <w:rPr>
          <w:rFonts w:ascii="GHEA Grapalat" w:hAnsi="GHEA Grapalat"/>
        </w:rPr>
        <w:tab/>
      </w:r>
      <w:r w:rsidRPr="009F3DC7">
        <w:rPr>
          <w:rFonts w:ascii="GHEA Grapalat" w:hAnsi="GHEA Grapalat"/>
        </w:rPr>
        <w:t>В течение срока действия обеспечени</w:t>
      </w:r>
      <w:r w:rsidR="006105DA">
        <w:rPr>
          <w:rFonts w:ascii="GHEA Grapalat" w:hAnsi="GHEA Grapalat"/>
        </w:rPr>
        <w:t xml:space="preserve">й квалификации и </w:t>
      </w:r>
      <w:r w:rsidRPr="009F3DC7">
        <w:rPr>
          <w:rFonts w:ascii="GHEA Grapalat" w:hAnsi="GHEA Grapalat"/>
        </w:rPr>
        <w:t>договора в случае начала процесса ликвидации или банкротства заранее в письменной форме уведомлять об этом Заказчика.</w:t>
      </w:r>
    </w:p>
    <w:p w14:paraId="7156E05E" w14:textId="77777777" w:rsidR="00BB28C8" w:rsidRPr="009F3DC7" w:rsidRDefault="00BB28C8" w:rsidP="00BB28C8">
      <w:pPr>
        <w:widowControl w:val="0"/>
        <w:tabs>
          <w:tab w:val="left" w:pos="1276"/>
        </w:tabs>
        <w:spacing w:after="160" w:line="360" w:lineRule="auto"/>
        <w:ind w:firstLine="567"/>
        <w:jc w:val="both"/>
        <w:rPr>
          <w:rFonts w:ascii="GHEA Grapalat" w:hAnsi="GHEA Grapalat" w:cs="Sylfaen"/>
          <w:u w:val="single"/>
        </w:rPr>
      </w:pPr>
    </w:p>
    <w:p w14:paraId="2CEA595B" w14:textId="77777777" w:rsidR="00BB28C8" w:rsidRDefault="00BB28C8" w:rsidP="00BB28C8">
      <w:pPr>
        <w:widowControl w:val="0"/>
        <w:tabs>
          <w:tab w:val="left" w:pos="1276"/>
        </w:tabs>
        <w:spacing w:after="160" w:line="360" w:lineRule="auto"/>
        <w:jc w:val="center"/>
        <w:rPr>
          <w:rFonts w:ascii="GHEA Grapalat" w:hAnsi="GHEA Grapalat"/>
          <w:b/>
        </w:rPr>
      </w:pPr>
      <w:r>
        <w:rPr>
          <w:rFonts w:ascii="GHEA Grapalat" w:hAnsi="GHEA Grapalat"/>
          <w:b/>
        </w:rPr>
        <w:t>4.</w:t>
      </w:r>
      <w:r w:rsidRPr="00A8246A">
        <w:rPr>
          <w:rFonts w:ascii="GHEA Grapalat" w:hAnsi="GHEA Grapalat"/>
          <w:b/>
        </w:rPr>
        <w:t xml:space="preserve"> </w:t>
      </w:r>
      <w:r w:rsidRPr="009F3DC7">
        <w:rPr>
          <w:rFonts w:ascii="GHEA Grapalat" w:hAnsi="GHEA Grapalat"/>
          <w:b/>
        </w:rPr>
        <w:t>ПОРЯДОК СДАЧИ И ПРИЕМКИ РАБОТЫ</w:t>
      </w:r>
    </w:p>
    <w:p w14:paraId="3572BE6B" w14:textId="77777777" w:rsidR="00F742F9" w:rsidRDefault="00563671" w:rsidP="00563671">
      <w:pPr>
        <w:widowControl w:val="0"/>
        <w:tabs>
          <w:tab w:val="left" w:pos="1134"/>
        </w:tabs>
        <w:spacing w:after="160" w:line="340" w:lineRule="auto"/>
        <w:ind w:firstLine="567"/>
        <w:jc w:val="both"/>
        <w:rPr>
          <w:rFonts w:ascii="GHEA Grapalat" w:hAnsi="GHEA Grapalat"/>
        </w:rPr>
      </w:pPr>
      <w:r>
        <w:rPr>
          <w:rFonts w:ascii="GHEA Grapalat" w:hAnsi="GHEA Grapalat"/>
        </w:rPr>
        <w:t>4.1.</w:t>
      </w:r>
      <w:r>
        <w:rPr>
          <w:rFonts w:ascii="GHEA Grapalat" w:hAnsi="GHEA Grapalat"/>
        </w:rPr>
        <w:tab/>
        <w:t>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w:t>
      </w:r>
    </w:p>
    <w:p w14:paraId="0DFFD7DB" w14:textId="77777777" w:rsidR="00563671" w:rsidRDefault="00F742F9" w:rsidP="00563671">
      <w:pPr>
        <w:widowControl w:val="0"/>
        <w:tabs>
          <w:tab w:val="left" w:pos="1134"/>
        </w:tabs>
        <w:spacing w:after="160" w:line="340" w:lineRule="auto"/>
        <w:ind w:firstLine="567"/>
        <w:jc w:val="both"/>
        <w:rPr>
          <w:rFonts w:ascii="GHEA Grapalat" w:hAnsi="GHEA Grapalat" w:cs="Sylfaen"/>
        </w:rPr>
      </w:pPr>
      <w:r w:rsidRPr="00477D2B">
        <w:rPr>
          <w:rFonts w:ascii="GHEA Grapalat" w:hAnsi="GHEA Grapalat" w:cs="Sylfaen"/>
        </w:rPr>
        <w:t>При этом прием результата работ, выполненного в рамках настоящего Договора и представленного заказчику, осуществляется, если 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Pr>
          <w:rFonts w:ascii="GHEA Grapalat" w:hAnsi="GHEA Grapalat" w:cs="Sylfaen"/>
        </w:rPr>
        <w:t>ого</w:t>
      </w:r>
      <w:r w:rsidRPr="00477D2B">
        <w:rPr>
          <w:rFonts w:ascii="GHEA Grapalat" w:hAnsi="GHEA Grapalat" w:cs="Sylfaen"/>
        </w:rPr>
        <w:t xml:space="preserve"> </w:t>
      </w:r>
      <w:r>
        <w:rPr>
          <w:rFonts w:ascii="GHEA Grapalat" w:hAnsi="GHEA Grapalat" w:cs="Sylfaen"/>
        </w:rPr>
        <w:t>надзора</w:t>
      </w:r>
      <w:r w:rsidRPr="00477D2B">
        <w:rPr>
          <w:rFonts w:ascii="GHEA Grapalat" w:hAnsi="GHEA Grapalat" w:cs="Sylfaen"/>
        </w:rPr>
        <w:t xml:space="preserve"> за выполнением </w:t>
      </w:r>
      <w:r>
        <w:rPr>
          <w:rFonts w:ascii="GHEA Grapalat" w:hAnsi="GHEA Grapalat" w:cs="Sylfaen"/>
        </w:rPr>
        <w:t xml:space="preserve">данных </w:t>
      </w:r>
      <w:r w:rsidRPr="00477D2B">
        <w:rPr>
          <w:rFonts w:ascii="GHEA Grapalat" w:hAnsi="GHEA Grapalat" w:cs="Sylfaen"/>
        </w:rPr>
        <w:t>строительных работ.</w:t>
      </w:r>
      <w:r w:rsidR="00A039C5" w:rsidRPr="00A039C5">
        <w:rPr>
          <w:rFonts w:ascii="GHEA Grapalat" w:hAnsi="GHEA Grapalat" w:cs="Sylfaen"/>
          <w:vertAlign w:val="superscript"/>
        </w:rPr>
        <w:t>27.1</w:t>
      </w:r>
      <w:r w:rsidR="00563671">
        <w:rPr>
          <w:rFonts w:ascii="GHEA Grapalat" w:hAnsi="GHEA Grapalat"/>
        </w:rPr>
        <w:t xml:space="preserve"> </w:t>
      </w:r>
    </w:p>
    <w:p w14:paraId="2B089CE4" w14:textId="77777777" w:rsidR="00563671" w:rsidRDefault="00563671" w:rsidP="00563671">
      <w:pPr>
        <w:widowControl w:val="0"/>
        <w:spacing w:after="160" w:line="34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_______ экземпляр акта сдачи-приемки (Приложение № 4). </w:t>
      </w:r>
    </w:p>
    <w:p w14:paraId="04779061" w14:textId="77777777" w:rsidR="00563671" w:rsidRDefault="00563671" w:rsidP="00563671">
      <w:pPr>
        <w:widowControl w:val="0"/>
        <w:tabs>
          <w:tab w:val="left" w:pos="1134"/>
        </w:tabs>
        <w:spacing w:after="160" w:line="340" w:lineRule="auto"/>
        <w:ind w:firstLine="567"/>
        <w:jc w:val="both"/>
        <w:rPr>
          <w:rFonts w:ascii="GHEA Grapalat" w:hAnsi="GHEA Grapalat" w:cs="Sylfaen"/>
        </w:rPr>
      </w:pPr>
      <w:r>
        <w:rPr>
          <w:rFonts w:ascii="GHEA Grapalat" w:hAnsi="GHEA Grapalat"/>
        </w:rPr>
        <w:t>4.2.</w:t>
      </w:r>
      <w:r>
        <w:rPr>
          <w:rFonts w:ascii="GHEA Grapalat" w:hAnsi="GHEA Grapalat"/>
        </w:rPr>
        <w:tab/>
        <w:t xml:space="preserve">Акт сдачи-приемки подписывается, если выполненная работа соответствует условиям договора. В противном случае результаты исполнения </w:t>
      </w:r>
      <w:r>
        <w:rPr>
          <w:rFonts w:ascii="GHEA Grapalat" w:hAnsi="GHEA Grapalat"/>
        </w:rPr>
        <w:lastRenderedPageBreak/>
        <w:t>договора или его части не принимаются, акт сдачи-приемки не подписывается и Заказчик:</w:t>
      </w:r>
    </w:p>
    <w:p w14:paraId="79EA7987" w14:textId="77777777" w:rsidR="00563671" w:rsidRDefault="00563671" w:rsidP="00563671">
      <w:pPr>
        <w:widowControl w:val="0"/>
        <w:tabs>
          <w:tab w:val="left" w:pos="1134"/>
        </w:tabs>
        <w:spacing w:after="160" w:line="34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14:paraId="33453B43" w14:textId="77777777" w:rsidR="00563671" w:rsidRDefault="00563671" w:rsidP="00563671">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Подрядчика применяет меры ответственности, предусмотренные договором.</w:t>
      </w:r>
    </w:p>
    <w:p w14:paraId="01FF3FB4" w14:textId="77777777" w:rsidR="00563671" w:rsidRDefault="00563671" w:rsidP="00563671">
      <w:pPr>
        <w:widowControl w:val="0"/>
        <w:tabs>
          <w:tab w:val="left" w:pos="1134"/>
        </w:tabs>
        <w:spacing w:after="160" w:line="360" w:lineRule="auto"/>
        <w:ind w:firstLine="567"/>
        <w:jc w:val="both"/>
        <w:rPr>
          <w:rFonts w:ascii="GHEA Grapalat" w:hAnsi="GHEA Grapalat" w:cs="Sylfaen"/>
        </w:rPr>
      </w:pPr>
      <w:r>
        <w:rPr>
          <w:rFonts w:ascii="GHEA Grapalat" w:hAnsi="GHEA Grapalat"/>
        </w:rPr>
        <w:t>4.</w:t>
      </w:r>
      <w:r w:rsidR="00C30550">
        <w:rPr>
          <w:rFonts w:ascii="GHEA Grapalat" w:hAnsi="GHEA Grapalat"/>
        </w:rPr>
        <w:t>3</w:t>
      </w:r>
      <w:r>
        <w:rPr>
          <w:rFonts w:ascii="GHEA Grapalat" w:hAnsi="GHEA Grapalat"/>
        </w:rPr>
        <w:t>.</w:t>
      </w:r>
      <w:r>
        <w:rPr>
          <w:rFonts w:ascii="GHEA Grapalat" w:hAnsi="GHEA Grapalat"/>
        </w:rPr>
        <w:tab/>
        <w:t>Заказчик в течение _____ рабочих дней с рабочего дня, следующего за днем получения акта сдачи-приемки представляет Подрядчику один экземпляр подписанного им акта сдачи-приемки либо мотивированное отклонение непринятия работы.</w:t>
      </w:r>
    </w:p>
    <w:p w14:paraId="383B7F02" w14:textId="77777777" w:rsidR="00563671" w:rsidRDefault="00563671" w:rsidP="00563671">
      <w:pPr>
        <w:widowControl w:val="0"/>
        <w:tabs>
          <w:tab w:val="left" w:pos="1134"/>
        </w:tabs>
        <w:spacing w:after="160" w:line="360" w:lineRule="auto"/>
        <w:ind w:firstLine="567"/>
        <w:jc w:val="both"/>
        <w:rPr>
          <w:rFonts w:ascii="GHEA Grapalat" w:hAnsi="GHEA Grapalat"/>
        </w:rPr>
      </w:pPr>
      <w:r>
        <w:rPr>
          <w:rFonts w:ascii="GHEA Grapalat" w:hAnsi="GHEA Grapalat"/>
        </w:rPr>
        <w:t>4.</w:t>
      </w:r>
      <w:r w:rsidR="007E400C">
        <w:rPr>
          <w:rFonts w:ascii="GHEA Grapalat" w:hAnsi="GHEA Grapalat"/>
        </w:rPr>
        <w:t>4</w:t>
      </w:r>
      <w:r>
        <w:rPr>
          <w:rFonts w:ascii="GHEA Grapalat" w:hAnsi="GHEA Grapalat"/>
        </w:rPr>
        <w:t>.</w:t>
      </w:r>
      <w:r>
        <w:rPr>
          <w:rFonts w:ascii="GHEA Grapalat" w:hAnsi="GHEA Grapalat"/>
        </w:rPr>
        <w:tab/>
        <w:t>Если в срок, установленный пунктом 4.</w:t>
      </w:r>
      <w:r w:rsidR="007E400C">
        <w:rPr>
          <w:rFonts w:ascii="GHEA Grapalat" w:hAnsi="GHEA Grapalat"/>
        </w:rPr>
        <w:t>3</w:t>
      </w:r>
      <w:r>
        <w:rPr>
          <w:rFonts w:ascii="GHEA Grapalat" w:hAnsi="GHEA Grapalat"/>
        </w:rPr>
        <w:t xml:space="preserve"> договора, Заказчик не</w:t>
      </w:r>
      <w:r>
        <w:rPr>
          <w:rFonts w:ascii="Courier New" w:hAnsi="Courier New" w:cs="Courier New"/>
        </w:rPr>
        <w:t> </w:t>
      </w:r>
      <w:r>
        <w:rPr>
          <w:rFonts w:ascii="GHEA Grapalat" w:hAnsi="GHEA Grapalat"/>
        </w:rPr>
        <w:t>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w:t>
      </w:r>
      <w:r w:rsidR="00427CB1">
        <w:rPr>
          <w:rFonts w:ascii="GHEA Grapalat" w:hAnsi="GHEA Grapalat"/>
        </w:rPr>
        <w:t>3</w:t>
      </w:r>
      <w:r>
        <w:rPr>
          <w:rFonts w:ascii="GHEA Grapalat" w:hAnsi="GHEA Grapalat"/>
        </w:rPr>
        <w:t xml:space="preserve"> договора окончательного срока Заказчик предоставляет Подрядчику утвержденный им акт сдачи-приемки. </w:t>
      </w:r>
    </w:p>
    <w:p w14:paraId="5D84466B" w14:textId="77777777" w:rsidR="0032067F" w:rsidRDefault="006365A9" w:rsidP="0032067F">
      <w:pPr>
        <w:widowControl w:val="0"/>
        <w:tabs>
          <w:tab w:val="left" w:pos="1276"/>
        </w:tabs>
        <w:spacing w:after="160" w:line="360" w:lineRule="auto"/>
        <w:ind w:firstLine="567"/>
        <w:jc w:val="both"/>
        <w:rPr>
          <w:rFonts w:ascii="GHEA Grapalat" w:hAnsi="GHEA Grapalat" w:cs="Times Armenian"/>
        </w:rPr>
      </w:pPr>
      <w:r w:rsidRPr="007667CA">
        <w:rPr>
          <w:rFonts w:ascii="GHEA Grapalat" w:hAnsi="GHEA Grapalat"/>
        </w:rPr>
        <w:t>4.5</w:t>
      </w:r>
      <w:r w:rsidR="0032067F" w:rsidRPr="007667CA">
        <w:rPr>
          <w:rFonts w:ascii="GHEA Grapalat" w:hAnsi="GHEA Grapalat"/>
        </w:rPr>
        <w:t xml:space="preserve"> 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14:paraId="368E6DC8" w14:textId="77777777" w:rsidR="00563671" w:rsidRDefault="00563671" w:rsidP="00563671">
      <w:pPr>
        <w:pStyle w:val="norm"/>
        <w:widowControl w:val="0"/>
        <w:tabs>
          <w:tab w:val="left" w:pos="1134"/>
        </w:tabs>
        <w:spacing w:after="160" w:line="360" w:lineRule="auto"/>
        <w:ind w:firstLine="567"/>
        <w:rPr>
          <w:rFonts w:ascii="GHEA Grapalat" w:hAnsi="GHEA Grapalat"/>
          <w:sz w:val="24"/>
          <w:szCs w:val="24"/>
        </w:rPr>
      </w:pPr>
      <w:r>
        <w:rPr>
          <w:rFonts w:ascii="GHEA Grapalat" w:hAnsi="GHEA Grapalat"/>
          <w:sz w:val="24"/>
          <w:szCs w:val="24"/>
        </w:rPr>
        <w:t>4.6.</w:t>
      </w:r>
      <w:r>
        <w:rPr>
          <w:rFonts w:ascii="GHEA Grapalat" w:hAnsi="GHEA Grapalat"/>
          <w:sz w:val="24"/>
          <w:szCs w:val="24"/>
        </w:rPr>
        <w:tab/>
        <w:t xml:space="preserve">Во время приемки работы применяются также следующие условия: </w:t>
      </w:r>
    </w:p>
    <w:p w14:paraId="1116759D" w14:textId="77777777"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1)</w:t>
      </w:r>
      <w:r>
        <w:rPr>
          <w:rFonts w:ascii="GHEA Grapalat" w:hAnsi="GHEA Grapalat"/>
          <w:sz w:val="24"/>
          <w:szCs w:val="24"/>
        </w:rPr>
        <w:tab/>
        <w:t xml:space="preserve">После получения сведений от Подрядчика о завершении строительства руководитель Заказчика предпринимает меры для формирования </w:t>
      </w:r>
      <w:r w:rsidR="00A07021" w:rsidRPr="008B6288">
        <w:rPr>
          <w:rFonts w:ascii="GHEA Grapalat" w:hAnsi="GHEA Grapalat"/>
          <w:sz w:val="24"/>
          <w:szCs w:val="24"/>
        </w:rPr>
        <w:t>приемн</w:t>
      </w:r>
      <w:r w:rsidR="00A07021" w:rsidRPr="00477D2B">
        <w:rPr>
          <w:rFonts w:ascii="GHEA Grapalat" w:hAnsi="GHEA Grapalat"/>
          <w:sz w:val="24"/>
          <w:szCs w:val="24"/>
        </w:rPr>
        <w:t>ой</w:t>
      </w:r>
      <w:r w:rsidR="00A07021" w:rsidRPr="008B6288">
        <w:rPr>
          <w:rFonts w:ascii="GHEA Grapalat" w:hAnsi="GHEA Grapalat"/>
          <w:sz w:val="24"/>
          <w:szCs w:val="24"/>
        </w:rPr>
        <w:t xml:space="preserve"> комисси</w:t>
      </w:r>
      <w:r w:rsidR="00A07021" w:rsidRPr="00477D2B">
        <w:rPr>
          <w:rFonts w:ascii="GHEA Grapalat" w:hAnsi="GHEA Grapalat"/>
          <w:sz w:val="24"/>
          <w:szCs w:val="24"/>
        </w:rPr>
        <w:t>и</w:t>
      </w:r>
      <w:r w:rsidR="00A07021" w:rsidRPr="008B6288">
        <w:rPr>
          <w:rFonts w:ascii="GHEA Grapalat" w:hAnsi="GHEA Grapalat"/>
          <w:sz w:val="24"/>
          <w:szCs w:val="24"/>
        </w:rPr>
        <w:t xml:space="preserve"> по завершенному строительству (далее-приемная комиссия)</w:t>
      </w:r>
      <w:r>
        <w:rPr>
          <w:rFonts w:ascii="GHEA Grapalat" w:hAnsi="GHEA Grapalat"/>
          <w:sz w:val="24"/>
          <w:szCs w:val="24"/>
        </w:rPr>
        <w:t xml:space="preserve">, установленной постановлением Правительства Республики Армения № 596-N от </w:t>
      </w:r>
      <w:r>
        <w:rPr>
          <w:rFonts w:ascii="GHEA Grapalat" w:hAnsi="GHEA Grapalat"/>
          <w:sz w:val="24"/>
          <w:szCs w:val="24"/>
        </w:rPr>
        <w:lastRenderedPageBreak/>
        <w:t>19 марта 2015 года, и для приемки выполненных работ;</w:t>
      </w:r>
    </w:p>
    <w:p w14:paraId="25AAC75A" w14:textId="77777777"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2)</w:t>
      </w:r>
      <w:r>
        <w:rPr>
          <w:rFonts w:ascii="GHEA Grapalat" w:hAnsi="GHEA Grapalat"/>
          <w:sz w:val="24"/>
          <w:szCs w:val="24"/>
        </w:rPr>
        <w:tab/>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Pr>
          <w:rFonts w:ascii="Courier New" w:hAnsi="Courier New" w:cs="Courier New"/>
          <w:sz w:val="24"/>
          <w:szCs w:val="24"/>
        </w:rPr>
        <w:t> </w:t>
      </w:r>
      <w:r>
        <w:rPr>
          <w:rFonts w:ascii="GHEA Grapalat" w:hAnsi="GHEA Grapalat"/>
          <w:sz w:val="24"/>
          <w:szCs w:val="24"/>
        </w:rPr>
        <w:t>года;</w:t>
      </w:r>
    </w:p>
    <w:p w14:paraId="23AE8DD5" w14:textId="77777777"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3)</w:t>
      </w:r>
      <w:r>
        <w:rPr>
          <w:rFonts w:ascii="GHEA Grapalat" w:hAnsi="GHEA Grapalat"/>
          <w:sz w:val="24"/>
          <w:szCs w:val="24"/>
        </w:rPr>
        <w:tab/>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14:paraId="7A83D873" w14:textId="77777777"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4)</w:t>
      </w:r>
      <w:r>
        <w:rPr>
          <w:rFonts w:ascii="GHEA Grapalat" w:hAnsi="GHEA Grapalat"/>
          <w:sz w:val="24"/>
          <w:szCs w:val="24"/>
        </w:rPr>
        <w:tab/>
        <w:t>после получения в установленном порядке акта, указанного в подпункте</w:t>
      </w:r>
      <w:r>
        <w:rPr>
          <w:rFonts w:ascii="Courier New" w:hAnsi="Courier New" w:cs="Courier New"/>
          <w:sz w:val="24"/>
          <w:szCs w:val="24"/>
        </w:rPr>
        <w:t> </w:t>
      </w:r>
      <w:r>
        <w:rPr>
          <w:rFonts w:ascii="GHEA Grapalat" w:hAnsi="GHEA Grapalat"/>
          <w:sz w:val="24"/>
          <w:szCs w:val="24"/>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14:paraId="2F13BD32" w14:textId="77777777"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а.</w:t>
      </w:r>
      <w:r>
        <w:rPr>
          <w:rFonts w:ascii="GHEA Grapalat" w:hAnsi="GHEA Grapalat"/>
          <w:sz w:val="24"/>
          <w:szCs w:val="24"/>
        </w:rPr>
        <w:tab/>
        <w:t xml:space="preserve">соответствует требованиям договора, то подписывается завершающий акт сдачи-приемки о приемке результата выполнения договора </w:t>
      </w:r>
    </w:p>
    <w:p w14:paraId="234E061A" w14:textId="77777777"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б.</w:t>
      </w:r>
      <w:r>
        <w:rPr>
          <w:rFonts w:ascii="GHEA Grapalat" w:hAnsi="GHEA Grapalat"/>
          <w:sz w:val="24"/>
          <w:szCs w:val="24"/>
        </w:rPr>
        <w:tab/>
        <w:t>не соответствует требованиям договора, то акт не подписывается;</w:t>
      </w:r>
    </w:p>
    <w:p w14:paraId="034CCC3F" w14:textId="77777777"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5)</w:t>
      </w:r>
      <w:r>
        <w:rPr>
          <w:rFonts w:ascii="GHEA Grapalat" w:hAnsi="GHEA Grapalat"/>
          <w:sz w:val="24"/>
          <w:szCs w:val="24"/>
        </w:rPr>
        <w:tab/>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14:paraId="3444343A" w14:textId="77777777" w:rsidR="00BB28C8" w:rsidRPr="009F3DC7" w:rsidRDefault="00BB28C8" w:rsidP="00BB28C8">
      <w:pPr>
        <w:widowControl w:val="0"/>
        <w:tabs>
          <w:tab w:val="left" w:pos="1276"/>
        </w:tabs>
        <w:spacing w:after="160" w:line="348" w:lineRule="auto"/>
        <w:ind w:firstLine="567"/>
        <w:jc w:val="center"/>
        <w:rPr>
          <w:rFonts w:ascii="GHEA Grapalat" w:hAnsi="GHEA Grapalat"/>
          <w:b/>
        </w:rPr>
      </w:pPr>
      <w:r>
        <w:rPr>
          <w:rFonts w:ascii="GHEA Grapalat" w:hAnsi="GHEA Grapalat"/>
          <w:b/>
        </w:rPr>
        <w:t>5.</w:t>
      </w:r>
      <w:r>
        <w:rPr>
          <w:rFonts w:ascii="GHEA Grapalat" w:hAnsi="GHEA Grapalat"/>
          <w:b/>
          <w:lang w:val="hy-AM"/>
        </w:rPr>
        <w:t xml:space="preserve"> </w:t>
      </w:r>
      <w:r w:rsidRPr="009F3DC7">
        <w:rPr>
          <w:rFonts w:ascii="GHEA Grapalat" w:hAnsi="GHEA Grapalat"/>
          <w:b/>
        </w:rPr>
        <w:t>ЦЕНА И ОПЛАТА РАБОТЫ</w:t>
      </w:r>
    </w:p>
    <w:p w14:paraId="37945669" w14:textId="77777777" w:rsidR="00BB28C8" w:rsidRPr="00A542E3"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1.</w:t>
      </w:r>
      <w:r>
        <w:rPr>
          <w:rFonts w:ascii="GHEA Grapalat" w:hAnsi="GHEA Grapalat"/>
        </w:rPr>
        <w:tab/>
      </w:r>
      <w:r w:rsidRPr="00A542E3">
        <w:rPr>
          <w:rFonts w:ascii="GHEA Grapalat" w:hAnsi="GHEA Grapalat"/>
        </w:rPr>
        <w:t>Общая цена настоящего Договора составляет (</w:t>
      </w:r>
      <w:r w:rsidRPr="00D5595C">
        <w:rPr>
          <w:rFonts w:ascii="GHEA Grapalat" w:hAnsi="GHEA Grapalat"/>
        </w:rPr>
        <w:t>__________</w:t>
      </w:r>
      <w:r w:rsidRPr="00A542E3">
        <w:rPr>
          <w:rFonts w:ascii="GHEA Grapalat" w:hAnsi="GHEA Grapalat"/>
        </w:rPr>
        <w:t xml:space="preserve">) драмов РА, из которых (_______________) драмов РА составляют НДС. Цена включает все </w:t>
      </w:r>
      <w:r w:rsidRPr="00A542E3">
        <w:rPr>
          <w:rFonts w:ascii="GHEA Grapalat" w:hAnsi="GHEA Grapalat"/>
        </w:rPr>
        <w:lastRenderedPageBreak/>
        <w:t xml:space="preserve">осуществляемые Подрядчиком расходы, при этом: </w:t>
      </w:r>
    </w:p>
    <w:p w14:paraId="50C3D39C" w14:textId="77777777" w:rsidR="00BB28C8" w:rsidRPr="00A542E3" w:rsidRDefault="00BB28C8" w:rsidP="00BB28C8">
      <w:pPr>
        <w:widowControl w:val="0"/>
        <w:tabs>
          <w:tab w:val="left" w:pos="1276"/>
        </w:tabs>
        <w:spacing w:after="160" w:line="360" w:lineRule="auto"/>
        <w:ind w:firstLine="567"/>
        <w:jc w:val="both"/>
        <w:rPr>
          <w:rFonts w:ascii="GHEA Grapalat" w:hAnsi="GHEA Grapalat"/>
        </w:rPr>
      </w:pPr>
      <w:r w:rsidRPr="00A542E3">
        <w:rPr>
          <w:rFonts w:ascii="GHEA Grapalat" w:hAnsi="GHEA Grapalat"/>
        </w:rPr>
        <w:t>лот 1</w:t>
      </w:r>
      <w:r w:rsidRPr="00D5595C">
        <w:rPr>
          <w:rFonts w:ascii="GHEA Grapalat" w:hAnsi="GHEA Grapalat"/>
        </w:rPr>
        <w:t>________</w:t>
      </w:r>
      <w:r w:rsidRPr="00A542E3">
        <w:rPr>
          <w:rFonts w:ascii="GHEA Grapalat" w:hAnsi="GHEA Grapalat"/>
        </w:rPr>
        <w:t>. (</w:t>
      </w:r>
      <w:r w:rsidRPr="00D5595C">
        <w:rPr>
          <w:rFonts w:ascii="GHEA Grapalat" w:hAnsi="GHEA Grapalat"/>
        </w:rPr>
        <w:t>_______</w:t>
      </w:r>
      <w:r w:rsidRPr="00A542E3">
        <w:rPr>
          <w:rFonts w:ascii="GHEA Grapalat" w:hAnsi="GHEA Grapalat"/>
        </w:rPr>
        <w:t xml:space="preserve">) драмов РА, из которых </w:t>
      </w:r>
      <w:r w:rsidRPr="00D5595C">
        <w:rPr>
          <w:rFonts w:ascii="GHEA Grapalat" w:hAnsi="GHEA Grapalat"/>
        </w:rPr>
        <w:t>_______</w:t>
      </w:r>
      <w:r w:rsidRPr="00A542E3">
        <w:rPr>
          <w:rFonts w:ascii="GHEA Grapalat" w:hAnsi="GHEA Grapalat"/>
        </w:rPr>
        <w:t xml:space="preserve"> (</w:t>
      </w:r>
      <w:r w:rsidRPr="00D5595C">
        <w:rPr>
          <w:rFonts w:ascii="GHEA Grapalat" w:hAnsi="GHEA Grapalat"/>
        </w:rPr>
        <w:t>_______</w:t>
      </w:r>
      <w:r w:rsidRPr="00A542E3">
        <w:rPr>
          <w:rFonts w:ascii="GHEA Grapalat" w:hAnsi="GHEA Grapalat"/>
        </w:rPr>
        <w:t>) драмов РА составляют НДС.</w:t>
      </w:r>
    </w:p>
    <w:p w14:paraId="0399DCDF" w14:textId="77777777" w:rsidR="00BB28C8" w:rsidRPr="00D5595C" w:rsidRDefault="00BB28C8" w:rsidP="00BB28C8">
      <w:pPr>
        <w:widowControl w:val="0"/>
        <w:tabs>
          <w:tab w:val="left" w:pos="1276"/>
        </w:tabs>
        <w:spacing w:after="160" w:line="360" w:lineRule="auto"/>
        <w:jc w:val="both"/>
        <w:rPr>
          <w:rFonts w:ascii="GHEA Grapalat" w:hAnsi="GHEA Grapalat"/>
        </w:rPr>
      </w:pPr>
      <w:r w:rsidRPr="00D5595C">
        <w:rPr>
          <w:rFonts w:ascii="GHEA Grapalat" w:hAnsi="GHEA Grapalat"/>
        </w:rPr>
        <w:t>_________________________________________________________________________</w:t>
      </w:r>
    </w:p>
    <w:p w14:paraId="40BAF848" w14:textId="77777777" w:rsidR="00BB28C8" w:rsidRPr="00A542E3" w:rsidRDefault="00BB28C8" w:rsidP="00BB28C8">
      <w:pPr>
        <w:widowControl w:val="0"/>
        <w:tabs>
          <w:tab w:val="left" w:pos="1276"/>
        </w:tabs>
        <w:spacing w:after="160" w:line="360" w:lineRule="auto"/>
        <w:ind w:firstLine="567"/>
        <w:jc w:val="both"/>
        <w:rPr>
          <w:rFonts w:ascii="GHEA Grapalat" w:hAnsi="GHEA Grapalat"/>
        </w:rPr>
      </w:pPr>
      <w:r w:rsidRPr="00A542E3">
        <w:rPr>
          <w:rFonts w:ascii="GHEA Grapalat" w:hAnsi="GHEA Grapalat"/>
        </w:rPr>
        <w:t xml:space="preserve">лот n </w:t>
      </w:r>
      <w:r w:rsidRPr="00D5595C">
        <w:rPr>
          <w:rFonts w:ascii="GHEA Grapalat" w:hAnsi="GHEA Grapalat"/>
        </w:rPr>
        <w:t>_______</w:t>
      </w:r>
      <w:r w:rsidRPr="00A542E3">
        <w:rPr>
          <w:rFonts w:ascii="GHEA Grapalat" w:hAnsi="GHEA Grapalat"/>
        </w:rPr>
        <w:t xml:space="preserve"> (</w:t>
      </w:r>
      <w:r w:rsidRPr="00D5595C">
        <w:rPr>
          <w:rFonts w:ascii="GHEA Grapalat" w:hAnsi="GHEA Grapalat"/>
        </w:rPr>
        <w:t>________</w:t>
      </w:r>
      <w:r w:rsidRPr="00A542E3">
        <w:rPr>
          <w:rFonts w:ascii="GHEA Grapalat" w:hAnsi="GHEA Grapalat"/>
        </w:rPr>
        <w:t xml:space="preserve">) драмов РА, из которых </w:t>
      </w:r>
      <w:r w:rsidRPr="00D5595C">
        <w:rPr>
          <w:rFonts w:ascii="GHEA Grapalat" w:hAnsi="GHEA Grapalat"/>
        </w:rPr>
        <w:t>_____</w:t>
      </w:r>
      <w:r w:rsidRPr="00A542E3">
        <w:rPr>
          <w:rFonts w:ascii="GHEA Grapalat" w:hAnsi="GHEA Grapalat"/>
        </w:rPr>
        <w:t xml:space="preserve"> (</w:t>
      </w:r>
      <w:r w:rsidRPr="00D5595C">
        <w:rPr>
          <w:rFonts w:ascii="GHEA Grapalat" w:hAnsi="GHEA Grapalat"/>
        </w:rPr>
        <w:t>________</w:t>
      </w:r>
      <w:r w:rsidRPr="00A542E3">
        <w:rPr>
          <w:rFonts w:ascii="GHEA Grapalat" w:hAnsi="GHEA Grapalat"/>
        </w:rPr>
        <w:t>) драмов РА составляют НДС</w:t>
      </w:r>
      <w:r w:rsidR="00F445EC">
        <w:rPr>
          <w:rStyle w:val="FootnoteReference"/>
          <w:rFonts w:ascii="GHEA Grapalat" w:hAnsi="GHEA Grapalat"/>
        </w:rPr>
        <w:footnoteReference w:customMarkFollows="1" w:id="24"/>
        <w:t>28</w:t>
      </w:r>
      <w:r w:rsidRPr="00A542E3">
        <w:rPr>
          <w:rFonts w:ascii="GHEA Grapalat" w:hAnsi="GHEA Grapalat"/>
        </w:rPr>
        <w:t>.</w:t>
      </w:r>
    </w:p>
    <w:p w14:paraId="5FD3AE82" w14:textId="77777777" w:rsidR="00BB28C8" w:rsidRDefault="00BB28C8" w:rsidP="00BB28C8">
      <w:pPr>
        <w:widowControl w:val="0"/>
        <w:tabs>
          <w:tab w:val="left" w:pos="1276"/>
        </w:tabs>
        <w:spacing w:after="160" w:line="360" w:lineRule="auto"/>
        <w:ind w:firstLine="567"/>
        <w:jc w:val="both"/>
        <w:rPr>
          <w:ins w:id="19" w:author="Vardan" w:date="2022-10-29T23:33:00Z"/>
          <w:rFonts w:ascii="GHEA Grapalat" w:hAnsi="GHEA Grapalat"/>
        </w:rPr>
      </w:pPr>
      <w:r w:rsidRPr="00A542E3">
        <w:rPr>
          <w:rFonts w:ascii="GHEA Grapalat" w:hAnsi="GHEA Grapalat"/>
        </w:rPr>
        <w:t>5.1.1.</w:t>
      </w:r>
      <w:r w:rsidRPr="00A542E3">
        <w:rPr>
          <w:rFonts w:ascii="GHEA Grapalat" w:hAnsi="GHEA Grapalat"/>
        </w:rPr>
        <w:tab/>
      </w:r>
      <w:r w:rsidRPr="00A542E3">
        <w:rPr>
          <w:rFonts w:ascii="GHEA Grapalat" w:hAnsi="GHEA Grapalat"/>
          <w:spacing w:val="-6"/>
        </w:rPr>
        <w:t xml:space="preserve">Заказчик перечисляет сумму в размере до </w:t>
      </w:r>
      <w:r w:rsidRPr="00D5595C">
        <w:rPr>
          <w:rFonts w:ascii="GHEA Grapalat" w:hAnsi="GHEA Grapalat"/>
          <w:spacing w:val="-6"/>
        </w:rPr>
        <w:t>________</w:t>
      </w:r>
      <w:r w:rsidRPr="00A542E3">
        <w:rPr>
          <w:rFonts w:ascii="GHEA Grapalat" w:hAnsi="GHEA Grapalat"/>
          <w:spacing w:val="-6"/>
        </w:rPr>
        <w:t xml:space="preserve"> (</w:t>
      </w:r>
      <w:r w:rsidRPr="00D5595C">
        <w:rPr>
          <w:rFonts w:ascii="GHEA Grapalat" w:hAnsi="GHEA Grapalat"/>
          <w:spacing w:val="-6"/>
        </w:rPr>
        <w:t>_________</w:t>
      </w:r>
      <w:r w:rsidRPr="00A542E3">
        <w:rPr>
          <w:rFonts w:ascii="GHEA Grapalat" w:hAnsi="GHEA Grapalat"/>
          <w:spacing w:val="-6"/>
        </w:rPr>
        <w:t>)</w:t>
      </w:r>
      <w:r w:rsidRPr="00297B73">
        <w:rPr>
          <w:rFonts w:ascii="GHEA Grapalat" w:hAnsi="GHEA Grapalat"/>
          <w:spacing w:val="-6"/>
        </w:rPr>
        <w:t xml:space="preserve"> драмов РА от цены договора на банковский счет Подрядчика в качестве предоплаты.</w:t>
      </w:r>
      <w:r w:rsidRPr="009F3DC7">
        <w:rPr>
          <w:rFonts w:ascii="GHEA Grapalat" w:hAnsi="GHEA Grapalat"/>
        </w:rPr>
        <w:t xml:space="preserve"> </w:t>
      </w:r>
    </w:p>
    <w:p w14:paraId="56DA8E96" w14:textId="77777777" w:rsidR="00EB3DD2" w:rsidRPr="009F3DC7" w:rsidRDefault="00EB3DD2" w:rsidP="00EB3DD2">
      <w:pPr>
        <w:widowControl w:val="0"/>
        <w:tabs>
          <w:tab w:val="left" w:pos="1276"/>
        </w:tabs>
        <w:spacing w:after="160" w:line="360" w:lineRule="auto"/>
        <w:ind w:firstLine="567"/>
        <w:jc w:val="both"/>
        <w:rPr>
          <w:rFonts w:ascii="GHEA Grapalat" w:hAnsi="GHEA Grapalat" w:cs="Times Armenian"/>
        </w:rPr>
      </w:pPr>
      <w:r w:rsidRPr="004E13D3">
        <w:rPr>
          <w:rFonts w:ascii="GHEA Grapalat" w:hAnsi="GHEA Grapalat" w:cs="Times Armenian"/>
        </w:rPr>
        <w:t xml:space="preserve">При этом предоплата предоставляется, если </w:t>
      </w:r>
      <w:r w:rsidR="00AC341B" w:rsidRPr="00C8334C">
        <w:rPr>
          <w:rFonts w:ascii="GHEA Grapalat" w:hAnsi="GHEA Grapalat" w:cs="Sylfaen"/>
        </w:rPr>
        <w:t>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sidR="00AC341B">
        <w:rPr>
          <w:rFonts w:ascii="GHEA Grapalat" w:hAnsi="GHEA Grapalat" w:cs="Sylfaen"/>
        </w:rPr>
        <w:t>ого</w:t>
      </w:r>
      <w:r w:rsidR="00AC341B" w:rsidRPr="00C8334C">
        <w:rPr>
          <w:rFonts w:ascii="GHEA Grapalat" w:hAnsi="GHEA Grapalat" w:cs="Sylfaen"/>
        </w:rPr>
        <w:t xml:space="preserve"> </w:t>
      </w:r>
      <w:r w:rsidR="00AC341B" w:rsidRPr="00477D2B">
        <w:rPr>
          <w:rFonts w:ascii="GHEA Grapalat" w:hAnsi="GHEA Grapalat" w:cs="Sylfaen"/>
        </w:rPr>
        <w:t>надзора</w:t>
      </w:r>
      <w:r w:rsidR="00AC341B" w:rsidRPr="00C8334C">
        <w:rPr>
          <w:rFonts w:ascii="GHEA Grapalat" w:hAnsi="GHEA Grapalat" w:cs="Sylfaen"/>
        </w:rPr>
        <w:t xml:space="preserve"> за выполнением </w:t>
      </w:r>
      <w:r w:rsidR="00AC341B">
        <w:rPr>
          <w:rFonts w:ascii="GHEA Grapalat" w:hAnsi="GHEA Grapalat" w:cs="Sylfaen"/>
        </w:rPr>
        <w:t xml:space="preserve">данных </w:t>
      </w:r>
      <w:r w:rsidR="00AC341B" w:rsidRPr="00C8334C">
        <w:rPr>
          <w:rFonts w:ascii="GHEA Grapalat" w:hAnsi="GHEA Grapalat" w:cs="Sylfaen"/>
        </w:rPr>
        <w:t>строительных работ</w:t>
      </w:r>
      <w:r w:rsidR="00AC341B" w:rsidRPr="00477D2B">
        <w:rPr>
          <w:rFonts w:ascii="GHEA Grapalat" w:hAnsi="GHEA Grapalat" w:cs="Sylfaen"/>
        </w:rPr>
        <w:t>.</w:t>
      </w:r>
      <w:r w:rsidR="00AC341B" w:rsidRPr="00AC341B">
        <w:rPr>
          <w:rFonts w:ascii="GHEA Grapalat" w:hAnsi="GHEA Grapalat" w:cs="Sylfaen"/>
          <w:vertAlign w:val="superscript"/>
        </w:rPr>
        <w:t>29.1</w:t>
      </w:r>
    </w:p>
    <w:p w14:paraId="199CF6C6"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 xml:space="preserve">Погашение предоплаты осуществляется в форме уменьшений (удержаний) из выплат, производимых на основании актов сдачи-приемки. </w:t>
      </w:r>
      <w:r w:rsidR="003B487D" w:rsidRPr="00B138F3">
        <w:rPr>
          <w:rFonts w:ascii="GHEA Grapalat" w:hAnsi="GHEA Grapalat"/>
        </w:rPr>
        <w:t xml:space="preserve">При этом до полного погашения предоплаты платежи </w:t>
      </w:r>
      <w:r w:rsidR="003B487D" w:rsidRPr="009F3DC7">
        <w:rPr>
          <w:rFonts w:ascii="GHEA Grapalat" w:hAnsi="GHEA Grapalat"/>
        </w:rPr>
        <w:t>Подрядчик</w:t>
      </w:r>
      <w:r w:rsidR="003B487D">
        <w:rPr>
          <w:rFonts w:ascii="GHEA Grapalat" w:hAnsi="GHEA Grapalat"/>
        </w:rPr>
        <w:t>у</w:t>
      </w:r>
      <w:r w:rsidR="003B487D" w:rsidRPr="00750E05">
        <w:rPr>
          <w:rFonts w:ascii="GHEA Grapalat" w:hAnsi="GHEA Grapalat"/>
        </w:rPr>
        <w:t xml:space="preserve"> не</w:t>
      </w:r>
      <w:r w:rsidR="003B487D" w:rsidRPr="00B138F3">
        <w:rPr>
          <w:rFonts w:ascii="GHEA Grapalat" w:hAnsi="GHEA Grapalat"/>
        </w:rPr>
        <w:t xml:space="preserve"> производятся</w:t>
      </w:r>
      <w:r w:rsidR="003B487D">
        <w:rPr>
          <w:rStyle w:val="FootnoteReference"/>
          <w:rFonts w:ascii="GHEA Grapalat" w:hAnsi="GHEA Grapalat"/>
        </w:rPr>
        <w:t xml:space="preserve"> </w:t>
      </w:r>
      <w:r w:rsidR="00DD157D">
        <w:rPr>
          <w:rStyle w:val="FootnoteReference"/>
          <w:rFonts w:ascii="GHEA Grapalat" w:hAnsi="GHEA Grapalat"/>
        </w:rPr>
        <w:footnoteReference w:customMarkFollows="1" w:id="25"/>
        <w:t>29</w:t>
      </w:r>
      <w:r w:rsidRPr="009F3DC7">
        <w:rPr>
          <w:rFonts w:ascii="GHEA Grapalat" w:hAnsi="GHEA Grapalat"/>
        </w:rPr>
        <w:t xml:space="preserve">. </w:t>
      </w:r>
    </w:p>
    <w:p w14:paraId="35B3BB15" w14:textId="77777777" w:rsidR="00BB28C8" w:rsidRPr="009F3DC7" w:rsidRDefault="00BB28C8" w:rsidP="00BB28C8">
      <w:pPr>
        <w:widowControl w:val="0"/>
        <w:tabs>
          <w:tab w:val="num" w:pos="1134"/>
        </w:tabs>
        <w:spacing w:after="160" w:line="360" w:lineRule="auto"/>
        <w:ind w:firstLine="567"/>
        <w:jc w:val="both"/>
        <w:rPr>
          <w:rFonts w:ascii="GHEA Grapalat" w:hAnsi="GHEA Grapalat"/>
        </w:rPr>
      </w:pPr>
      <w:r w:rsidRPr="009F3DC7">
        <w:rPr>
          <w:rFonts w:ascii="GHEA Grapalat" w:hAnsi="GHEA Grapalat"/>
        </w:rPr>
        <w:lastRenderedPageBreak/>
        <w:t>5.</w:t>
      </w:r>
      <w:r>
        <w:rPr>
          <w:rFonts w:ascii="GHEA Grapalat" w:hAnsi="GHEA Grapalat"/>
        </w:rPr>
        <w:t>2.</w:t>
      </w:r>
      <w:r>
        <w:rPr>
          <w:rFonts w:ascii="GHEA Grapalat" w:hAnsi="GHEA Grapalat"/>
        </w:rPr>
        <w:tab/>
      </w:r>
      <w:r w:rsidRPr="009F3DC7">
        <w:rPr>
          <w:rFonts w:ascii="GHEA Grapalat" w:hAnsi="GHEA Grapalat"/>
        </w:rPr>
        <w:t>Цена работы стабильна, и Подрядчик не вправе требовать увеличения, а Заказчик — снижения этой цены.</w:t>
      </w:r>
    </w:p>
    <w:p w14:paraId="4B1CF476" w14:textId="77777777" w:rsidR="00666775" w:rsidRDefault="00BB28C8" w:rsidP="00E21361">
      <w:pPr>
        <w:widowControl w:val="0"/>
        <w:tabs>
          <w:tab w:val="left" w:pos="1134"/>
        </w:tabs>
        <w:spacing w:after="160" w:line="360" w:lineRule="auto"/>
        <w:ind w:firstLine="567"/>
        <w:jc w:val="both"/>
        <w:rPr>
          <w:ins w:id="20" w:author="Vardan" w:date="2022-10-29T23:33:00Z"/>
          <w:rFonts w:ascii="GHEA Grapalat" w:hAnsi="GHEA Grapalat"/>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w:t>
      </w:r>
    </w:p>
    <w:p w14:paraId="30DB38EC" w14:textId="77777777" w:rsidR="006A4B0D" w:rsidRDefault="003D07B5" w:rsidP="006A2F70">
      <w:pPr>
        <w:spacing w:line="360" w:lineRule="auto"/>
        <w:jc w:val="both"/>
        <w:rPr>
          <w:rFonts w:ascii="GHEA Grapalat" w:hAnsi="GHEA Grapalat"/>
        </w:rPr>
      </w:pPr>
      <w:r>
        <w:rPr>
          <w:rFonts w:ascii="GHEA Grapalat" w:hAnsi="GHEA Grapalat"/>
        </w:rPr>
        <w:t xml:space="preserve">     </w:t>
      </w:r>
      <w:r w:rsidR="00BB28C8" w:rsidRPr="009F3DC7">
        <w:rPr>
          <w:rFonts w:ascii="GHEA Grapalat" w:hAnsi="GHEA Grapalat"/>
        </w:rPr>
        <w:t xml:space="preserve">Перечисление денежных средств производится на основании акта сдачи-приемки в </w:t>
      </w:r>
      <w:r w:rsidR="00E02310">
        <w:rPr>
          <w:rFonts w:ascii="GHEA Grapalat" w:hAnsi="GHEA Grapalat"/>
        </w:rPr>
        <w:t>течение месяцев</w:t>
      </w:r>
      <w:r w:rsidR="00BB28C8" w:rsidRPr="009F3DC7">
        <w:rPr>
          <w:rFonts w:ascii="GHEA Grapalat" w:hAnsi="GHEA Grapalat"/>
        </w:rPr>
        <w:t>, предусмотренны</w:t>
      </w:r>
      <w:r w:rsidR="00E02310">
        <w:rPr>
          <w:rFonts w:ascii="GHEA Grapalat" w:hAnsi="GHEA Grapalat"/>
        </w:rPr>
        <w:t>х</w:t>
      </w:r>
      <w:r w:rsidR="00BB28C8" w:rsidRPr="009F3DC7">
        <w:rPr>
          <w:rFonts w:ascii="GHEA Grapalat" w:hAnsi="GHEA Grapalat"/>
        </w:rPr>
        <w:t xml:space="preserve"> графиком оплаты договора (Приложение № 2), но не позднее чем до </w:t>
      </w:r>
      <w:r w:rsidR="00E02310">
        <w:rPr>
          <w:rFonts w:ascii="GHEA Grapalat" w:hAnsi="GHEA Grapalat"/>
        </w:rPr>
        <w:t xml:space="preserve">----ого </w:t>
      </w:r>
      <w:r w:rsidR="00BB28C8" w:rsidRPr="009F3DC7">
        <w:rPr>
          <w:rFonts w:ascii="GHEA Grapalat" w:hAnsi="GHEA Grapalat"/>
        </w:rPr>
        <w:t xml:space="preserve"> декабря данного года. </w:t>
      </w:r>
    </w:p>
    <w:p w14:paraId="65237858" w14:textId="77777777" w:rsidR="006A4B0D" w:rsidRPr="001762F4" w:rsidRDefault="006A4B0D" w:rsidP="006A4B0D">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Pr>
          <w:rFonts w:ascii="GHEA Grapalat" w:hAnsi="GHEA Grapalat"/>
          <w:vertAlign w:val="superscript"/>
          <w:lang w:val="hy-AM"/>
        </w:rPr>
        <w:t>28</w:t>
      </w:r>
      <w:r w:rsidRPr="001762F4">
        <w:rPr>
          <w:rFonts w:ascii="GHEA Grapalat" w:hAnsi="GHEA Grapalat"/>
          <w:vertAlign w:val="superscript"/>
          <w:lang w:val="hy-AM"/>
        </w:rPr>
        <w:t>,1</w:t>
      </w:r>
      <w:r>
        <w:rPr>
          <w:rFonts w:ascii="GHEA Grapalat" w:hAnsi="GHEA Grapalat"/>
          <w:lang w:val="hy-AM"/>
        </w:rPr>
        <w:t>.</w:t>
      </w:r>
    </w:p>
    <w:p w14:paraId="1CCCB42B" w14:textId="77777777" w:rsidR="001167B6" w:rsidRDefault="001167B6" w:rsidP="001167B6">
      <w:pPr>
        <w:pStyle w:val="HTMLPreformatted"/>
        <w:shd w:val="clear" w:color="auto" w:fill="F8F9FA"/>
        <w:spacing w:line="540" w:lineRule="atLeast"/>
        <w:jc w:val="both"/>
        <w:rPr>
          <w:rFonts w:ascii="GHEA Grapalat" w:hAnsi="GHEA Grapalat" w:cs="Times New Roman"/>
          <w:sz w:val="24"/>
          <w:szCs w:val="24"/>
          <w:lang w:val="ru-RU" w:eastAsia="ru-RU" w:bidi="ru-RU"/>
        </w:rPr>
      </w:pPr>
      <w:r w:rsidRPr="00391653">
        <w:rPr>
          <w:rFonts w:ascii="GHEA Grapalat" w:hAnsi="GHEA Grapalat"/>
          <w:lang w:val="ru-RU"/>
        </w:rPr>
        <w:t>5.4</w:t>
      </w:r>
      <w:r>
        <w:rPr>
          <w:rFonts w:ascii="GHEA Grapalat" w:hAnsi="GHEA Grapalat"/>
          <w:lang w:val="ru-RU"/>
        </w:rPr>
        <w:t xml:space="preserve"> </w:t>
      </w:r>
      <w:r>
        <w:rPr>
          <w:rFonts w:ascii="GHEA Grapalat" w:hAnsi="GHEA Grapalat" w:cs="Times New Roman"/>
          <w:sz w:val="24"/>
          <w:szCs w:val="24"/>
          <w:lang w:val="ru-RU" w:eastAsia="ru-RU" w:bidi="ru-RU"/>
        </w:rPr>
        <w:t>В</w:t>
      </w:r>
      <w:r w:rsidRPr="00391653">
        <w:rPr>
          <w:rFonts w:ascii="GHEA Grapalat" w:hAnsi="GHEA Grapalat" w:cs="Times New Roman"/>
          <w:sz w:val="24"/>
          <w:szCs w:val="24"/>
          <w:lang w:val="ru-RU" w:eastAsia="ru-RU" w:bidi="ru-RU"/>
        </w:rPr>
        <w:t xml:space="preserve"> рамках договора за исполнительные акты платежи осуществляются по следующей формуле: </w:t>
      </w:r>
    </w:p>
    <w:p w14:paraId="7428942F" w14:textId="77777777" w:rsidR="001167B6" w:rsidRDefault="001167B6" w:rsidP="001167B6">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t>ВС= ЦУ/СЦxОР где:</w:t>
      </w:r>
    </w:p>
    <w:p w14:paraId="53C9C29D" w14:textId="77777777" w:rsidR="001167B6" w:rsidRPr="00391653" w:rsidRDefault="001167B6" w:rsidP="001167B6">
      <w:pPr>
        <w:pStyle w:val="HTMLPreformatted"/>
        <w:shd w:val="clear" w:color="auto" w:fill="F8F9FA"/>
        <w:spacing w:line="540" w:lineRule="atLeast"/>
        <w:rPr>
          <w:rFonts w:ascii="GHEA Grapalat" w:hAnsi="GHEA Grapalat" w:cs="Times New Roman"/>
          <w:sz w:val="24"/>
          <w:szCs w:val="24"/>
          <w:lang w:val="ru-RU" w:eastAsia="ru-RU" w:bidi="ru-RU"/>
        </w:rPr>
      </w:pPr>
      <w:r w:rsidRPr="00391653">
        <w:rPr>
          <w:rFonts w:ascii="GHEA Grapalat" w:hAnsi="GHEA Grapalat" w:cs="Times New Roman"/>
          <w:sz w:val="24"/>
          <w:szCs w:val="24"/>
          <w:lang w:val="ru-RU" w:eastAsia="ru-RU" w:bidi="ru-RU"/>
        </w:rPr>
        <w:t>ЦУ -</w:t>
      </w:r>
      <w:r w:rsidRPr="001167B6">
        <w:rPr>
          <w:rFonts w:ascii="GHEA Grapalat" w:hAnsi="GHEA Grapalat" w:cs="Times New Roman"/>
          <w:sz w:val="24"/>
          <w:szCs w:val="24"/>
          <w:lang w:val="ru-RU" w:eastAsia="ru-RU" w:bidi="ru-RU"/>
        </w:rPr>
        <w:t xml:space="preserve"> цена, указанная в пункте 5.1 договора (если включено более одного лота, то цена данного лота);</w:t>
      </w:r>
    </w:p>
    <w:p w14:paraId="7E3BDE78" w14:textId="77777777" w:rsidR="001167B6" w:rsidRDefault="001167B6" w:rsidP="001167B6">
      <w:pPr>
        <w:pStyle w:val="norm"/>
        <w:widowControl w:val="0"/>
        <w:spacing w:after="160" w:line="360" w:lineRule="auto"/>
        <w:ind w:firstLine="567"/>
        <w:rPr>
          <w:rFonts w:ascii="GHEA Grapalat" w:hAnsi="GHEA Grapalat"/>
          <w:sz w:val="24"/>
          <w:szCs w:val="24"/>
        </w:rPr>
      </w:pPr>
      <w:r>
        <w:rPr>
          <w:rFonts w:ascii="GHEA Grapalat" w:hAnsi="GHEA Grapalat"/>
          <w:sz w:val="24"/>
          <w:szCs w:val="24"/>
        </w:rPr>
        <w:t>СЦ-</w:t>
      </w:r>
      <w:r w:rsidRPr="00391653">
        <w:rPr>
          <w:rFonts w:ascii="GHEA Grapalat" w:hAnsi="GHEA Grapalat"/>
          <w:sz w:val="24"/>
          <w:szCs w:val="24"/>
        </w:rPr>
        <w:t>сметная цена строительных работ, опубликованная в настоящем приглашении</w:t>
      </w:r>
      <w:r>
        <w:rPr>
          <w:rFonts w:ascii="GHEA Grapalat" w:hAnsi="GHEA Grapalat"/>
          <w:sz w:val="24"/>
          <w:szCs w:val="24"/>
        </w:rPr>
        <w:t>,</w:t>
      </w:r>
    </w:p>
    <w:p w14:paraId="59D28ED7" w14:textId="77777777" w:rsidR="001167B6" w:rsidRDefault="001167B6" w:rsidP="001167B6">
      <w:pPr>
        <w:pStyle w:val="norm"/>
        <w:widowControl w:val="0"/>
        <w:spacing w:after="160" w:line="360" w:lineRule="auto"/>
        <w:ind w:firstLine="567"/>
        <w:rPr>
          <w:rFonts w:ascii="GHEA Grapalat" w:hAnsi="GHEA Grapalat"/>
          <w:sz w:val="24"/>
          <w:szCs w:val="24"/>
        </w:rPr>
      </w:pPr>
      <w:r>
        <w:rPr>
          <w:rFonts w:ascii="GHEA Grapalat" w:hAnsi="GHEA Grapalat"/>
          <w:sz w:val="24"/>
          <w:szCs w:val="24"/>
        </w:rPr>
        <w:t>ОР -</w:t>
      </w:r>
      <w:r w:rsidRPr="00391653">
        <w:rPr>
          <w:rFonts w:ascii="GHEA Grapalat" w:hAnsi="GHEA Grapalat"/>
          <w:sz w:val="24"/>
          <w:szCs w:val="24"/>
        </w:rPr>
        <w:t xml:space="preserve"> объем работ, представленный данным исполнительным актом, в денежном выражении</w:t>
      </w:r>
      <w:r>
        <w:rPr>
          <w:rFonts w:ascii="GHEA Grapalat" w:hAnsi="GHEA Grapalat"/>
          <w:sz w:val="24"/>
          <w:szCs w:val="24"/>
        </w:rPr>
        <w:t>,</w:t>
      </w:r>
    </w:p>
    <w:p w14:paraId="7DBEA1A6" w14:textId="77777777" w:rsidR="001167B6" w:rsidRPr="00127380" w:rsidRDefault="001167B6" w:rsidP="001167B6">
      <w:pPr>
        <w:widowControl w:val="0"/>
        <w:tabs>
          <w:tab w:val="num" w:pos="1134"/>
        </w:tabs>
        <w:spacing w:after="160" w:line="360" w:lineRule="auto"/>
        <w:ind w:firstLine="567"/>
        <w:jc w:val="both"/>
        <w:rPr>
          <w:rFonts w:ascii="GHEA Grapalat" w:hAnsi="GHEA Grapalat"/>
        </w:rPr>
      </w:pPr>
      <w:r>
        <w:rPr>
          <w:rFonts w:ascii="GHEA Grapalat" w:hAnsi="GHEA Grapalat"/>
        </w:rPr>
        <w:t xml:space="preserve">ВС-сумма, выплачиваемая </w:t>
      </w:r>
      <w:r w:rsidRPr="00391653">
        <w:rPr>
          <w:rFonts w:ascii="GHEA Grapalat" w:hAnsi="GHEA Grapalat"/>
        </w:rPr>
        <w:t>за работы, указанные в объемн</w:t>
      </w:r>
      <w:r>
        <w:rPr>
          <w:rFonts w:ascii="GHEA Grapalat" w:hAnsi="GHEA Grapalat"/>
        </w:rPr>
        <w:t>ой</w:t>
      </w:r>
      <w:r w:rsidRPr="00391653">
        <w:rPr>
          <w:rFonts w:ascii="GHEA Grapalat" w:hAnsi="GHEA Grapalat"/>
        </w:rPr>
        <w:t xml:space="preserve"> ведомость-смет</w:t>
      </w:r>
      <w:r>
        <w:rPr>
          <w:rFonts w:ascii="GHEA Grapalat" w:hAnsi="GHEA Grapalat"/>
        </w:rPr>
        <w:t>е.</w:t>
      </w:r>
    </w:p>
    <w:p w14:paraId="154C4B74" w14:textId="77777777" w:rsidR="006A4B0D" w:rsidRDefault="006A4B0D">
      <w:pPr>
        <w:rPr>
          <w:rFonts w:ascii="GHEA Grapalat" w:hAnsi="GHEA Grapalat"/>
          <w:b/>
        </w:rPr>
      </w:pPr>
    </w:p>
    <w:p w14:paraId="2AF75538" w14:textId="77777777" w:rsidR="00BB28C8" w:rsidRPr="009F3DC7" w:rsidRDefault="00BB28C8" w:rsidP="00BB28C8">
      <w:pPr>
        <w:widowControl w:val="0"/>
        <w:tabs>
          <w:tab w:val="left" w:pos="1276"/>
        </w:tabs>
        <w:spacing w:after="160" w:line="360" w:lineRule="auto"/>
        <w:ind w:firstLine="567"/>
        <w:jc w:val="center"/>
        <w:rPr>
          <w:rFonts w:ascii="GHEA Grapalat" w:hAnsi="GHEA Grapalat"/>
          <w:b/>
        </w:rPr>
      </w:pPr>
      <w:r>
        <w:rPr>
          <w:rFonts w:ascii="GHEA Grapalat" w:hAnsi="GHEA Grapalat"/>
          <w:b/>
        </w:rPr>
        <w:t>6.</w:t>
      </w:r>
      <w:r w:rsidRPr="00124BE9">
        <w:rPr>
          <w:rFonts w:ascii="GHEA Grapalat" w:hAnsi="GHEA Grapalat"/>
          <w:b/>
        </w:rPr>
        <w:t xml:space="preserve"> </w:t>
      </w:r>
      <w:r w:rsidRPr="009F3DC7">
        <w:rPr>
          <w:rFonts w:ascii="GHEA Grapalat" w:hAnsi="GHEA Grapalat"/>
          <w:b/>
        </w:rPr>
        <w:t>ОТВЕТСТВЕННОСТЬ СТОРОН</w:t>
      </w:r>
    </w:p>
    <w:p w14:paraId="6D8D0209"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1.</w:t>
      </w:r>
      <w:r>
        <w:rPr>
          <w:rFonts w:ascii="GHEA Grapalat" w:hAnsi="GHEA Grapalat"/>
        </w:rPr>
        <w:tab/>
      </w:r>
      <w:r w:rsidRPr="009F3DC7">
        <w:rPr>
          <w:rFonts w:ascii="GHEA Grapalat" w:hAnsi="GHEA Grapalat"/>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14:paraId="5593F20E" w14:textId="77777777"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6.</w:t>
      </w:r>
      <w:r>
        <w:rPr>
          <w:rFonts w:ascii="GHEA Grapalat" w:hAnsi="GHEA Grapalat"/>
        </w:rPr>
        <w:t>2.</w:t>
      </w:r>
      <w:r>
        <w:rPr>
          <w:rFonts w:ascii="GHEA Grapalat" w:hAnsi="GHEA Grapalat"/>
        </w:rPr>
        <w:tab/>
      </w:r>
      <w:r w:rsidRPr="009F3DC7">
        <w:rPr>
          <w:rFonts w:ascii="GHEA Grapalat" w:hAnsi="GHEA Grapalat"/>
        </w:rPr>
        <w:t>В случае нарушения предусмотренного настоящим Договором срока выполнения работы с Подрядчика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взимается пеня в размере 0,05 (ноль целых пять сотых) процента от цены подлежащей выполнению, но невыполненной работы.</w:t>
      </w:r>
    </w:p>
    <w:p w14:paraId="27B9D463" w14:textId="77777777" w:rsidR="00BB28C8" w:rsidRPr="00516521" w:rsidRDefault="00BB28C8" w:rsidP="00BB28C8">
      <w:pPr>
        <w:widowControl w:val="0"/>
        <w:tabs>
          <w:tab w:val="left" w:pos="1134"/>
        </w:tabs>
        <w:spacing w:after="160" w:line="360" w:lineRule="auto"/>
        <w:ind w:firstLine="567"/>
        <w:jc w:val="both"/>
        <w:rPr>
          <w:rFonts w:ascii="GHEA Grapalat" w:hAnsi="GHEA Grapalat" w:cs="Tahoma"/>
        </w:rPr>
      </w:pPr>
      <w:r w:rsidRPr="009F3DC7">
        <w:rPr>
          <w:rFonts w:ascii="GHEA Grapalat" w:hAnsi="GHEA Grapalat"/>
        </w:rPr>
        <w:t>6.</w:t>
      </w:r>
      <w:r>
        <w:rPr>
          <w:rFonts w:ascii="GHEA Grapalat" w:hAnsi="GHEA Grapalat"/>
        </w:rPr>
        <w:t>3.</w:t>
      </w:r>
      <w:r>
        <w:rPr>
          <w:rFonts w:ascii="GHEA Grapalat" w:hAnsi="GHEA Grapalat"/>
        </w:rPr>
        <w:tab/>
      </w:r>
      <w:r w:rsidRPr="009F3DC7">
        <w:rPr>
          <w:rFonts w:ascii="GHEA Grapalat" w:hAnsi="GHEA Grapalat"/>
        </w:rPr>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00CD2A3B" w:rsidRPr="00CD2A3B">
        <w:rPr>
          <w:rFonts w:ascii="GHEA Grapalat" w:hAnsi="GHEA Grapalat"/>
        </w:rPr>
        <w:t>.</w:t>
      </w:r>
      <w:r w:rsidRPr="009F3DC7">
        <w:rPr>
          <w:rFonts w:ascii="GHEA Grapalat" w:hAnsi="GHEA Grapalat"/>
        </w:rPr>
        <w:t xml:space="preserve"> от Подрядчика взимается штраф в размере 0,5 (ноль целых пять десятых) процента от суммы, установленной в пункте 5.1 договора</w:t>
      </w:r>
      <w:r w:rsidR="00835B3E">
        <w:rPr>
          <w:rStyle w:val="FootnoteReference"/>
          <w:rFonts w:ascii="GHEA Grapalat" w:hAnsi="GHEA Grapalat"/>
        </w:rPr>
        <w:footnoteReference w:customMarkFollows="1" w:id="26"/>
        <w:t>30</w:t>
      </w:r>
      <w:r w:rsidRPr="009F3DC7">
        <w:rPr>
          <w:rFonts w:ascii="GHEA Grapalat" w:hAnsi="GHEA Grapalat"/>
        </w:rPr>
        <w:t>.</w:t>
      </w:r>
      <w:r w:rsidRPr="00D45137">
        <w:rPr>
          <w:rFonts w:ascii="GHEA Grapalat" w:hAnsi="GHEA Grapalat"/>
        </w:rPr>
        <w:t xml:space="preserve"> </w:t>
      </w:r>
      <w:r w:rsidRPr="00AF0D24">
        <w:rPr>
          <w:rFonts w:ascii="GHEA Grapalat" w:hAnsi="GHEA Grapalat"/>
        </w:rPr>
        <w:t>При этом</w:t>
      </w:r>
      <w:r w:rsidRPr="00AF0D24">
        <w:rPr>
          <w:rFonts w:ascii="GHEA Grapalat" w:hAnsi="GHEA Grapalat"/>
          <w:lang w:val="hy-AM"/>
        </w:rPr>
        <w:t>,</w:t>
      </w:r>
      <w:r w:rsidRPr="00AF0D24">
        <w:rPr>
          <w:rFonts w:ascii="GHEA Grapalat" w:hAnsi="GHEA Grapalat"/>
        </w:rPr>
        <w:t xml:space="preserve"> штраф рассчитывается также при выполнении работ в срок, установленный на</w:t>
      </w:r>
      <w:r w:rsidRPr="00DF13E4">
        <w:rPr>
          <w:rFonts w:ascii="GHEA Grapalat" w:hAnsi="GHEA Grapalat"/>
        </w:rPr>
        <w:t>стоящим договором</w:t>
      </w:r>
      <w:r w:rsidRPr="002B23A8">
        <w:rPr>
          <w:rFonts w:ascii="GHEA Grapalat" w:hAnsi="GHEA Grapalat"/>
        </w:rPr>
        <w:t>, но в случае их непринятия заказчиком</w:t>
      </w:r>
      <w:r w:rsidR="002B23A8" w:rsidRPr="002B23A8">
        <w:rPr>
          <w:rFonts w:ascii="GHEA Grapalat" w:hAnsi="GHEA Grapalat"/>
        </w:rPr>
        <w:t>.</w:t>
      </w:r>
    </w:p>
    <w:p w14:paraId="1F159084"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4.</w:t>
      </w:r>
      <w:r>
        <w:rPr>
          <w:rFonts w:ascii="GHEA Grapalat" w:hAnsi="GHEA Grapalat"/>
        </w:rPr>
        <w:tab/>
      </w:r>
      <w:r w:rsidRPr="009F3DC7">
        <w:rPr>
          <w:rFonts w:ascii="GHEA Grapalat" w:hAnsi="GHEA Grapalat"/>
        </w:rPr>
        <w:t>Предусмотренные пунктами 6.2</w:t>
      </w:r>
      <w:r w:rsidR="006B6561">
        <w:rPr>
          <w:rFonts w:ascii="GHEA Grapalat" w:hAnsi="GHEA Grapalat"/>
        </w:rPr>
        <w:t>,</w:t>
      </w:r>
      <w:r w:rsidRPr="009F3DC7">
        <w:rPr>
          <w:rFonts w:ascii="GHEA Grapalat" w:hAnsi="GHEA Grapalat"/>
        </w:rPr>
        <w:t xml:space="preserve"> 6.3 </w:t>
      </w:r>
      <w:r w:rsidR="006B6561" w:rsidRPr="009F3DC7">
        <w:rPr>
          <w:rFonts w:ascii="GHEA Grapalat" w:hAnsi="GHEA Grapalat"/>
        </w:rPr>
        <w:t>и</w:t>
      </w:r>
      <w:r w:rsidR="006B6561">
        <w:rPr>
          <w:rFonts w:ascii="GHEA Grapalat" w:hAnsi="GHEA Grapalat"/>
        </w:rPr>
        <w:t xml:space="preserve"> 6.5.1</w:t>
      </w:r>
      <w:r w:rsidR="006B6561" w:rsidRPr="009F3DC7">
        <w:rPr>
          <w:rFonts w:ascii="GHEA Grapalat" w:hAnsi="GHEA Grapalat"/>
        </w:rPr>
        <w:t xml:space="preserve"> </w:t>
      </w:r>
      <w:r w:rsidRPr="009F3DC7">
        <w:rPr>
          <w:rFonts w:ascii="GHEA Grapalat" w:hAnsi="GHEA Grapalat"/>
        </w:rPr>
        <w:t>договора пеня и штраф исчисляются и зачитываются вместе с суммами, уплачиваемыми Подрядчику.</w:t>
      </w:r>
    </w:p>
    <w:p w14:paraId="1955D46C" w14:textId="77777777" w:rsidR="00BB28C8"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5.3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14:paraId="0CC2FD1E" w14:textId="77777777" w:rsidR="006263C5" w:rsidRPr="00477D2B" w:rsidRDefault="00B54A07" w:rsidP="006263C5">
      <w:pPr>
        <w:widowControl w:val="0"/>
        <w:tabs>
          <w:tab w:val="left" w:pos="1134"/>
        </w:tabs>
        <w:spacing w:after="160" w:line="360" w:lineRule="auto"/>
        <w:ind w:firstLine="567"/>
        <w:jc w:val="both"/>
        <w:rPr>
          <w:rFonts w:ascii="GHEA Grapalat" w:hAnsi="GHEA Grapalat"/>
        </w:rPr>
      </w:pPr>
      <w:r>
        <w:rPr>
          <w:rFonts w:ascii="GHEA Grapalat" w:hAnsi="GHEA Grapalat"/>
        </w:rPr>
        <w:t>6.5.1.</w:t>
      </w:r>
      <w:r w:rsidR="006263C5" w:rsidRPr="006263C5">
        <w:rPr>
          <w:rFonts w:ascii="GHEA Grapalat" w:hAnsi="GHEA Grapalat"/>
        </w:rPr>
        <w:t xml:space="preserve"> </w:t>
      </w:r>
      <w:r w:rsidR="006263C5" w:rsidRPr="00477D2B">
        <w:rPr>
          <w:rFonts w:ascii="GHEA Grapalat" w:hAnsi="GHEA Grapalat"/>
        </w:rPr>
        <w:t xml:space="preserve">За каждый зафиксированный случай несоблюдения требований, установленных градостроительной нормативно-технической и утвержденной </w:t>
      </w:r>
      <w:r w:rsidR="006263C5" w:rsidRPr="00477D2B">
        <w:rPr>
          <w:rFonts w:ascii="GHEA Grapalat" w:hAnsi="GHEA Grapalat"/>
        </w:rPr>
        <w:lastRenderedPageBreak/>
        <w:t>проектно-сметной документацией, в том числе норм надлежащей организации, обустройства строительной площадки, технической безопасности, санитарно-гигиенических и экологических (в том числе мер по адаптации к изменению климата), к подрядчику применяются следующие меры ответственности.</w:t>
      </w:r>
      <w:r w:rsidR="006263C5" w:rsidRPr="00477D2B">
        <w:rPr>
          <w:rFonts w:ascii="GHEA Grapalat" w:hAnsi="GHEA Grapalat"/>
          <w:vertAlign w:val="superscript"/>
        </w:rPr>
        <w:t>31.1</w:t>
      </w:r>
    </w:p>
    <w:tbl>
      <w:tblPr>
        <w:tblStyle w:val="TableGrid"/>
        <w:tblW w:w="0" w:type="auto"/>
        <w:tblLook w:val="04A0" w:firstRow="1" w:lastRow="0" w:firstColumn="1" w:lastColumn="0" w:noHBand="0" w:noVBand="1"/>
      </w:tblPr>
      <w:tblGrid>
        <w:gridCol w:w="2631"/>
        <w:gridCol w:w="2631"/>
        <w:gridCol w:w="2632"/>
      </w:tblGrid>
      <w:tr w:rsidR="006263C5" w14:paraId="75E16E9C" w14:textId="77777777" w:rsidTr="00476E9A">
        <w:tc>
          <w:tcPr>
            <w:tcW w:w="2631" w:type="dxa"/>
            <w:tcBorders>
              <w:top w:val="single" w:sz="4" w:space="0" w:color="auto"/>
              <w:left w:val="single" w:sz="4" w:space="0" w:color="auto"/>
              <w:bottom w:val="single" w:sz="4" w:space="0" w:color="auto"/>
              <w:right w:val="single" w:sz="4" w:space="0" w:color="auto"/>
            </w:tcBorders>
            <w:hideMark/>
          </w:tcPr>
          <w:p w14:paraId="2F751F1F" w14:textId="77777777" w:rsidR="006263C5" w:rsidRDefault="006263C5" w:rsidP="00476E9A">
            <w:pPr>
              <w:pStyle w:val="NormalWeb"/>
              <w:spacing w:before="0" w:beforeAutospacing="0" w:after="0" w:afterAutospacing="0" w:line="360" w:lineRule="auto"/>
              <w:jc w:val="center"/>
              <w:rPr>
                <w:rFonts w:ascii="GHEA Grapalat" w:hAnsi="GHEA Grapalat" w:cs="Sylfaen"/>
                <w:sz w:val="20"/>
                <w:szCs w:val="20"/>
                <w:lang w:val="hy-AM" w:eastAsia="en-US"/>
              </w:rPr>
            </w:pPr>
            <w:r>
              <w:rPr>
                <w:rFonts w:ascii="GHEA Grapalat" w:hAnsi="GHEA Grapalat" w:cs="Sylfaen"/>
                <w:sz w:val="20"/>
                <w:szCs w:val="20"/>
              </w:rPr>
              <w:t>N</w:t>
            </w:r>
          </w:p>
        </w:tc>
        <w:tc>
          <w:tcPr>
            <w:tcW w:w="2631" w:type="dxa"/>
            <w:tcBorders>
              <w:top w:val="single" w:sz="4" w:space="0" w:color="auto"/>
              <w:left w:val="single" w:sz="4" w:space="0" w:color="auto"/>
              <w:bottom w:val="single" w:sz="4" w:space="0" w:color="auto"/>
              <w:right w:val="single" w:sz="4" w:space="0" w:color="auto"/>
            </w:tcBorders>
            <w:hideMark/>
          </w:tcPr>
          <w:p w14:paraId="3B37BD15" w14:textId="77777777" w:rsidR="006263C5" w:rsidRPr="005967A5" w:rsidRDefault="006263C5" w:rsidP="00476E9A">
            <w:pPr>
              <w:pStyle w:val="NormalWeb"/>
              <w:spacing w:before="0" w:beforeAutospacing="0" w:after="0" w:afterAutospacing="0" w:line="360" w:lineRule="auto"/>
              <w:jc w:val="center"/>
              <w:rPr>
                <w:rFonts w:ascii="GHEA Grapalat" w:hAnsi="GHEA Grapalat" w:cs="Sylfaen"/>
                <w:sz w:val="20"/>
                <w:szCs w:val="20"/>
                <w:u w:val="single"/>
                <w:lang w:val="hy-AM" w:eastAsia="en-US"/>
              </w:rPr>
            </w:pPr>
            <w:r w:rsidRPr="005967A5">
              <w:rPr>
                <w:rFonts w:ascii="GHEA Grapalat" w:hAnsi="GHEA Grapalat" w:cs="Sylfaen"/>
                <w:sz w:val="20"/>
                <w:szCs w:val="20"/>
                <w:u w:val="single"/>
                <w:lang w:val="hy-AM"/>
              </w:rPr>
              <w:t>Нарушение</w:t>
            </w:r>
          </w:p>
        </w:tc>
        <w:tc>
          <w:tcPr>
            <w:tcW w:w="2632" w:type="dxa"/>
            <w:tcBorders>
              <w:top w:val="single" w:sz="4" w:space="0" w:color="auto"/>
              <w:left w:val="single" w:sz="4" w:space="0" w:color="auto"/>
              <w:bottom w:val="single" w:sz="4" w:space="0" w:color="auto"/>
              <w:right w:val="single" w:sz="4" w:space="0" w:color="auto"/>
            </w:tcBorders>
            <w:hideMark/>
          </w:tcPr>
          <w:p w14:paraId="645D99C8" w14:textId="77777777" w:rsidR="006263C5" w:rsidRPr="005967A5" w:rsidRDefault="006263C5" w:rsidP="00476E9A">
            <w:pPr>
              <w:pStyle w:val="NormalWeb"/>
              <w:spacing w:before="0" w:beforeAutospacing="0" w:after="0" w:afterAutospacing="0" w:line="360" w:lineRule="auto"/>
              <w:jc w:val="center"/>
              <w:rPr>
                <w:rFonts w:ascii="GHEA Grapalat" w:hAnsi="GHEA Grapalat" w:cs="Sylfaen"/>
                <w:sz w:val="20"/>
                <w:szCs w:val="20"/>
                <w:u w:val="single"/>
                <w:lang w:val="en-US" w:eastAsia="en-US"/>
              </w:rPr>
            </w:pPr>
            <w:r w:rsidRPr="005967A5">
              <w:rPr>
                <w:rFonts w:ascii="GHEA Grapalat" w:hAnsi="GHEA Grapalat"/>
                <w:sz w:val="20"/>
                <w:szCs w:val="20"/>
                <w:u w:val="single"/>
                <w:lang w:val="en-US"/>
              </w:rPr>
              <w:t>О</w:t>
            </w:r>
            <w:r w:rsidRPr="005967A5">
              <w:rPr>
                <w:rFonts w:ascii="GHEA Grapalat" w:hAnsi="GHEA Grapalat"/>
                <w:sz w:val="20"/>
                <w:szCs w:val="20"/>
                <w:u w:val="single"/>
              </w:rPr>
              <w:t>тветственност</w:t>
            </w:r>
            <w:r w:rsidRPr="005967A5">
              <w:rPr>
                <w:rFonts w:ascii="GHEA Grapalat" w:hAnsi="GHEA Grapalat"/>
                <w:sz w:val="20"/>
                <w:szCs w:val="20"/>
                <w:u w:val="single"/>
                <w:lang w:val="en-US"/>
              </w:rPr>
              <w:t>ь</w:t>
            </w:r>
          </w:p>
        </w:tc>
      </w:tr>
      <w:tr w:rsidR="006263C5" w14:paraId="09543C55" w14:textId="77777777" w:rsidTr="00476E9A">
        <w:tc>
          <w:tcPr>
            <w:tcW w:w="2631" w:type="dxa"/>
            <w:tcBorders>
              <w:top w:val="single" w:sz="4" w:space="0" w:color="auto"/>
              <w:left w:val="single" w:sz="4" w:space="0" w:color="auto"/>
              <w:bottom w:val="single" w:sz="4" w:space="0" w:color="auto"/>
              <w:right w:val="single" w:sz="4" w:space="0" w:color="auto"/>
            </w:tcBorders>
          </w:tcPr>
          <w:p w14:paraId="645D5885" w14:textId="77777777" w:rsidR="006263C5" w:rsidRDefault="006263C5" w:rsidP="00476E9A">
            <w:pPr>
              <w:pStyle w:val="NormalWeb"/>
              <w:spacing w:before="0" w:beforeAutospacing="0" w:after="0" w:afterAutospacing="0" w:line="360" w:lineRule="auto"/>
              <w:jc w:val="center"/>
              <w:rPr>
                <w:rFonts w:ascii="GHEA Grapalat" w:hAnsi="GHEA Grapalat" w:cs="Sylfaen"/>
                <w:sz w:val="20"/>
                <w:szCs w:val="20"/>
                <w:lang w:val="hy-AM" w:eastAsia="en-US"/>
              </w:rPr>
            </w:pPr>
          </w:p>
        </w:tc>
        <w:tc>
          <w:tcPr>
            <w:tcW w:w="2631" w:type="dxa"/>
            <w:tcBorders>
              <w:top w:val="single" w:sz="4" w:space="0" w:color="auto"/>
              <w:left w:val="single" w:sz="4" w:space="0" w:color="auto"/>
              <w:bottom w:val="single" w:sz="4" w:space="0" w:color="auto"/>
              <w:right w:val="single" w:sz="4" w:space="0" w:color="auto"/>
            </w:tcBorders>
          </w:tcPr>
          <w:p w14:paraId="6C19DE46" w14:textId="77777777" w:rsidR="006263C5" w:rsidRDefault="006263C5" w:rsidP="00476E9A">
            <w:pPr>
              <w:pStyle w:val="NormalWeb"/>
              <w:spacing w:before="0" w:beforeAutospacing="0" w:after="0" w:afterAutospacing="0" w:line="360" w:lineRule="auto"/>
              <w:jc w:val="center"/>
              <w:rPr>
                <w:rFonts w:ascii="GHEA Grapalat" w:hAnsi="GHEA Grapalat" w:cs="Sylfaen"/>
                <w:sz w:val="20"/>
                <w:szCs w:val="20"/>
                <w:lang w:val="hy-AM" w:eastAsia="en-US"/>
              </w:rPr>
            </w:pPr>
          </w:p>
        </w:tc>
        <w:tc>
          <w:tcPr>
            <w:tcW w:w="2632" w:type="dxa"/>
            <w:tcBorders>
              <w:top w:val="single" w:sz="4" w:space="0" w:color="auto"/>
              <w:left w:val="single" w:sz="4" w:space="0" w:color="auto"/>
              <w:bottom w:val="single" w:sz="4" w:space="0" w:color="auto"/>
              <w:right w:val="single" w:sz="4" w:space="0" w:color="auto"/>
            </w:tcBorders>
          </w:tcPr>
          <w:p w14:paraId="37711C37" w14:textId="77777777" w:rsidR="006263C5" w:rsidRDefault="006263C5" w:rsidP="00476E9A">
            <w:pPr>
              <w:pStyle w:val="NormalWeb"/>
              <w:spacing w:before="0" w:beforeAutospacing="0" w:after="0" w:afterAutospacing="0" w:line="360" w:lineRule="auto"/>
              <w:jc w:val="center"/>
              <w:rPr>
                <w:rFonts w:ascii="GHEA Grapalat" w:hAnsi="GHEA Grapalat" w:cs="Sylfaen"/>
                <w:sz w:val="20"/>
                <w:szCs w:val="20"/>
                <w:lang w:val="hy-AM" w:eastAsia="en-US"/>
              </w:rPr>
            </w:pPr>
          </w:p>
        </w:tc>
      </w:tr>
      <w:tr w:rsidR="006263C5" w14:paraId="21D7EA31" w14:textId="77777777" w:rsidTr="00476E9A">
        <w:tc>
          <w:tcPr>
            <w:tcW w:w="2631" w:type="dxa"/>
            <w:tcBorders>
              <w:top w:val="single" w:sz="4" w:space="0" w:color="auto"/>
              <w:left w:val="single" w:sz="4" w:space="0" w:color="auto"/>
              <w:bottom w:val="single" w:sz="4" w:space="0" w:color="auto"/>
              <w:right w:val="single" w:sz="4" w:space="0" w:color="auto"/>
            </w:tcBorders>
          </w:tcPr>
          <w:p w14:paraId="7F9B2DE4" w14:textId="77777777" w:rsidR="006263C5" w:rsidRDefault="006263C5" w:rsidP="00476E9A">
            <w:pPr>
              <w:pStyle w:val="NormalWeb"/>
              <w:spacing w:before="0" w:beforeAutospacing="0" w:after="0" w:afterAutospacing="0" w:line="360" w:lineRule="auto"/>
              <w:jc w:val="center"/>
              <w:rPr>
                <w:rFonts w:ascii="GHEA Grapalat" w:hAnsi="GHEA Grapalat" w:cs="Sylfaen"/>
                <w:sz w:val="20"/>
                <w:szCs w:val="20"/>
                <w:lang w:val="hy-AM" w:eastAsia="en-US"/>
              </w:rPr>
            </w:pPr>
          </w:p>
        </w:tc>
        <w:tc>
          <w:tcPr>
            <w:tcW w:w="2631" w:type="dxa"/>
            <w:tcBorders>
              <w:top w:val="single" w:sz="4" w:space="0" w:color="auto"/>
              <w:left w:val="single" w:sz="4" w:space="0" w:color="auto"/>
              <w:bottom w:val="single" w:sz="4" w:space="0" w:color="auto"/>
              <w:right w:val="single" w:sz="4" w:space="0" w:color="auto"/>
            </w:tcBorders>
          </w:tcPr>
          <w:p w14:paraId="7F3C79B0" w14:textId="77777777" w:rsidR="006263C5" w:rsidRDefault="006263C5" w:rsidP="00476E9A">
            <w:pPr>
              <w:pStyle w:val="NormalWeb"/>
              <w:spacing w:before="0" w:beforeAutospacing="0" w:after="0" w:afterAutospacing="0" w:line="360" w:lineRule="auto"/>
              <w:jc w:val="center"/>
              <w:rPr>
                <w:rFonts w:ascii="GHEA Grapalat" w:hAnsi="GHEA Grapalat" w:cs="Sylfaen"/>
                <w:sz w:val="20"/>
                <w:szCs w:val="20"/>
                <w:lang w:val="hy-AM" w:eastAsia="en-US"/>
              </w:rPr>
            </w:pPr>
          </w:p>
        </w:tc>
        <w:tc>
          <w:tcPr>
            <w:tcW w:w="2632" w:type="dxa"/>
            <w:tcBorders>
              <w:top w:val="single" w:sz="4" w:space="0" w:color="auto"/>
              <w:left w:val="single" w:sz="4" w:space="0" w:color="auto"/>
              <w:bottom w:val="single" w:sz="4" w:space="0" w:color="auto"/>
              <w:right w:val="single" w:sz="4" w:space="0" w:color="auto"/>
            </w:tcBorders>
          </w:tcPr>
          <w:p w14:paraId="4E154A80" w14:textId="77777777" w:rsidR="006263C5" w:rsidRDefault="006263C5" w:rsidP="00476E9A">
            <w:pPr>
              <w:pStyle w:val="NormalWeb"/>
              <w:spacing w:before="0" w:beforeAutospacing="0" w:after="0" w:afterAutospacing="0" w:line="360" w:lineRule="auto"/>
              <w:jc w:val="center"/>
              <w:rPr>
                <w:rFonts w:ascii="GHEA Grapalat" w:hAnsi="GHEA Grapalat" w:cs="Sylfaen"/>
                <w:sz w:val="20"/>
                <w:szCs w:val="20"/>
                <w:lang w:val="hy-AM" w:eastAsia="en-US"/>
              </w:rPr>
            </w:pPr>
          </w:p>
        </w:tc>
      </w:tr>
      <w:tr w:rsidR="006263C5" w14:paraId="3204D1EF" w14:textId="77777777" w:rsidTr="00476E9A">
        <w:tc>
          <w:tcPr>
            <w:tcW w:w="2631" w:type="dxa"/>
            <w:tcBorders>
              <w:top w:val="single" w:sz="4" w:space="0" w:color="auto"/>
              <w:left w:val="single" w:sz="4" w:space="0" w:color="auto"/>
              <w:bottom w:val="single" w:sz="4" w:space="0" w:color="auto"/>
              <w:right w:val="single" w:sz="4" w:space="0" w:color="auto"/>
            </w:tcBorders>
          </w:tcPr>
          <w:p w14:paraId="73401D88" w14:textId="77777777" w:rsidR="006263C5" w:rsidRDefault="006263C5" w:rsidP="00476E9A">
            <w:pPr>
              <w:pStyle w:val="NormalWeb"/>
              <w:spacing w:before="0" w:beforeAutospacing="0" w:after="0" w:afterAutospacing="0" w:line="360" w:lineRule="auto"/>
              <w:jc w:val="center"/>
              <w:rPr>
                <w:rFonts w:ascii="GHEA Grapalat" w:hAnsi="GHEA Grapalat" w:cs="Sylfaen"/>
                <w:sz w:val="20"/>
                <w:szCs w:val="20"/>
                <w:lang w:val="hy-AM" w:eastAsia="en-US"/>
              </w:rPr>
            </w:pPr>
          </w:p>
        </w:tc>
        <w:tc>
          <w:tcPr>
            <w:tcW w:w="2631" w:type="dxa"/>
            <w:tcBorders>
              <w:top w:val="single" w:sz="4" w:space="0" w:color="auto"/>
              <w:left w:val="single" w:sz="4" w:space="0" w:color="auto"/>
              <w:bottom w:val="single" w:sz="4" w:space="0" w:color="auto"/>
              <w:right w:val="single" w:sz="4" w:space="0" w:color="auto"/>
            </w:tcBorders>
          </w:tcPr>
          <w:p w14:paraId="7DB9F266" w14:textId="77777777" w:rsidR="006263C5" w:rsidRDefault="006263C5" w:rsidP="00476E9A">
            <w:pPr>
              <w:pStyle w:val="NormalWeb"/>
              <w:spacing w:before="0" w:beforeAutospacing="0" w:after="0" w:afterAutospacing="0" w:line="360" w:lineRule="auto"/>
              <w:jc w:val="center"/>
              <w:rPr>
                <w:rFonts w:ascii="GHEA Grapalat" w:hAnsi="GHEA Grapalat" w:cs="Sylfaen"/>
                <w:sz w:val="20"/>
                <w:szCs w:val="20"/>
                <w:lang w:val="hy-AM" w:eastAsia="en-US"/>
              </w:rPr>
            </w:pPr>
          </w:p>
        </w:tc>
        <w:tc>
          <w:tcPr>
            <w:tcW w:w="2632" w:type="dxa"/>
            <w:tcBorders>
              <w:top w:val="single" w:sz="4" w:space="0" w:color="auto"/>
              <w:left w:val="single" w:sz="4" w:space="0" w:color="auto"/>
              <w:bottom w:val="single" w:sz="4" w:space="0" w:color="auto"/>
              <w:right w:val="single" w:sz="4" w:space="0" w:color="auto"/>
            </w:tcBorders>
          </w:tcPr>
          <w:p w14:paraId="619526F8" w14:textId="77777777" w:rsidR="006263C5" w:rsidRDefault="006263C5" w:rsidP="00476E9A">
            <w:pPr>
              <w:pStyle w:val="NormalWeb"/>
              <w:spacing w:before="0" w:beforeAutospacing="0" w:after="0" w:afterAutospacing="0" w:line="360" w:lineRule="auto"/>
              <w:jc w:val="center"/>
              <w:rPr>
                <w:rFonts w:ascii="GHEA Grapalat" w:hAnsi="GHEA Grapalat" w:cs="Sylfaen"/>
                <w:sz w:val="20"/>
                <w:szCs w:val="20"/>
                <w:lang w:val="hy-AM" w:eastAsia="en-US"/>
              </w:rPr>
            </w:pPr>
          </w:p>
        </w:tc>
      </w:tr>
    </w:tbl>
    <w:p w14:paraId="7DF68F7E" w14:textId="77777777" w:rsidR="00BB28C8" w:rsidRPr="00124BE9"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6EBD486" w14:textId="77777777" w:rsidR="00BB28C8" w:rsidRPr="004078D0"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7.</w:t>
      </w:r>
      <w:r>
        <w:rPr>
          <w:rFonts w:ascii="GHEA Grapalat" w:hAnsi="GHEA Grapalat"/>
        </w:rPr>
        <w:tab/>
      </w:r>
      <w:r w:rsidRPr="009F3DC7">
        <w:rPr>
          <w:rFonts w:ascii="GHEA Grapalat" w:hAnsi="GHEA Grapalat"/>
        </w:rPr>
        <w:t xml:space="preserve">Уплата пеней и (или) штрафов не освобождает стороны от исполнения </w:t>
      </w:r>
      <w:r>
        <w:rPr>
          <w:rFonts w:ascii="GHEA Grapalat" w:hAnsi="GHEA Grapalat"/>
        </w:rPr>
        <w:t xml:space="preserve">своих договорных обязательств. </w:t>
      </w:r>
    </w:p>
    <w:p w14:paraId="50450D58" w14:textId="77777777" w:rsidR="00BB28C8" w:rsidRPr="009F3DC7" w:rsidRDefault="00BB28C8" w:rsidP="00BB28C8">
      <w:pPr>
        <w:widowControl w:val="0"/>
        <w:tabs>
          <w:tab w:val="left" w:pos="1276"/>
        </w:tabs>
        <w:spacing w:after="160" w:line="360" w:lineRule="auto"/>
        <w:jc w:val="center"/>
        <w:rPr>
          <w:rFonts w:ascii="GHEA Grapalat" w:hAnsi="GHEA Grapalat"/>
          <w:b/>
        </w:rPr>
      </w:pPr>
      <w:r>
        <w:rPr>
          <w:rFonts w:ascii="GHEA Grapalat" w:hAnsi="GHEA Grapalat"/>
          <w:b/>
        </w:rPr>
        <w:t>7.</w:t>
      </w:r>
      <w:r w:rsidRPr="00E5592F">
        <w:rPr>
          <w:rFonts w:ascii="GHEA Grapalat" w:hAnsi="GHEA Grapalat"/>
          <w:b/>
        </w:rPr>
        <w:t xml:space="preserve"> </w:t>
      </w:r>
      <w:r w:rsidRPr="009F3DC7">
        <w:rPr>
          <w:rFonts w:ascii="GHEA Grapalat" w:hAnsi="GHEA Grapalat"/>
          <w:b/>
        </w:rPr>
        <w:t>ДЕЙСТВИЕ НЕПРЕОДОЛИМОЙ СИЛЫ (ФОРС-МАЖОР)</w:t>
      </w:r>
    </w:p>
    <w:p w14:paraId="041DBBC5"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03B91D08" w14:textId="77777777" w:rsidR="00BB28C8" w:rsidRPr="009F3DC7" w:rsidRDefault="00BB28C8" w:rsidP="00BB28C8">
      <w:pPr>
        <w:widowControl w:val="0"/>
        <w:tabs>
          <w:tab w:val="left" w:pos="1276"/>
        </w:tabs>
        <w:spacing w:after="160" w:line="360" w:lineRule="auto"/>
        <w:jc w:val="center"/>
        <w:rPr>
          <w:rFonts w:ascii="GHEA Grapalat" w:hAnsi="GHEA Grapalat" w:cs="Sylfaen"/>
          <w:b/>
        </w:rPr>
      </w:pPr>
      <w:r>
        <w:rPr>
          <w:rFonts w:ascii="GHEA Grapalat" w:hAnsi="GHEA Grapalat"/>
          <w:b/>
        </w:rPr>
        <w:t>8.</w:t>
      </w:r>
      <w:r w:rsidRPr="00E5592F">
        <w:rPr>
          <w:rFonts w:ascii="GHEA Grapalat" w:hAnsi="GHEA Grapalat"/>
          <w:b/>
        </w:rPr>
        <w:t xml:space="preserve"> </w:t>
      </w:r>
      <w:r w:rsidRPr="009F3DC7">
        <w:rPr>
          <w:rFonts w:ascii="GHEA Grapalat" w:hAnsi="GHEA Grapalat"/>
          <w:b/>
        </w:rPr>
        <w:t>ИНЫЕ УСЛОВИЯ</w:t>
      </w:r>
    </w:p>
    <w:p w14:paraId="6F9B72AD" w14:textId="77777777" w:rsidR="00BB28C8" w:rsidRPr="00E5592F"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1.</w:t>
      </w:r>
      <w:r>
        <w:rPr>
          <w:rFonts w:ascii="GHEA Grapalat" w:hAnsi="GHEA Grapalat"/>
        </w:rPr>
        <w:tab/>
      </w:r>
      <w:r w:rsidRPr="009F3DC7">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w:t>
      </w:r>
      <w:r w:rsidRPr="009F3DC7">
        <w:rPr>
          <w:rFonts w:ascii="GHEA Grapalat" w:hAnsi="GHEA Grapalat"/>
        </w:rPr>
        <w:lastRenderedPageBreak/>
        <w:t>обязательств.</w:t>
      </w:r>
    </w:p>
    <w:p w14:paraId="398B4E95" w14:textId="77777777"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9F3DC7">
        <w:rPr>
          <w:rStyle w:val="FootnoteReference"/>
          <w:rFonts w:ascii="GHEA Grapalat" w:hAnsi="GHEA Grapalat"/>
        </w:rPr>
        <w:t xml:space="preserve"> </w:t>
      </w:r>
      <w:r w:rsidR="00A102AD">
        <w:rPr>
          <w:rStyle w:val="FootnoteReference"/>
          <w:rFonts w:ascii="GHEA Grapalat" w:hAnsi="GHEA Grapalat"/>
        </w:rPr>
        <w:footnoteReference w:customMarkFollows="1" w:id="27"/>
        <w:t>31</w:t>
      </w:r>
      <w:r w:rsidRPr="009F3DC7">
        <w:rPr>
          <w:rFonts w:ascii="GHEA Grapalat" w:hAnsi="GHEA Grapalat"/>
        </w:rPr>
        <w:t>.</w:t>
      </w:r>
    </w:p>
    <w:p w14:paraId="30528E29" w14:textId="77777777"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6A24812D" w14:textId="77777777"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w:t>
      </w:r>
      <w:r w:rsidRPr="00862ABD">
        <w:rPr>
          <w:rFonts w:ascii="GHEA Grapalat" w:hAnsi="GHEA Grapalat"/>
          <w:spacing w:val="-4"/>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2A7783">
        <w:rPr>
          <w:rFonts w:ascii="GHEA Grapalat" w:hAnsi="GHEA Grapalat"/>
          <w:spacing w:val="-4"/>
        </w:rPr>
        <w:t xml:space="preserve"> </w:t>
      </w:r>
      <w:r w:rsidR="002A7783" w:rsidRPr="00862ABD">
        <w:rPr>
          <w:rFonts w:ascii="GHEA Grapalat" w:hAnsi="GHEA Grapalat"/>
          <w:spacing w:val="-4"/>
        </w:rPr>
        <w:t>расторг</w:t>
      </w:r>
      <w:r w:rsidR="002A7783">
        <w:rPr>
          <w:rFonts w:ascii="GHEA Grapalat" w:hAnsi="GHEA Grapalat"/>
          <w:spacing w:val="-4"/>
        </w:rPr>
        <w:t>ает</w:t>
      </w:r>
      <w:r w:rsidR="002A7783" w:rsidRPr="00862ABD">
        <w:rPr>
          <w:rFonts w:ascii="GHEA Grapalat" w:hAnsi="GHEA Grapalat"/>
          <w:spacing w:val="-4"/>
        </w:rPr>
        <w:t xml:space="preserve"> договор</w:t>
      </w:r>
      <w:r w:rsidRPr="00862ABD">
        <w:rPr>
          <w:rFonts w:ascii="GHEA Grapalat" w:hAnsi="GHEA Grapalat"/>
          <w:spacing w:val="-4"/>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157C83BA"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8.</w:t>
      </w:r>
      <w:r>
        <w:rPr>
          <w:rFonts w:ascii="GHEA Grapalat" w:hAnsi="GHEA Grapalat"/>
        </w:rPr>
        <w:t>4.</w:t>
      </w:r>
      <w:r>
        <w:rPr>
          <w:rFonts w:ascii="GHEA Grapalat" w:hAnsi="GHEA Grapalat"/>
        </w:rPr>
        <w:tab/>
      </w:r>
      <w:r w:rsidRPr="009F3DC7">
        <w:rPr>
          <w:rFonts w:ascii="GHEA Grapalat" w:hAnsi="GHEA Grapalat"/>
        </w:rPr>
        <w:t>Споры в связи с договором подлежат рассмотрению в судах Республики</w:t>
      </w:r>
      <w:r>
        <w:rPr>
          <w:rFonts w:ascii="Courier New" w:hAnsi="Courier New" w:cs="Courier New"/>
          <w:lang w:val="en-US"/>
        </w:rPr>
        <w:t> </w:t>
      </w:r>
      <w:r w:rsidRPr="009F3DC7">
        <w:rPr>
          <w:rFonts w:ascii="GHEA Grapalat" w:hAnsi="GHEA Grapalat"/>
        </w:rPr>
        <w:t>Армения.</w:t>
      </w:r>
    </w:p>
    <w:p w14:paraId="64D62B05" w14:textId="77777777" w:rsidR="00BB28C8" w:rsidRPr="009F3DC7" w:rsidRDefault="00BB28C8" w:rsidP="00B92A7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lastRenderedPageBreak/>
        <w:t>8.5</w:t>
      </w:r>
      <w:r w:rsidRPr="009F3DC7">
        <w:rPr>
          <w:rFonts w:ascii="GHEA Grapalat" w:hAnsi="GHEA Grapalat"/>
        </w:rPr>
        <w:tab/>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 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14:paraId="073D3E5B" w14:textId="77777777"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538DCCE0" w14:textId="77777777"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w:t>
      </w:r>
      <w:r>
        <w:rPr>
          <w:rFonts w:ascii="GHEA Grapalat" w:hAnsi="GHEA Grapalat"/>
        </w:rPr>
        <w:t>6.</w:t>
      </w:r>
      <w:r>
        <w:rPr>
          <w:rFonts w:ascii="GHEA Grapalat" w:hAnsi="GHEA Grapalat"/>
        </w:rPr>
        <w:tab/>
      </w:r>
      <w:r w:rsidRPr="009F3DC7">
        <w:rPr>
          <w:rFonts w:ascii="GHEA Grapalat" w:hAnsi="GHEA Grapalat"/>
        </w:rPr>
        <w:t>Если договор осуществляется посредством заключения договора субподряда:</w:t>
      </w:r>
    </w:p>
    <w:p w14:paraId="01F98079" w14:textId="77777777"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1)</w:t>
      </w:r>
      <w:r w:rsidRPr="00124BE9">
        <w:rPr>
          <w:rFonts w:ascii="GHEA Grapalat" w:hAnsi="GHEA Grapalat"/>
        </w:rPr>
        <w:tab/>
      </w:r>
      <w:r w:rsidRPr="009F3DC7">
        <w:rPr>
          <w:rFonts w:ascii="GHEA Grapalat" w:hAnsi="GHEA Grapalat"/>
        </w:rPr>
        <w:t>Подрядчик несет ответственность за неисполнение или ненадлежащее исполнение обязательств субподрядчика;</w:t>
      </w:r>
    </w:p>
    <w:p w14:paraId="5BC2664A" w14:textId="77777777"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2)</w:t>
      </w:r>
      <w:r w:rsidRPr="00124BE9">
        <w:rPr>
          <w:rFonts w:ascii="GHEA Grapalat" w:hAnsi="GHEA Grapalat"/>
        </w:rPr>
        <w:tab/>
      </w:r>
      <w:r w:rsidRPr="009F3DC7">
        <w:rPr>
          <w:rFonts w:ascii="GHEA Grapalat" w:hAnsi="GHEA Grapalat"/>
        </w:rPr>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155366">
        <w:rPr>
          <w:rStyle w:val="FootnoteReference"/>
          <w:rFonts w:ascii="GHEA Grapalat" w:hAnsi="GHEA Grapalat"/>
        </w:rPr>
        <w:footnoteReference w:customMarkFollows="1" w:id="28"/>
        <w:t>32</w:t>
      </w:r>
      <w:r w:rsidRPr="009F3DC7">
        <w:rPr>
          <w:rFonts w:ascii="GHEA Grapalat" w:hAnsi="GHEA Grapalat"/>
        </w:rPr>
        <w:t>.</w:t>
      </w:r>
    </w:p>
    <w:p w14:paraId="4BDB17E6" w14:textId="77777777"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8.</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73E7C">
        <w:rPr>
          <w:rStyle w:val="FootnoteReference"/>
          <w:rFonts w:ascii="GHEA Grapalat" w:hAnsi="GHEA Grapalat"/>
        </w:rPr>
        <w:footnoteReference w:customMarkFollows="1" w:id="29"/>
        <w:t>33</w:t>
      </w:r>
      <w:r w:rsidRPr="009F3DC7">
        <w:rPr>
          <w:rFonts w:ascii="GHEA Grapalat" w:hAnsi="GHEA Grapalat"/>
        </w:rPr>
        <w:t>.</w:t>
      </w:r>
    </w:p>
    <w:p w14:paraId="2F30BC6E" w14:textId="77777777" w:rsidR="00BB28C8" w:rsidRPr="00124BE9" w:rsidRDefault="00BB28C8" w:rsidP="00BB28C8">
      <w:pPr>
        <w:widowControl w:val="0"/>
        <w:tabs>
          <w:tab w:val="left" w:pos="1134"/>
        </w:tabs>
        <w:spacing w:after="160" w:line="372" w:lineRule="auto"/>
        <w:ind w:firstLine="567"/>
        <w:jc w:val="both"/>
        <w:rPr>
          <w:rFonts w:ascii="GHEA Grapalat" w:hAnsi="GHEA Grapalat"/>
        </w:rPr>
      </w:pPr>
      <w:r w:rsidRPr="009F3DC7">
        <w:rPr>
          <w:rFonts w:ascii="GHEA Grapalat" w:hAnsi="GHEA Grapalat"/>
        </w:rPr>
        <w:t>8.</w:t>
      </w:r>
      <w:r>
        <w:rPr>
          <w:rFonts w:ascii="GHEA Grapalat" w:hAnsi="GHEA Grapalat"/>
        </w:rPr>
        <w:t>8.</w:t>
      </w:r>
      <w:r>
        <w:rPr>
          <w:rFonts w:ascii="GHEA Grapalat" w:hAnsi="GHEA Grapalat"/>
        </w:rPr>
        <w:tab/>
      </w:r>
      <w:r w:rsidRPr="009F3DC7">
        <w:rPr>
          <w:rFonts w:ascii="GHEA Grapalat" w:hAnsi="GHEA Grapalat"/>
        </w:rPr>
        <w:t xml:space="preserve">При наличии предложения от Подрядчика, срок выполнения работы </w:t>
      </w:r>
      <w:r w:rsidRPr="009F3DC7">
        <w:rPr>
          <w:rFonts w:ascii="GHEA Grapalat" w:hAnsi="GHEA Grapalat"/>
        </w:rPr>
        <w:lastRenderedPageBreak/>
        <w:t>может быть продлен до истечения данного срока по договору, при условии, что у Заказчика не отпало требование в пользовании работой</w:t>
      </w:r>
      <w:r w:rsidRPr="00D45137">
        <w:rPr>
          <w:rFonts w:ascii="GHEA Grapalat" w:hAnsi="GHEA Grapalat"/>
        </w:rPr>
        <w:t xml:space="preserve">, </w:t>
      </w:r>
      <w:r w:rsidRPr="00DF13E4">
        <w:rPr>
          <w:rFonts w:ascii="GHEA Grapalat" w:hAnsi="GHEA Grapalat"/>
        </w:rPr>
        <w:t xml:space="preserve">а предложение Подрядчика было представлено не позднее </w:t>
      </w:r>
      <w:r w:rsidR="00930DF1">
        <w:rPr>
          <w:rFonts w:ascii="GHEA Grapalat" w:hAnsi="GHEA Grapalat"/>
        </w:rPr>
        <w:t>7-и</w:t>
      </w:r>
      <w:r w:rsidRPr="00DF13E4">
        <w:rPr>
          <w:rFonts w:ascii="GHEA Grapalat" w:hAnsi="GHEA Grapalat"/>
        </w:rPr>
        <w:t xml:space="preserve"> календарных дней до истечения срока, изначально установленного договором для исполнения работ.</w:t>
      </w:r>
      <w:r w:rsidRPr="00D45137">
        <w:rPr>
          <w:rFonts w:ascii="GHEA Grapalat" w:hAnsi="GHEA Grapalat"/>
        </w:rPr>
        <w:t xml:space="preserve"> </w:t>
      </w:r>
      <w:r w:rsidRPr="009F3DC7">
        <w:rPr>
          <w:rFonts w:ascii="GHEA Grapalat" w:hAnsi="GHEA Grapalat"/>
        </w:rPr>
        <w:t>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14:paraId="7BB994AF" w14:textId="77777777" w:rsidR="00BB28C8" w:rsidRPr="009F3DC7" w:rsidRDefault="00BB28C8" w:rsidP="00BB28C8">
      <w:pPr>
        <w:widowControl w:val="0"/>
        <w:tabs>
          <w:tab w:val="left" w:pos="1134"/>
        </w:tabs>
        <w:spacing w:after="160" w:line="372" w:lineRule="auto"/>
        <w:ind w:firstLine="567"/>
        <w:jc w:val="both"/>
        <w:rPr>
          <w:rFonts w:ascii="GHEA Grapalat" w:hAnsi="GHEA Grapalat" w:cs="Times Armenian"/>
        </w:rPr>
      </w:pPr>
      <w:r w:rsidRPr="009F3DC7">
        <w:rPr>
          <w:rFonts w:ascii="GHEA Grapalat" w:hAnsi="GHEA Grapalat"/>
        </w:rPr>
        <w:t>8.</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14:paraId="1989FDC7" w14:textId="77777777" w:rsidR="00BB28C8" w:rsidRPr="009F3DC7" w:rsidRDefault="00BB28C8" w:rsidP="00BB28C8">
      <w:pPr>
        <w:widowControl w:val="0"/>
        <w:spacing w:after="160" w:line="372" w:lineRule="auto"/>
        <w:ind w:firstLine="567"/>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14:paraId="5DD98D0A" w14:textId="77777777" w:rsidR="00BB28C8" w:rsidRPr="009F3DC7" w:rsidRDefault="00BB28C8" w:rsidP="00BB28C8">
      <w:pPr>
        <w:widowControl w:val="0"/>
        <w:tabs>
          <w:tab w:val="left" w:pos="1276"/>
        </w:tabs>
        <w:spacing w:after="160" w:line="353" w:lineRule="auto"/>
        <w:ind w:firstLine="567"/>
        <w:jc w:val="both"/>
        <w:rPr>
          <w:rFonts w:ascii="GHEA Grapalat" w:hAnsi="GHEA Grapalat" w:cs="Sylfaen"/>
        </w:rPr>
      </w:pPr>
      <w:r w:rsidRPr="009F3DC7">
        <w:rPr>
          <w:rFonts w:ascii="GHEA Grapalat" w:hAnsi="GHEA Grapalat"/>
        </w:rPr>
        <w:t>8.1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14:paraId="7E0498FD" w14:textId="77777777" w:rsidR="004B4A95" w:rsidRDefault="00BB28C8" w:rsidP="004B4A95">
      <w:pPr>
        <w:widowControl w:val="0"/>
        <w:tabs>
          <w:tab w:val="left" w:pos="1276"/>
        </w:tabs>
        <w:spacing w:after="160" w:line="360" w:lineRule="auto"/>
        <w:ind w:firstLine="567"/>
        <w:jc w:val="both"/>
        <w:rPr>
          <w:rFonts w:ascii="GHEA Grapalat" w:hAnsi="GHEA Grapalat"/>
          <w:spacing w:val="-4"/>
        </w:rPr>
      </w:pPr>
      <w:r w:rsidRPr="009F3DC7">
        <w:rPr>
          <w:rFonts w:ascii="GHEA Grapalat" w:hAnsi="GHEA Grapalat"/>
        </w:rPr>
        <w:t>8.1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w:t>
      </w:r>
      <w:r w:rsidRPr="009F3DC7">
        <w:rPr>
          <w:rFonts w:ascii="GHEA Grapalat" w:hAnsi="GHEA Grapalat"/>
        </w:rPr>
        <w:lastRenderedPageBreak/>
        <w:t xml:space="preserve">исполнения обязательств, принятых на себя Подрядчиком, Заказчик </w:t>
      </w:r>
      <w:r w:rsidRPr="00862ABD">
        <w:rPr>
          <w:rFonts w:ascii="GHEA Grapalat" w:hAnsi="GHEA Grapalat"/>
          <w:spacing w:val="-4"/>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w:t>
      </w:r>
      <w:r w:rsidRPr="00DC64D2">
        <w:rPr>
          <w:rFonts w:ascii="GHEA Grapalat" w:hAnsi="GHEA Grapalat"/>
          <w:spacing w:val="-4"/>
        </w:rPr>
        <w:t>установленного настоящим пунктом.</w:t>
      </w:r>
      <w:r w:rsidR="004B4A95" w:rsidRPr="00DC64D2">
        <w:rPr>
          <w:rFonts w:ascii="GHEA Grapalat" w:hAnsi="GHEA Grapalat"/>
          <w:spacing w:val="-4"/>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862ABD">
        <w:rPr>
          <w:rFonts w:ascii="GHEA Grapalat" w:hAnsi="GHEA Grapalat"/>
          <w:spacing w:val="-4"/>
        </w:rPr>
        <w:t>Подрядчик</w:t>
      </w:r>
      <w:r w:rsidR="00187EDB" w:rsidRPr="00DC64D2">
        <w:rPr>
          <w:rFonts w:ascii="GHEA Grapalat" w:hAnsi="GHEA Grapalat"/>
          <w:spacing w:val="-4"/>
        </w:rPr>
        <w:t>а</w:t>
      </w:r>
      <w:r w:rsidR="004B4A95" w:rsidRPr="00DC64D2">
        <w:rPr>
          <w:rFonts w:ascii="GHEA Grapalat" w:hAnsi="GHEA Grapalat"/>
          <w:spacing w:val="-4"/>
        </w:rPr>
        <w:t>.</w:t>
      </w:r>
    </w:p>
    <w:p w14:paraId="116E1261" w14:textId="77777777" w:rsidR="00244B5D" w:rsidRPr="00DC64D2" w:rsidRDefault="00244B5D" w:rsidP="004B4A95">
      <w:pPr>
        <w:widowControl w:val="0"/>
        <w:tabs>
          <w:tab w:val="left" w:pos="1276"/>
        </w:tabs>
        <w:spacing w:after="160" w:line="360" w:lineRule="auto"/>
        <w:ind w:firstLine="567"/>
        <w:jc w:val="both"/>
        <w:rPr>
          <w:rFonts w:ascii="GHEA Grapalat" w:hAnsi="GHEA Grapalat"/>
          <w:spacing w:val="-4"/>
        </w:rPr>
      </w:pPr>
      <w:r>
        <w:rPr>
          <w:rFonts w:ascii="GHEA Grapalat" w:hAnsi="GHEA Grapalat"/>
          <w:spacing w:val="-4"/>
        </w:rPr>
        <w:t>8.12</w:t>
      </w:r>
      <w:r w:rsidR="002B11BA">
        <w:rPr>
          <w:rFonts w:ascii="GHEA Grapalat" w:hAnsi="GHEA Grapalat"/>
          <w:spacing w:val="-4"/>
        </w:rPr>
        <w:t>.</w:t>
      </w:r>
      <w:r>
        <w:rPr>
          <w:rFonts w:ascii="GHEA Grapalat" w:hAnsi="GHEA Grapalat"/>
          <w:spacing w:val="-4"/>
        </w:rPr>
        <w:t xml:space="preserve"> </w:t>
      </w:r>
      <w:r w:rsidRPr="00862ABD">
        <w:rPr>
          <w:rFonts w:ascii="GHEA Grapalat" w:hAnsi="GHEA Grapalat"/>
          <w:spacing w:val="-4"/>
        </w:rPr>
        <w:t>Подрядчик</w:t>
      </w:r>
      <w:r>
        <w:rPr>
          <w:rFonts w:ascii="GHEA Grapalat" w:hAnsi="GHEA Grapalat"/>
          <w:color w:val="000000" w:themeColor="text1"/>
        </w:rPr>
        <w:t xml:space="preserve"> </w:t>
      </w:r>
      <w:r w:rsidRPr="00B40E38">
        <w:rPr>
          <w:rStyle w:val="ezkurwreuab5ozgtqnkl"/>
          <w:rFonts w:ascii="GHEA Grapalat" w:hAnsi="GHEA Grapalat"/>
        </w:rPr>
        <w:t>имеет право</w:t>
      </w:r>
      <w:r w:rsidRPr="00B40E38">
        <w:rPr>
          <w:rFonts w:ascii="GHEA Grapalat" w:hAnsi="GHEA Grapalat"/>
        </w:rPr>
        <w:t xml:space="preserve"> </w:t>
      </w:r>
      <w:r w:rsidRPr="00B40E38">
        <w:rPr>
          <w:rStyle w:val="ezkurwreuab5ozgtqnkl"/>
          <w:rFonts w:ascii="GHEA Grapalat" w:hAnsi="GHEA Grapalat"/>
        </w:rPr>
        <w:t xml:space="preserve">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w:t>
      </w:r>
      <w:r w:rsidRPr="009A510B">
        <w:rPr>
          <w:rStyle w:val="ezkurwreuab5ozgtqnkl"/>
          <w:rFonts w:ascii="GHEA Grapalat" w:hAnsi="GHEA Grapalat"/>
        </w:rPr>
        <w:t>о закупке</w:t>
      </w:r>
      <w:r w:rsidRPr="00B40E38">
        <w:rPr>
          <w:rStyle w:val="ezkurwreuab5ozgtqnkl"/>
          <w:rFonts w:ascii="GHEA Grapalat" w:hAnsi="GHEA Grapalat"/>
        </w:rPr>
        <w:t>, на основании договора финансирования (факторинга) в обмен на уступку требования</w:t>
      </w:r>
      <w:r w:rsidRPr="00B40E38">
        <w:rPr>
          <w:rFonts w:ascii="GHEA Grapalat" w:hAnsi="GHEA Grapalat"/>
        </w:rPr>
        <w:t xml:space="preserve"> </w:t>
      </w:r>
      <w:r w:rsidRPr="00B40E38">
        <w:rPr>
          <w:rStyle w:val="ezkurwreuab5ozgtqnkl"/>
          <w:rFonts w:ascii="GHEA Grapalat" w:hAnsi="GHEA Grapalat"/>
        </w:rPr>
        <w:t xml:space="preserve">(далее-договор факторинга). </w:t>
      </w:r>
      <w:r>
        <w:rPr>
          <w:rStyle w:val="ezkurwreuab5ozgtqnkl"/>
          <w:rFonts w:ascii="GHEA Grapalat" w:hAnsi="GHEA Grapalat"/>
        </w:rPr>
        <w:t xml:space="preserve">В </w:t>
      </w:r>
      <w:r>
        <w:rPr>
          <w:rFonts w:ascii="GHEA Grapalat" w:hAnsi="GHEA Grapalat"/>
        </w:rPr>
        <w:t>д</w:t>
      </w:r>
      <w:r w:rsidRPr="009A510B">
        <w:rPr>
          <w:rFonts w:ascii="GHEA Grapalat" w:hAnsi="GHEA Grapalat"/>
        </w:rPr>
        <w:t>оговор</w:t>
      </w:r>
      <w:r>
        <w:rPr>
          <w:rFonts w:ascii="GHEA Grapalat" w:hAnsi="GHEA Grapalat"/>
        </w:rPr>
        <w:t>е</w:t>
      </w:r>
      <w:r w:rsidRPr="009A510B">
        <w:rPr>
          <w:rFonts w:ascii="GHEA Grapalat" w:hAnsi="GHEA Grapalat"/>
        </w:rPr>
        <w:t xml:space="preserve"> факторинга долж</w:t>
      </w:r>
      <w:r>
        <w:rPr>
          <w:rFonts w:ascii="GHEA Grapalat" w:hAnsi="GHEA Grapalat"/>
        </w:rPr>
        <w:t>но быть</w:t>
      </w:r>
      <w:r w:rsidRPr="009A510B">
        <w:rPr>
          <w:rFonts w:ascii="GHEA Grapalat" w:hAnsi="GHEA Grapalat"/>
        </w:rPr>
        <w:t xml:space="preserve"> предусм</w:t>
      </w:r>
      <w:r>
        <w:rPr>
          <w:rFonts w:ascii="GHEA Grapalat" w:hAnsi="GHEA Grapalat"/>
        </w:rPr>
        <w:t>о</w:t>
      </w:r>
      <w:r w:rsidRPr="009A510B">
        <w:rPr>
          <w:rFonts w:ascii="GHEA Grapalat" w:hAnsi="GHEA Grapalat"/>
        </w:rPr>
        <w:t>тр</w:t>
      </w:r>
      <w:r>
        <w:rPr>
          <w:rFonts w:ascii="GHEA Grapalat" w:hAnsi="GHEA Grapalat"/>
        </w:rPr>
        <w:t>ено</w:t>
      </w:r>
      <w:r w:rsidRPr="009A510B">
        <w:rPr>
          <w:rFonts w:ascii="GHEA Grapalat" w:hAnsi="GHEA Grapalat"/>
        </w:rPr>
        <w:t>, что</w:t>
      </w:r>
      <w:r>
        <w:rPr>
          <w:rFonts w:ascii="GHEA Grapalat" w:hAnsi="GHEA Grapalat"/>
        </w:rPr>
        <w:t>:</w:t>
      </w:r>
      <w:r w:rsidRPr="009A510B">
        <w:rPr>
          <w:rFonts w:ascii="GHEA Grapalat" w:hAnsi="GHEA Grapalat"/>
        </w:rPr>
        <w:t xml:space="preserve"> финансовый агент соглашается с тем, что при наличии оснований, предусмотренных договором,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при осуществлении платежей обеспечи</w:t>
      </w:r>
      <w:r>
        <w:rPr>
          <w:rStyle w:val="ezkurwreuab5ozgtqnkl"/>
          <w:rFonts w:ascii="GHEA Grapalat" w:hAnsi="GHEA Grapalat"/>
        </w:rPr>
        <w:t>вает</w:t>
      </w:r>
      <w:r w:rsidRPr="00B43171">
        <w:rPr>
          <w:rStyle w:val="ezkurwreuab5ozgtqnkl"/>
          <w:rFonts w:ascii="GHEA Grapalat" w:hAnsi="GHEA Grapalat"/>
        </w:rPr>
        <w:t xml:space="preserve"> расчет и зачет штрафов и пеней </w:t>
      </w:r>
      <w:r w:rsidRPr="00862ABD">
        <w:rPr>
          <w:rFonts w:ascii="GHEA Grapalat" w:hAnsi="GHEA Grapalat"/>
          <w:spacing w:val="-4"/>
        </w:rPr>
        <w:t>Подрядчик</w:t>
      </w:r>
      <w:r>
        <w:rPr>
          <w:rFonts w:ascii="GHEA Grapalat" w:hAnsi="GHEA Grapalat"/>
          <w:spacing w:val="-4"/>
        </w:rPr>
        <w:t>у</w:t>
      </w:r>
      <w:r w:rsidRPr="00B43171">
        <w:rPr>
          <w:rFonts w:ascii="GHEA Grapalat" w:hAnsi="GHEA Grapalat"/>
        </w:rPr>
        <w:t xml:space="preserve"> </w:t>
      </w:r>
      <w:r w:rsidRPr="00B43171">
        <w:rPr>
          <w:rStyle w:val="ezkurwreuab5ozgtqnkl"/>
          <w:rFonts w:ascii="GHEA Grapalat" w:hAnsi="GHEA Grapalat"/>
        </w:rPr>
        <w:t>с суммами, подлежащими уплате, независимо от</w:t>
      </w:r>
      <w:r w:rsidRPr="00B43171">
        <w:rPr>
          <w:rFonts w:ascii="GHEA Grapalat" w:hAnsi="GHEA Grapalat"/>
        </w:rPr>
        <w:t xml:space="preserve"> </w:t>
      </w:r>
      <w:r w:rsidRPr="00B43171">
        <w:rPr>
          <w:rStyle w:val="ezkurwreuab5ozgtqnkl"/>
          <w:rFonts w:ascii="GHEA Grapalat" w:hAnsi="GHEA Grapalat"/>
        </w:rPr>
        <w:t>того,</w:t>
      </w:r>
      <w:r w:rsidRPr="00B43171">
        <w:rPr>
          <w:rFonts w:ascii="GHEA Grapalat" w:hAnsi="GHEA Grapalat"/>
        </w:rPr>
        <w:t xml:space="preserve"> </w:t>
      </w:r>
      <w:r w:rsidRPr="00B43171">
        <w:rPr>
          <w:rStyle w:val="ezkurwreuab5ozgtqnkl"/>
          <w:rFonts w:ascii="GHEA Grapalat" w:hAnsi="GHEA Grapalat"/>
        </w:rPr>
        <w:t>было ли</w:t>
      </w:r>
      <w:r w:rsidRPr="00B43171">
        <w:rPr>
          <w:rFonts w:ascii="GHEA Grapalat" w:hAnsi="GHEA Grapalat"/>
        </w:rPr>
        <w:t xml:space="preserve"> </w:t>
      </w:r>
      <w:r w:rsidRPr="00B43171">
        <w:rPr>
          <w:rStyle w:val="ezkurwreuab5ozgtqnkl"/>
          <w:rFonts w:ascii="GHEA Grapalat" w:hAnsi="GHEA Grapalat"/>
        </w:rPr>
        <w:t>уступлено требование</w:t>
      </w:r>
      <w:r w:rsidRPr="009A510B">
        <w:rPr>
          <w:rStyle w:val="ezkurwreuab5ozgtqnkl"/>
          <w:rFonts w:ascii="GHEA Grapalat" w:hAnsi="GHEA Grapalat"/>
          <w:lang w:val="hy-AM"/>
        </w:rPr>
        <w:t xml:space="preserve">. </w:t>
      </w:r>
      <w:r w:rsidRPr="009A510B">
        <w:rPr>
          <w:rStyle w:val="ezkurwreuab5ozgtqnkl"/>
          <w:rFonts w:ascii="GHEA Grapalat" w:hAnsi="GHEA Grapalat"/>
        </w:rPr>
        <w:t>П</w:t>
      </w:r>
      <w:r w:rsidRPr="00B43171">
        <w:rPr>
          <w:rStyle w:val="ezkurwreuab5ozgtqnkl"/>
          <w:rFonts w:ascii="GHEA Grapalat" w:hAnsi="GHEA Grapalat"/>
        </w:rPr>
        <w:t>ри</w:t>
      </w:r>
      <w:r w:rsidRPr="00B43171">
        <w:rPr>
          <w:rFonts w:ascii="GHEA Grapalat" w:hAnsi="GHEA Grapalat"/>
        </w:rPr>
        <w:t xml:space="preserve"> </w:t>
      </w:r>
      <w:r w:rsidRPr="00B43171">
        <w:rPr>
          <w:rStyle w:val="ezkurwreuab5ozgtqnkl"/>
          <w:rFonts w:ascii="GHEA Grapalat" w:hAnsi="GHEA Grapalat"/>
        </w:rPr>
        <w:t xml:space="preserve">этом, в случае получения письменного уведомления об уступке требования на основании договора факторинга (Приложение </w:t>
      </w:r>
      <w:r w:rsidRPr="009A510B">
        <w:rPr>
          <w:rStyle w:val="ezkurwreuab5ozgtqnkl"/>
          <w:rFonts w:ascii="GHEA Grapalat" w:hAnsi="GHEA Grapalat"/>
        </w:rPr>
        <w:t>N</w:t>
      </w:r>
      <w:r w:rsidRPr="00B43171">
        <w:rPr>
          <w:rStyle w:val="ezkurwreuab5ozgtqnkl"/>
          <w:rFonts w:ascii="GHEA Grapalat" w:hAnsi="GHEA Grapalat"/>
        </w:rPr>
        <w:t xml:space="preserve"> </w:t>
      </w:r>
      <w:r w:rsidR="00E64589">
        <w:rPr>
          <w:rStyle w:val="ezkurwreuab5ozgtqnkl"/>
          <w:rFonts w:ascii="GHEA Grapalat" w:hAnsi="GHEA Grapalat"/>
        </w:rPr>
        <w:t>5</w:t>
      </w:r>
      <w:r w:rsidRPr="00B43171">
        <w:rPr>
          <w:rStyle w:val="ezkurwreuab5ozgtqnkl"/>
          <w:rFonts w:ascii="GHEA Grapalat" w:hAnsi="GHEA Grapalat"/>
        </w:rPr>
        <w:t xml:space="preserve">)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производит платеж, установленный договором, финансовому</w:t>
      </w:r>
      <w:r w:rsidRPr="00B43171">
        <w:rPr>
          <w:rFonts w:ascii="GHEA Grapalat" w:hAnsi="GHEA Grapalat"/>
        </w:rPr>
        <w:t xml:space="preserve"> </w:t>
      </w:r>
      <w:r w:rsidRPr="00B43171">
        <w:rPr>
          <w:rStyle w:val="ezkurwreuab5ozgtqnkl"/>
          <w:rFonts w:ascii="GHEA Grapalat" w:hAnsi="GHEA Grapalat"/>
        </w:rPr>
        <w:t>агенту, если</w:t>
      </w:r>
      <w:r w:rsidRPr="00B43171">
        <w:rPr>
          <w:rFonts w:ascii="GHEA Grapalat" w:hAnsi="GHEA Grapalat"/>
        </w:rPr>
        <w:t xml:space="preserve"> </w:t>
      </w:r>
      <w:r w:rsidRPr="00B43171">
        <w:rPr>
          <w:rStyle w:val="ezkurwreuab5ozgtqnkl"/>
          <w:rFonts w:ascii="GHEA Grapalat" w:hAnsi="GHEA Grapalat"/>
        </w:rPr>
        <w:t>уведомление</w:t>
      </w:r>
      <w:r w:rsidRPr="00B43171">
        <w:rPr>
          <w:rFonts w:ascii="GHEA Grapalat" w:hAnsi="GHEA Grapalat"/>
        </w:rPr>
        <w:t xml:space="preserve"> </w:t>
      </w:r>
      <w:r w:rsidRPr="00B43171">
        <w:rPr>
          <w:rStyle w:val="ezkurwreuab5ozgtqnkl"/>
          <w:rFonts w:ascii="GHEA Grapalat" w:hAnsi="GHEA Grapalat"/>
        </w:rPr>
        <w:t>было получено</w:t>
      </w:r>
      <w:r w:rsidRPr="00B43171">
        <w:rPr>
          <w:rFonts w:ascii="GHEA Grapalat" w:hAnsi="GHEA Grapalat"/>
        </w:rPr>
        <w:t xml:space="preserve"> </w:t>
      </w:r>
      <w:r w:rsidRPr="00B43171">
        <w:rPr>
          <w:rStyle w:val="ezkurwreuab5ozgtqnkl"/>
          <w:rFonts w:ascii="GHEA Grapalat" w:hAnsi="GHEA Grapalat"/>
        </w:rPr>
        <w:t xml:space="preserve">в день, предшествующий дню внесения </w:t>
      </w:r>
      <w:r>
        <w:rPr>
          <w:rStyle w:val="ezkurwreuab5ozgtqnkl"/>
          <w:rFonts w:ascii="GHEA Grapalat" w:hAnsi="GHEA Grapalat"/>
        </w:rPr>
        <w:t>Заказчиком</w:t>
      </w:r>
      <w:r w:rsidRPr="00B43171">
        <w:rPr>
          <w:rStyle w:val="ezkurwreuab5ozgtqnkl"/>
          <w:rFonts w:ascii="GHEA Grapalat" w:hAnsi="GHEA Grapalat"/>
        </w:rPr>
        <w:t xml:space="preserve"> платежного поручения и копии протокола в казначейскую систему уполномоченного органа</w:t>
      </w:r>
      <w:r>
        <w:rPr>
          <w:rStyle w:val="ezkurwreuab5ozgtqnkl"/>
          <w:rFonts w:ascii="GHEA Grapalat" w:hAnsi="GHEA Grapalat"/>
        </w:rPr>
        <w:t>.</w:t>
      </w:r>
      <w:r w:rsidR="00323C68">
        <w:rPr>
          <w:rStyle w:val="ezkurwreuab5ozgtqnkl"/>
          <w:rFonts w:ascii="GHEA Grapalat" w:hAnsi="GHEA Grapalat"/>
        </w:rPr>
        <w:t xml:space="preserve"> </w:t>
      </w:r>
      <w:r w:rsidR="00323C68" w:rsidRPr="00323C68">
        <w:rPr>
          <w:rStyle w:val="ezkurwreuab5ozgtqnkl"/>
          <w:rFonts w:ascii="GHEA Grapalat" w:hAnsi="GHEA Grapalat"/>
          <w:vertAlign w:val="superscript"/>
        </w:rPr>
        <w:t>34</w:t>
      </w:r>
    </w:p>
    <w:p w14:paraId="46C3DF71" w14:textId="77777777" w:rsidR="00BB28C8" w:rsidRPr="00B02C7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sidR="00244B5D">
        <w:rPr>
          <w:rFonts w:ascii="GHEA Grapalat" w:hAnsi="GHEA Grapalat"/>
        </w:rPr>
        <w:t>3</w:t>
      </w:r>
      <w:r w:rsidRPr="009C5670">
        <w:rPr>
          <w:rFonts w:ascii="GHEA Grapalat" w:hAnsi="GHEA Grapalat"/>
        </w:rPr>
        <w:t>.</w:t>
      </w:r>
      <w:r w:rsidRPr="00F17C31">
        <w:rPr>
          <w:rFonts w:ascii="GHEA Grapalat" w:hAnsi="GHEA Grapalat"/>
        </w:rPr>
        <w:tab/>
      </w:r>
      <w:r w:rsidRPr="009F3DC7">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635FC179" w14:textId="77777777" w:rsidR="00BB28C8" w:rsidRPr="009F3DC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sidR="00244B5D">
        <w:rPr>
          <w:rFonts w:ascii="GHEA Grapalat" w:hAnsi="GHEA Grapalat"/>
        </w:rPr>
        <w:t>4</w:t>
      </w:r>
      <w:r>
        <w:rPr>
          <w:rFonts w:ascii="GHEA Grapalat" w:hAnsi="GHEA Grapalat"/>
        </w:rPr>
        <w:t>.</w:t>
      </w:r>
      <w:r>
        <w:rPr>
          <w:rFonts w:ascii="GHEA Grapalat" w:hAnsi="GHEA Grapalat"/>
        </w:rPr>
        <w:tab/>
      </w:r>
      <w:r w:rsidRPr="009F3DC7">
        <w:rPr>
          <w:rFonts w:ascii="GHEA Grapalat" w:hAnsi="GHEA Grapalat"/>
        </w:rPr>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w:t>
      </w:r>
      <w:r w:rsidR="002346A4">
        <w:rPr>
          <w:rFonts w:ascii="GHEA Grapalat" w:hAnsi="GHEA Grapalat"/>
        </w:rPr>
        <w:t>,</w:t>
      </w:r>
      <w:r w:rsidRPr="009F3DC7">
        <w:rPr>
          <w:rFonts w:ascii="GHEA Grapalat" w:hAnsi="GHEA Grapalat"/>
        </w:rPr>
        <w:t xml:space="preserve"> № 4.1 </w:t>
      </w:r>
      <w:r w:rsidR="002346A4" w:rsidRPr="009F3DC7">
        <w:rPr>
          <w:rFonts w:ascii="GHEA Grapalat" w:hAnsi="GHEA Grapalat"/>
        </w:rPr>
        <w:t xml:space="preserve">и </w:t>
      </w:r>
      <w:r w:rsidR="002346A4" w:rsidRPr="009F3DC7">
        <w:rPr>
          <w:rFonts w:ascii="GHEA Grapalat" w:hAnsi="GHEA Grapalat"/>
        </w:rPr>
        <w:lastRenderedPageBreak/>
        <w:t xml:space="preserve">№ </w:t>
      </w:r>
      <w:r w:rsidR="002346A4">
        <w:rPr>
          <w:rFonts w:ascii="GHEA Grapalat" w:hAnsi="GHEA Grapalat"/>
        </w:rPr>
        <w:t xml:space="preserve">5 </w:t>
      </w:r>
      <w:r w:rsidRPr="009F3DC7">
        <w:rPr>
          <w:rFonts w:ascii="GHEA Grapalat" w:hAnsi="GHEA Grapalat"/>
        </w:rPr>
        <w:t>к настоящему договору считаются неотъемлемой частью договора.</w:t>
      </w:r>
    </w:p>
    <w:p w14:paraId="6B8E2D79" w14:textId="77777777" w:rsidR="009F799F"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sidR="00244B5D">
        <w:rPr>
          <w:rFonts w:ascii="GHEA Grapalat" w:hAnsi="GHEA Grapalat"/>
        </w:rPr>
        <w:t>5</w:t>
      </w:r>
      <w:r>
        <w:rPr>
          <w:rFonts w:ascii="GHEA Grapalat" w:hAnsi="GHEA Grapalat"/>
        </w:rPr>
        <w:t>.</w:t>
      </w:r>
      <w:r>
        <w:rPr>
          <w:rFonts w:ascii="GHEA Grapalat" w:hAnsi="GHEA Grapalat"/>
        </w:rPr>
        <w:tab/>
      </w:r>
      <w:r w:rsidRPr="009F3DC7">
        <w:rPr>
          <w:rFonts w:ascii="GHEA Grapalat" w:hAnsi="GHEA Grapalat"/>
        </w:rPr>
        <w:t>К отношениям, связанным с настоящим договором, применяется право Республики Армения.</w:t>
      </w:r>
    </w:p>
    <w:p w14:paraId="48737816" w14:textId="77777777" w:rsidR="009F799F" w:rsidRDefault="009F799F">
      <w:pPr>
        <w:rPr>
          <w:rFonts w:ascii="GHEA Grapalat" w:hAnsi="GHEA Grapalat"/>
          <w:lang w:val="hy-AM"/>
        </w:rPr>
      </w:pPr>
      <w:r>
        <w:rPr>
          <w:rFonts w:ascii="GHEA Grapalat" w:hAnsi="GHEA Grapalat"/>
          <w:lang w:val="hy-AM"/>
        </w:rPr>
        <w:t>---------------------------------------------</w:t>
      </w:r>
    </w:p>
    <w:p w14:paraId="10D2CB06" w14:textId="77777777" w:rsidR="0065206B" w:rsidRDefault="0065206B" w:rsidP="0065206B">
      <w:pPr>
        <w:rPr>
          <w:rStyle w:val="ezkurwreuab5ozgtqnkl"/>
          <w:i/>
          <w:sz w:val="20"/>
          <w:szCs w:val="20"/>
          <w:highlight w:val="yellow"/>
        </w:rPr>
      </w:pPr>
      <w:r w:rsidRPr="00A57259">
        <w:rPr>
          <w:rFonts w:ascii="GHEA Grapalat" w:hAnsi="GHEA Grapalat"/>
          <w:sz w:val="18"/>
          <w:szCs w:val="18"/>
          <w:vertAlign w:val="superscript"/>
          <w:lang w:val="hy-AM"/>
        </w:rPr>
        <w:t>34</w:t>
      </w:r>
      <w:r>
        <w:rPr>
          <w:rFonts w:ascii="GHEA Grapalat" w:hAnsi="GHEA Grapalat"/>
          <w:sz w:val="18"/>
          <w:szCs w:val="18"/>
          <w:lang w:val="hy-AM"/>
        </w:rPr>
        <w:t xml:space="preserve"> </w:t>
      </w:r>
      <w:r w:rsidRPr="00D21C38">
        <w:rPr>
          <w:rStyle w:val="ezkurwreuab5ozgtqnkl"/>
          <w:i/>
          <w:sz w:val="20"/>
          <w:szCs w:val="20"/>
        </w:rPr>
        <w:t>Если</w:t>
      </w:r>
      <w:r w:rsidRPr="00D21C38">
        <w:rPr>
          <w:i/>
          <w:sz w:val="20"/>
          <w:szCs w:val="20"/>
        </w:rPr>
        <w:t xml:space="preserve"> </w:t>
      </w:r>
      <w:r w:rsidRPr="00D21C38">
        <w:rPr>
          <w:rStyle w:val="ezkurwreuab5ozgtqnkl"/>
          <w:rFonts w:ascii="Sylfaen" w:hAnsi="Sylfaen"/>
          <w:i/>
          <w:sz w:val="20"/>
          <w:szCs w:val="20"/>
        </w:rPr>
        <w:t xml:space="preserve">Заказчик </w:t>
      </w:r>
      <w:r w:rsidRPr="00D21C38">
        <w:rPr>
          <w:i/>
          <w:sz w:val="20"/>
          <w:szCs w:val="20"/>
        </w:rPr>
        <w:t xml:space="preserve"> </w:t>
      </w:r>
      <w:r w:rsidRPr="00D21C38">
        <w:rPr>
          <w:rStyle w:val="ezkurwreuab5ozgtqnkl"/>
          <w:i/>
          <w:sz w:val="20"/>
          <w:szCs w:val="20"/>
        </w:rPr>
        <w:t>является</w:t>
      </w:r>
      <w:r w:rsidRPr="00D21C38">
        <w:rPr>
          <w:i/>
          <w:sz w:val="20"/>
          <w:szCs w:val="20"/>
        </w:rPr>
        <w:t xml:space="preserve"> </w:t>
      </w:r>
      <w:r w:rsidR="00D21C38" w:rsidRPr="00D21C38">
        <w:rPr>
          <w:rStyle w:val="ezkurwreuab5ozgtqnkl"/>
          <w:i/>
          <w:sz w:val="20"/>
          <w:szCs w:val="20"/>
        </w:rPr>
        <w:t>заказчиком</w:t>
      </w:r>
      <w:r w:rsidRPr="00D21C38">
        <w:rPr>
          <w:rStyle w:val="ezkurwreuab5ozgtqnkl"/>
          <w:i/>
          <w:sz w:val="20"/>
          <w:szCs w:val="20"/>
        </w:rPr>
        <w:t>, не имеющим счета в казначействе, настоящий</w:t>
      </w:r>
      <w:r w:rsidRPr="00D21C38">
        <w:rPr>
          <w:i/>
          <w:sz w:val="20"/>
          <w:szCs w:val="20"/>
        </w:rPr>
        <w:t xml:space="preserve"> </w:t>
      </w:r>
      <w:r w:rsidRPr="00D21C38">
        <w:rPr>
          <w:rStyle w:val="ezkurwreuab5ozgtqnkl"/>
          <w:i/>
          <w:sz w:val="20"/>
          <w:szCs w:val="20"/>
        </w:rPr>
        <w:t>пункт</w:t>
      </w:r>
      <w:r w:rsidRPr="00D21C38">
        <w:rPr>
          <w:i/>
          <w:sz w:val="20"/>
          <w:szCs w:val="20"/>
        </w:rPr>
        <w:t xml:space="preserve"> </w:t>
      </w:r>
      <w:r w:rsidRPr="00D21C38">
        <w:rPr>
          <w:rStyle w:val="ezkurwreuab5ozgtqnkl"/>
          <w:i/>
          <w:sz w:val="20"/>
          <w:szCs w:val="20"/>
        </w:rPr>
        <w:t>редактируется</w:t>
      </w:r>
      <w:r w:rsidRPr="00D21C38">
        <w:rPr>
          <w:i/>
          <w:sz w:val="20"/>
          <w:szCs w:val="20"/>
        </w:rPr>
        <w:t xml:space="preserve"> </w:t>
      </w:r>
      <w:r w:rsidRPr="00D21C38">
        <w:rPr>
          <w:rStyle w:val="ezkurwreuab5ozgtqnkl"/>
          <w:i/>
          <w:sz w:val="20"/>
          <w:szCs w:val="20"/>
        </w:rPr>
        <w:t>заменив</w:t>
      </w:r>
      <w:r w:rsidRPr="00D21C38">
        <w:rPr>
          <w:i/>
          <w:sz w:val="20"/>
          <w:szCs w:val="20"/>
        </w:rPr>
        <w:t xml:space="preserve"> </w:t>
      </w:r>
      <w:r w:rsidRPr="00D21C38">
        <w:rPr>
          <w:rStyle w:val="ezkurwreuab5ozgtqnkl"/>
          <w:i/>
          <w:sz w:val="20"/>
          <w:szCs w:val="20"/>
        </w:rPr>
        <w:t>слова</w:t>
      </w:r>
      <w:r w:rsidRPr="00D21C38">
        <w:rPr>
          <w:i/>
          <w:sz w:val="20"/>
          <w:szCs w:val="20"/>
        </w:rPr>
        <w:t xml:space="preserve"> </w:t>
      </w:r>
      <w:r w:rsidRPr="00D21C38">
        <w:rPr>
          <w:rStyle w:val="ezkurwreuab5ozgtqnkl"/>
          <w:i/>
          <w:sz w:val="20"/>
          <w:szCs w:val="20"/>
        </w:rPr>
        <w:t>"внесения платежного</w:t>
      </w:r>
      <w:r w:rsidRPr="00D21C38">
        <w:rPr>
          <w:i/>
          <w:sz w:val="20"/>
          <w:szCs w:val="20"/>
        </w:rPr>
        <w:t xml:space="preserve"> </w:t>
      </w:r>
      <w:r w:rsidRPr="00D21C38">
        <w:rPr>
          <w:rStyle w:val="ezkurwreuab5ozgtqnkl"/>
          <w:i/>
          <w:sz w:val="20"/>
          <w:szCs w:val="20"/>
        </w:rPr>
        <w:t>поручения</w:t>
      </w:r>
      <w:r w:rsidRPr="00D21C38">
        <w:rPr>
          <w:i/>
          <w:sz w:val="20"/>
          <w:szCs w:val="20"/>
        </w:rPr>
        <w:t xml:space="preserve"> </w:t>
      </w:r>
      <w:r w:rsidRPr="00D21C38">
        <w:rPr>
          <w:rStyle w:val="ezkurwreuab5ozgtqnkl"/>
          <w:i/>
          <w:sz w:val="20"/>
          <w:szCs w:val="20"/>
        </w:rPr>
        <w:t>и</w:t>
      </w:r>
      <w:r w:rsidRPr="00D21C38">
        <w:rPr>
          <w:i/>
          <w:sz w:val="20"/>
          <w:szCs w:val="20"/>
        </w:rPr>
        <w:t xml:space="preserve"> </w:t>
      </w:r>
      <w:r w:rsidRPr="00D21C38">
        <w:rPr>
          <w:rStyle w:val="ezkurwreuab5ozgtqnkl"/>
          <w:i/>
          <w:sz w:val="20"/>
          <w:szCs w:val="20"/>
        </w:rPr>
        <w:t>копии</w:t>
      </w:r>
      <w:r w:rsidRPr="00D21C38">
        <w:rPr>
          <w:i/>
          <w:sz w:val="20"/>
          <w:szCs w:val="20"/>
        </w:rPr>
        <w:t xml:space="preserve"> </w:t>
      </w:r>
      <w:r w:rsidRPr="00D21C38">
        <w:rPr>
          <w:rStyle w:val="ezkurwreuab5ozgtqnkl"/>
          <w:i/>
          <w:sz w:val="20"/>
          <w:szCs w:val="20"/>
        </w:rPr>
        <w:t>протокола</w:t>
      </w:r>
      <w:r w:rsidRPr="00D21C38">
        <w:rPr>
          <w:i/>
          <w:sz w:val="20"/>
          <w:szCs w:val="20"/>
        </w:rPr>
        <w:t xml:space="preserve"> </w:t>
      </w:r>
      <w:r w:rsidRPr="00D21C38">
        <w:rPr>
          <w:rStyle w:val="ezkurwreuab5ozgtqnkl"/>
          <w:i/>
          <w:sz w:val="20"/>
          <w:szCs w:val="20"/>
        </w:rPr>
        <w:t>в</w:t>
      </w:r>
      <w:r w:rsidRPr="00D21C38">
        <w:rPr>
          <w:i/>
          <w:sz w:val="20"/>
          <w:szCs w:val="20"/>
        </w:rPr>
        <w:t xml:space="preserve"> </w:t>
      </w:r>
      <w:r w:rsidRPr="00D21C38">
        <w:rPr>
          <w:rStyle w:val="ezkurwreuab5ozgtqnkl"/>
          <w:i/>
          <w:sz w:val="20"/>
          <w:szCs w:val="20"/>
        </w:rPr>
        <w:t>казначейскую</w:t>
      </w:r>
      <w:r w:rsidRPr="00D21C38">
        <w:rPr>
          <w:i/>
          <w:sz w:val="20"/>
          <w:szCs w:val="20"/>
        </w:rPr>
        <w:t xml:space="preserve"> </w:t>
      </w:r>
      <w:r w:rsidRPr="00D21C38">
        <w:rPr>
          <w:rStyle w:val="ezkurwreuab5ozgtqnkl"/>
          <w:i/>
          <w:sz w:val="20"/>
          <w:szCs w:val="20"/>
        </w:rPr>
        <w:t>систему</w:t>
      </w:r>
      <w:r w:rsidRPr="00D21C38">
        <w:rPr>
          <w:i/>
          <w:sz w:val="20"/>
          <w:szCs w:val="20"/>
        </w:rPr>
        <w:t xml:space="preserve"> </w:t>
      </w:r>
      <w:r w:rsidRPr="00D21C38">
        <w:rPr>
          <w:rStyle w:val="ezkurwreuab5ozgtqnkl"/>
          <w:i/>
          <w:sz w:val="20"/>
          <w:szCs w:val="20"/>
        </w:rPr>
        <w:t>уполномоченного органа"</w:t>
      </w:r>
      <w:r w:rsidRPr="00D21C38">
        <w:rPr>
          <w:i/>
          <w:sz w:val="20"/>
          <w:szCs w:val="20"/>
        </w:rPr>
        <w:t xml:space="preserve"> </w:t>
      </w:r>
      <w:r w:rsidRPr="00D21C38">
        <w:rPr>
          <w:rStyle w:val="ezkurwreuab5ozgtqnkl"/>
          <w:i/>
          <w:sz w:val="20"/>
          <w:szCs w:val="20"/>
        </w:rPr>
        <w:t>словами "выдачи платежного</w:t>
      </w:r>
      <w:r w:rsidRPr="00D21C38">
        <w:rPr>
          <w:i/>
          <w:sz w:val="20"/>
          <w:szCs w:val="20"/>
        </w:rPr>
        <w:t xml:space="preserve"> </w:t>
      </w:r>
      <w:r w:rsidRPr="00D21C38">
        <w:rPr>
          <w:rStyle w:val="ezkurwreuab5ozgtqnkl"/>
          <w:i/>
          <w:sz w:val="20"/>
          <w:szCs w:val="20"/>
        </w:rPr>
        <w:t>поручения</w:t>
      </w:r>
      <w:r w:rsidRPr="00D21C38">
        <w:rPr>
          <w:i/>
          <w:sz w:val="20"/>
          <w:szCs w:val="20"/>
        </w:rPr>
        <w:t xml:space="preserve"> </w:t>
      </w:r>
      <w:r w:rsidRPr="00D21C38">
        <w:rPr>
          <w:rStyle w:val="ezkurwreuab5ozgtqnkl"/>
          <w:i/>
          <w:sz w:val="20"/>
          <w:szCs w:val="20"/>
        </w:rPr>
        <w:t>банку</w:t>
      </w:r>
    </w:p>
    <w:p w14:paraId="01C34F4B" w14:textId="77777777" w:rsidR="0065206B" w:rsidRDefault="0065206B" w:rsidP="0065206B">
      <w:pPr>
        <w:rPr>
          <w:rStyle w:val="ezkurwreuab5ozgtqnkl"/>
          <w:i/>
          <w:sz w:val="20"/>
          <w:szCs w:val="20"/>
          <w:highlight w:val="yellow"/>
        </w:rPr>
      </w:pPr>
    </w:p>
    <w:p w14:paraId="3CC5A6DF" w14:textId="77777777" w:rsidR="009F799F" w:rsidRPr="0065206B" w:rsidRDefault="009F799F">
      <w:pPr>
        <w:rPr>
          <w:rFonts w:ascii="GHEA Grapalat" w:hAnsi="GHEA Grapalat"/>
          <w:sz w:val="18"/>
          <w:szCs w:val="18"/>
        </w:rPr>
      </w:pPr>
      <w:r w:rsidRPr="0065206B">
        <w:rPr>
          <w:rFonts w:ascii="GHEA Grapalat" w:hAnsi="GHEA Grapalat"/>
          <w:sz w:val="18"/>
          <w:szCs w:val="18"/>
        </w:rPr>
        <w:br w:type="page"/>
      </w:r>
    </w:p>
    <w:p w14:paraId="059F7C74" w14:textId="77777777" w:rsidR="00BB28C8" w:rsidRPr="009F3DC7" w:rsidRDefault="00BB28C8" w:rsidP="00BB28C8">
      <w:pPr>
        <w:widowControl w:val="0"/>
        <w:tabs>
          <w:tab w:val="left" w:pos="1276"/>
        </w:tabs>
        <w:spacing w:after="160" w:line="353" w:lineRule="auto"/>
        <w:ind w:firstLine="567"/>
        <w:jc w:val="both"/>
        <w:rPr>
          <w:rFonts w:ascii="GHEA Grapalat" w:hAnsi="GHEA Grapalat"/>
        </w:rPr>
      </w:pPr>
    </w:p>
    <w:p w14:paraId="5276248A" w14:textId="77777777" w:rsidR="00BB28C8" w:rsidRPr="00B02C7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sidR="00244B5D">
        <w:rPr>
          <w:rFonts w:ascii="GHEA Grapalat" w:hAnsi="GHEA Grapalat"/>
        </w:rPr>
        <w:t>6</w:t>
      </w:r>
      <w:r>
        <w:rPr>
          <w:rFonts w:ascii="GHEA Grapalat" w:hAnsi="GHEA Grapalat"/>
        </w:rPr>
        <w:t>.</w:t>
      </w:r>
      <w:r>
        <w:rPr>
          <w:rFonts w:ascii="GHEA Grapalat" w:hAnsi="GHEA Grapalat"/>
        </w:rPr>
        <w:tab/>
      </w:r>
      <w:r w:rsidRPr="009F3DC7">
        <w:rPr>
          <w:rFonts w:ascii="GHEA Grapalat" w:hAnsi="GHEA Grapalat"/>
        </w:rPr>
        <w:t xml:space="preserve">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00E27E53" w:rsidRPr="00BD3E23">
        <w:rPr>
          <w:rFonts w:ascii="GHEA Grapalat" w:hAnsi="GHEA Grapalat"/>
          <w:color w:val="000000" w:themeColor="text1"/>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выполнения работ, установленного предыдущим соглашением.</w:t>
      </w:r>
      <w:r w:rsidR="00E27E53">
        <w:rPr>
          <w:rFonts w:ascii="GHEA Grapalat" w:hAnsi="GHEA Grapalat"/>
          <w:color w:val="000000" w:themeColor="text1"/>
        </w:rPr>
        <w:t xml:space="preserve"> </w:t>
      </w:r>
      <w:r w:rsidRPr="009F3DC7">
        <w:rPr>
          <w:rFonts w:ascii="GHEA Grapalat" w:hAnsi="GHEA Grapalat"/>
        </w:rPr>
        <w:t xml:space="preserve">Если размер выделенных для исполнения договора финансовых средств превышает </w:t>
      </w:r>
      <w:r w:rsidR="004E3919">
        <w:rPr>
          <w:rFonts w:ascii="GHEA Grapalat" w:hAnsi="GHEA Grapalat"/>
        </w:rPr>
        <w:t xml:space="preserve">двадцатипятикратный </w:t>
      </w:r>
      <w:r w:rsidRPr="009F3DC7">
        <w:rPr>
          <w:rFonts w:ascii="GHEA Grapalat" w:hAnsi="GHEA Grapalat"/>
        </w:rPr>
        <w:t>кратный размер базовой единицы закупок, то Заказчиком будет заключенo соглашение в случае, если представленн</w:t>
      </w:r>
      <w:r w:rsidR="00F005EE">
        <w:rPr>
          <w:rFonts w:ascii="GHEA Grapalat" w:hAnsi="GHEA Grapalat"/>
        </w:rPr>
        <w:t>ые</w:t>
      </w:r>
      <w:r w:rsidRPr="009F3DC7">
        <w:rPr>
          <w:rFonts w:ascii="GHEA Grapalat" w:hAnsi="GHEA Grapalat"/>
        </w:rPr>
        <w:t xml:space="preserve"> Подрядчиком в виде неустойки обеспечени</w:t>
      </w:r>
      <w:r w:rsidR="00F005EE">
        <w:rPr>
          <w:rFonts w:ascii="GHEA Grapalat" w:hAnsi="GHEA Grapalat"/>
        </w:rPr>
        <w:t>я</w:t>
      </w:r>
      <w:r w:rsidRPr="009F3DC7">
        <w:rPr>
          <w:rFonts w:ascii="GHEA Grapalat" w:hAnsi="GHEA Grapalat"/>
        </w:rPr>
        <w:t xml:space="preserve"> </w:t>
      </w:r>
      <w:r w:rsidR="00F005EE">
        <w:rPr>
          <w:rFonts w:ascii="GHEA Grapalat" w:hAnsi="GHEA Grapalat"/>
        </w:rPr>
        <w:t xml:space="preserve">квалификации и </w:t>
      </w:r>
      <w:r w:rsidRPr="009F3DC7">
        <w:rPr>
          <w:rFonts w:ascii="GHEA Grapalat" w:hAnsi="GHEA Grapalat"/>
        </w:rPr>
        <w:t>договора заменя</w:t>
      </w:r>
      <w:r w:rsidR="00C3050C" w:rsidRPr="00AD1066">
        <w:rPr>
          <w:rFonts w:ascii="GHEA Grapalat" w:hAnsi="GHEA Grapalat"/>
        </w:rPr>
        <w:t>ю</w:t>
      </w:r>
      <w:r w:rsidRPr="009F3DC7">
        <w:rPr>
          <w:rFonts w:ascii="GHEA Grapalat" w:hAnsi="GHEA Grapalat"/>
        </w:rPr>
        <w:t xml:space="preserve">тся гарантией или наличными деньгами, с учетом требований </w:t>
      </w:r>
      <w:r w:rsidR="00B2182F" w:rsidRPr="00891020">
        <w:rPr>
          <w:rFonts w:ascii="GHEA Grapalat" w:hAnsi="GHEA Grapalat"/>
        </w:rPr>
        <w:t>абзац</w:t>
      </w:r>
      <w:r w:rsidR="00B2182F">
        <w:rPr>
          <w:rFonts w:ascii="GHEA Grapalat" w:hAnsi="GHEA Grapalat"/>
        </w:rPr>
        <w:t>а</w:t>
      </w:r>
      <w:r w:rsidR="00B2182F" w:rsidRPr="00891020">
        <w:rPr>
          <w:rFonts w:ascii="GHEA Grapalat" w:hAnsi="GHEA Grapalat"/>
        </w:rPr>
        <w:t xml:space="preserve"> "</w:t>
      </w:r>
      <w:r w:rsidR="00B2182F">
        <w:rPr>
          <w:rFonts w:ascii="GHEA Grapalat" w:hAnsi="GHEA Grapalat"/>
        </w:rPr>
        <w:t>в</w:t>
      </w:r>
      <w:r w:rsidR="00B2182F" w:rsidRPr="00891020">
        <w:rPr>
          <w:rFonts w:ascii="GHEA Grapalat" w:hAnsi="GHEA Grapalat"/>
        </w:rPr>
        <w:t>" подпункта 1</w:t>
      </w:r>
      <w:r w:rsidR="00B2182F">
        <w:rPr>
          <w:rFonts w:ascii="GHEA Grapalat" w:hAnsi="GHEA Grapalat"/>
        </w:rPr>
        <w:t xml:space="preserve"> и</w:t>
      </w:r>
      <w:r w:rsidR="00B2182F" w:rsidRPr="009F3DC7">
        <w:rPr>
          <w:rFonts w:ascii="GHEA Grapalat" w:hAnsi="GHEA Grapalat"/>
        </w:rPr>
        <w:t xml:space="preserve"> </w:t>
      </w:r>
      <w:r w:rsidRPr="009F3DC7">
        <w:rPr>
          <w:rFonts w:ascii="GHEA Grapalat" w:hAnsi="GHEA Grapalat"/>
        </w:rPr>
        <w:t>абзаца "б" подпункта 1</w:t>
      </w:r>
      <w:r w:rsidR="00F005EE">
        <w:rPr>
          <w:rFonts w:ascii="GHEA Grapalat" w:hAnsi="GHEA Grapalat"/>
        </w:rPr>
        <w:t>7</w:t>
      </w:r>
      <w:r w:rsidRPr="009F3DC7">
        <w:rPr>
          <w:rFonts w:ascii="GHEA Grapalat" w:hAnsi="GHEA Grapalat"/>
        </w:rPr>
        <w:t xml:space="preserve"> пункта 32 Приложения № 1 к Постановлению Правительства Республики Армения № 526-N от 4 мая 2017 года. При этом Подрядчик заключает соглашение, а при замене обеспечени</w:t>
      </w:r>
      <w:r w:rsidR="00DD559B">
        <w:rPr>
          <w:rFonts w:ascii="GHEA Grapalat" w:hAnsi="GHEA Grapalat"/>
        </w:rPr>
        <w:t>й квалификации и</w:t>
      </w:r>
      <w:r w:rsidRPr="009F3DC7">
        <w:rPr>
          <w:rFonts w:ascii="GHEA Grapalat" w:hAnsi="GHEA Grapalat"/>
        </w:rPr>
        <w:t xml:space="preserve"> договора представленн</w:t>
      </w:r>
      <w:r w:rsidR="00DD559B">
        <w:rPr>
          <w:rFonts w:ascii="GHEA Grapalat" w:hAnsi="GHEA Grapalat"/>
        </w:rPr>
        <w:t>ых</w:t>
      </w:r>
      <w:r w:rsidRPr="009F3DC7">
        <w:rPr>
          <w:rFonts w:ascii="GHEA Grapalat" w:hAnsi="GHEA Grapalat"/>
        </w:rPr>
        <w:t xml:space="preserve"> в виде неустойки, также представляет Заказчику нов</w:t>
      </w:r>
      <w:r w:rsidR="003937C5" w:rsidRPr="007B0CBD">
        <w:rPr>
          <w:rFonts w:ascii="GHEA Grapalat" w:hAnsi="GHEA Grapalat"/>
        </w:rPr>
        <w:t>ые</w:t>
      </w:r>
      <w:r w:rsidRPr="009F3DC7">
        <w:rPr>
          <w:rFonts w:ascii="GHEA Grapalat" w:hAnsi="GHEA Grapalat"/>
        </w:rPr>
        <w:t xml:space="preserve"> обеспечени</w:t>
      </w:r>
      <w:r w:rsidR="003937C5" w:rsidRPr="007B0CBD">
        <w:rPr>
          <w:rFonts w:ascii="GHEA Grapalat" w:hAnsi="GHEA Grapalat"/>
        </w:rPr>
        <w:t xml:space="preserve">я </w:t>
      </w:r>
      <w:r w:rsidRPr="009F3DC7">
        <w:rPr>
          <w:rFonts w:ascii="GHEA Grapalat" w:hAnsi="GHEA Grapalat"/>
        </w:rPr>
        <w:t xml:space="preserve"> в течение </w:t>
      </w:r>
      <w:r w:rsidR="00A66D88" w:rsidRPr="00E468D1">
        <w:rPr>
          <w:rFonts w:ascii="GHEA Grapalat" w:hAnsi="GHEA Grapalat"/>
        </w:rPr>
        <w:t xml:space="preserve"> ----</w:t>
      </w:r>
      <w:r w:rsidR="00A66D88" w:rsidRPr="009F3DC7">
        <w:rPr>
          <w:rFonts w:ascii="GHEA Grapalat" w:hAnsi="GHEA Grapalat"/>
        </w:rPr>
        <w:t xml:space="preserve"> </w:t>
      </w:r>
      <w:r w:rsidRPr="009F3DC7">
        <w:rPr>
          <w:rFonts w:ascii="GHEA Grapalat" w:hAnsi="GHEA Grapalat"/>
        </w:rPr>
        <w:t>рабочих дней со дня получения извещения о заключении соглашения. В противном случае договор расторгается Заказчиком в одностороннем порядке.</w:t>
      </w:r>
      <w:r w:rsidR="00323C68" w:rsidRPr="00323C68">
        <w:rPr>
          <w:rStyle w:val="FootnoteReference"/>
          <w:rFonts w:ascii="GHEA Grapalat" w:hAnsi="GHEA Grapalat"/>
        </w:rPr>
        <w:t>3</w:t>
      </w:r>
      <w:r w:rsidR="00323C68" w:rsidRPr="00323C68">
        <w:rPr>
          <w:rFonts w:ascii="GHEA Grapalat" w:hAnsi="GHEA Grapalat"/>
          <w:vertAlign w:val="superscript"/>
        </w:rPr>
        <w:t>5</w:t>
      </w:r>
    </w:p>
    <w:p w14:paraId="19649707" w14:textId="77777777" w:rsidR="00BB28C8" w:rsidRPr="009F3DC7" w:rsidRDefault="00BB28C8" w:rsidP="00BB28C8">
      <w:pPr>
        <w:widowControl w:val="0"/>
        <w:spacing w:after="160" w:line="353" w:lineRule="auto"/>
        <w:jc w:val="center"/>
        <w:rPr>
          <w:rFonts w:ascii="GHEA Grapalat" w:hAnsi="GHEA Grapalat" w:cs="Sylfaen"/>
          <w:b/>
        </w:rPr>
      </w:pPr>
      <w:r>
        <w:rPr>
          <w:rFonts w:ascii="GHEA Grapalat" w:hAnsi="GHEA Grapalat"/>
          <w:b/>
        </w:rPr>
        <w:t>9.</w:t>
      </w:r>
      <w:r w:rsidRPr="00862ABD">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9F3DC7" w14:paraId="46928C6E" w14:textId="77777777" w:rsidTr="003D2146">
        <w:trPr>
          <w:jc w:val="center"/>
        </w:trPr>
        <w:tc>
          <w:tcPr>
            <w:tcW w:w="4536" w:type="dxa"/>
          </w:tcPr>
          <w:p w14:paraId="4302B9AA"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14:paraId="5A998B98" w14:textId="77777777"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______________________</w:t>
            </w:r>
          </w:p>
          <w:p w14:paraId="4F8D2215" w14:textId="77777777"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14:paraId="74614DA0"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14:paraId="53EBF6B3" w14:textId="77777777" w:rsidR="00BB28C8" w:rsidRPr="009F3DC7" w:rsidRDefault="00BB28C8" w:rsidP="003D2146">
            <w:pPr>
              <w:widowControl w:val="0"/>
              <w:spacing w:after="160" w:line="360" w:lineRule="auto"/>
              <w:jc w:val="center"/>
              <w:rPr>
                <w:rFonts w:ascii="GHEA Grapalat" w:hAnsi="GHEA Grapalat"/>
              </w:rPr>
            </w:pPr>
          </w:p>
        </w:tc>
        <w:tc>
          <w:tcPr>
            <w:tcW w:w="4343" w:type="dxa"/>
          </w:tcPr>
          <w:p w14:paraId="1E64095F"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14:paraId="7EC83AE7" w14:textId="77777777"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w:t>
            </w:r>
          </w:p>
          <w:p w14:paraId="6288B55D" w14:textId="77777777"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14:paraId="31A29DF5"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14:paraId="7F223C49" w14:textId="77777777" w:rsidR="00BB28C8" w:rsidRDefault="00BB28C8" w:rsidP="00BB28C8">
      <w:pPr>
        <w:widowControl w:val="0"/>
        <w:tabs>
          <w:tab w:val="left" w:pos="1276"/>
        </w:tabs>
        <w:spacing w:after="160" w:line="360" w:lineRule="auto"/>
        <w:ind w:firstLine="567"/>
        <w:jc w:val="both"/>
        <w:rPr>
          <w:rFonts w:ascii="GHEA Grapalat" w:hAnsi="GHEA Grapalat"/>
          <w:i/>
          <w:lang w:val="en-US"/>
        </w:rPr>
      </w:pPr>
    </w:p>
    <w:p w14:paraId="5F6FC50A" w14:textId="77777777" w:rsidR="00BB28C8" w:rsidRPr="009F3DC7" w:rsidRDefault="00BB28C8" w:rsidP="00BB28C8">
      <w:pPr>
        <w:widowControl w:val="0"/>
        <w:tabs>
          <w:tab w:val="left" w:pos="1276"/>
        </w:tabs>
        <w:spacing w:after="160" w:line="360" w:lineRule="auto"/>
        <w:ind w:firstLine="567"/>
        <w:jc w:val="both"/>
        <w:rPr>
          <w:rFonts w:ascii="GHEA Grapalat" w:hAnsi="GHEA Grapalat"/>
          <w:u w:val="single"/>
        </w:rPr>
      </w:pPr>
      <w:r w:rsidRPr="009F3DC7">
        <w:rPr>
          <w:rFonts w:ascii="GHEA Grapalat" w:hAnsi="GHEA Grapalat"/>
          <w:i/>
        </w:rPr>
        <w:lastRenderedPageBreak/>
        <w:t>В случае необходимости в проект договора могут быть включены не противоречащие законодательству Республики Армения положения.</w:t>
      </w:r>
    </w:p>
    <w:p w14:paraId="5DE6E8AC" w14:textId="77777777" w:rsidR="00323C68" w:rsidRDefault="00323C68" w:rsidP="00323C68">
      <w:pPr>
        <w:pStyle w:val="FootnoteText"/>
        <w:widowControl w:val="0"/>
        <w:jc w:val="both"/>
        <w:rPr>
          <w:rFonts w:ascii="GHEA Grapalat" w:hAnsi="GHEA Grapalat"/>
          <w:i/>
        </w:rPr>
      </w:pPr>
      <w:r>
        <w:rPr>
          <w:rFonts w:ascii="GHEA Grapalat" w:hAnsi="GHEA Grapalat"/>
          <w:i/>
        </w:rPr>
        <w:t>-----------------------------------------------</w:t>
      </w:r>
    </w:p>
    <w:p w14:paraId="7E78F8BB" w14:textId="77777777" w:rsidR="00323C68" w:rsidRPr="00124BE9" w:rsidRDefault="00323C68" w:rsidP="00323C68">
      <w:pPr>
        <w:pStyle w:val="FootnoteText"/>
        <w:widowControl w:val="0"/>
        <w:jc w:val="both"/>
        <w:rPr>
          <w:rFonts w:ascii="GHEA Grapalat" w:hAnsi="GHEA Grapalat"/>
          <w:i/>
          <w:lang w:val="hy-AM" w:eastAsia="en-US"/>
        </w:rPr>
      </w:pPr>
      <w:r w:rsidRPr="00323C68">
        <w:rPr>
          <w:rFonts w:ascii="GHEA Grapalat" w:hAnsi="GHEA Grapalat"/>
          <w:i/>
          <w:vertAlign w:val="superscript"/>
        </w:rPr>
        <w:t xml:space="preserve">35 </w:t>
      </w:r>
      <w:r w:rsidRPr="00124BE9">
        <w:rPr>
          <w:rFonts w:ascii="GHEA Grapalat" w:hAnsi="GHEA Grapalat"/>
          <w:i/>
        </w:rPr>
        <w:t xml:space="preserve">Если Договор заключается на основании части 6 статьи 15 закона Республики Армения "О закупках", и цена Договора не превышает </w:t>
      </w:r>
      <w:r w:rsidRPr="00F409B8">
        <w:rPr>
          <w:rFonts w:ascii="GHEA Grapalat" w:hAnsi="GHEA Grapalat"/>
          <w:i/>
        </w:rPr>
        <w:t>двадцатипятикратный</w:t>
      </w:r>
      <w:r w:rsidRPr="00124BE9">
        <w:rPr>
          <w:rFonts w:ascii="GHEA Grapalat" w:hAnsi="GHEA Grapalat"/>
          <w:i/>
        </w:rPr>
        <w:t xml:space="preserve"> размер базовой единицы закупок, то настоящий пункт редактируется, удаляя из последнего </w:t>
      </w:r>
      <w:r>
        <w:rPr>
          <w:rFonts w:ascii="GHEA Grapalat" w:hAnsi="GHEA Grapalat"/>
          <w:i/>
        </w:rPr>
        <w:t>4-ое</w:t>
      </w:r>
      <w:r w:rsidRPr="00124BE9">
        <w:rPr>
          <w:rFonts w:ascii="GHEA Grapalat" w:hAnsi="GHEA Grapalat"/>
          <w:i/>
        </w:rPr>
        <w:t xml:space="preserve"> предложение, а </w:t>
      </w:r>
      <w:r>
        <w:rPr>
          <w:rFonts w:ascii="GHEA Grapalat" w:hAnsi="GHEA Grapalat"/>
          <w:i/>
        </w:rPr>
        <w:t>5-ое</w:t>
      </w:r>
      <w:r w:rsidRPr="00124BE9">
        <w:rPr>
          <w:rFonts w:ascii="GHEA Grapalat" w:hAnsi="GHEA Grapalat"/>
          <w:i/>
        </w:rPr>
        <w:t xml:space="preserve"> предложение редактируется, заменив слова", а при замене обеспечени</w:t>
      </w:r>
      <w:r>
        <w:rPr>
          <w:rFonts w:ascii="GHEA Grapalat" w:hAnsi="GHEA Grapalat"/>
          <w:i/>
        </w:rPr>
        <w:t>й Квалификации и</w:t>
      </w:r>
      <w:r w:rsidRPr="00124BE9">
        <w:rPr>
          <w:rFonts w:ascii="GHEA Grapalat" w:hAnsi="GHEA Grapalat"/>
          <w:i/>
        </w:rPr>
        <w:t xml:space="preserve"> Договора, представленн</w:t>
      </w:r>
      <w:r>
        <w:rPr>
          <w:rFonts w:ascii="GHEA Grapalat" w:hAnsi="GHEA Grapalat"/>
          <w:i/>
        </w:rPr>
        <w:t>ых</w:t>
      </w:r>
      <w:r w:rsidRPr="00124BE9">
        <w:rPr>
          <w:rFonts w:ascii="GHEA Grapalat" w:hAnsi="GHEA Grapalat"/>
          <w:i/>
        </w:rPr>
        <w:t xml:space="preserve"> в виде неустойки, — также нов</w:t>
      </w:r>
      <w:r w:rsidRPr="009B173C">
        <w:rPr>
          <w:rFonts w:ascii="GHEA Grapalat" w:hAnsi="GHEA Grapalat"/>
          <w:i/>
        </w:rPr>
        <w:t xml:space="preserve">ые </w:t>
      </w:r>
      <w:r w:rsidRPr="00124BE9">
        <w:rPr>
          <w:rFonts w:ascii="GHEA Grapalat" w:hAnsi="GHEA Grapalat"/>
          <w:i/>
        </w:rPr>
        <w:t>обеспечени</w:t>
      </w:r>
      <w:r w:rsidRPr="009B173C">
        <w:rPr>
          <w:rFonts w:ascii="GHEA Grapalat" w:hAnsi="GHEA Grapalat"/>
          <w:i/>
        </w:rPr>
        <w:t>я</w:t>
      </w:r>
      <w:r w:rsidRPr="00124BE9">
        <w:rPr>
          <w:rFonts w:ascii="GHEA Grapalat" w:hAnsi="GHEA Grapalat"/>
          <w:i/>
        </w:rPr>
        <w:t>" словом "и".</w:t>
      </w:r>
      <w:r w:rsidRPr="00124BE9">
        <w:rPr>
          <w:rFonts w:ascii="GHEA Grapalat" w:hAnsi="GHEA Grapalat"/>
        </w:rPr>
        <w:t xml:space="preserve"> </w:t>
      </w:r>
      <w:r w:rsidRPr="00124BE9">
        <w:rPr>
          <w:rFonts w:ascii="GHEA Grapalat" w:hAnsi="GHEA Grapalat"/>
          <w:i/>
        </w:rPr>
        <w:t xml:space="preserve">   </w:t>
      </w:r>
    </w:p>
    <w:p w14:paraId="01EB0D82" w14:textId="77777777" w:rsidR="00323C68" w:rsidRPr="00124BE9" w:rsidRDefault="00323C68" w:rsidP="00323C68">
      <w:pPr>
        <w:pStyle w:val="FootnoteText"/>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p w14:paraId="3171D32C" w14:textId="77777777" w:rsidR="00A66D88" w:rsidRDefault="00A66D88" w:rsidP="00A66D88">
      <w:pPr>
        <w:pStyle w:val="FootnoteText"/>
        <w:widowControl w:val="0"/>
        <w:jc w:val="both"/>
        <w:rPr>
          <w:rFonts w:ascii="GHEA Grapalat" w:hAnsi="GHEA Grapalat"/>
          <w:i/>
          <w:lang w:val="hy-AM" w:eastAsia="en-US"/>
        </w:rPr>
      </w:pPr>
      <w:r>
        <w:rPr>
          <w:rStyle w:val="ezkurwreuab5ozgtqnkl"/>
          <w:rFonts w:ascii="Cambria" w:hAnsi="Cambria" w:cs="Cambria"/>
          <w:i/>
        </w:rPr>
        <w:t>Срок</w:t>
      </w:r>
      <w:r>
        <w:rPr>
          <w:rStyle w:val="ezkurwreuab5ozgtqnkl"/>
          <w:i/>
        </w:rPr>
        <w:t xml:space="preserve">, </w:t>
      </w:r>
      <w:r>
        <w:rPr>
          <w:rStyle w:val="ezkurwreuab5ozgtqnkl"/>
          <w:rFonts w:ascii="Cambria" w:hAnsi="Cambria" w:cs="Cambria"/>
          <w:i/>
        </w:rPr>
        <w:t>установленный</w:t>
      </w:r>
      <w:r>
        <w:rPr>
          <w:i/>
        </w:rPr>
        <w:t xml:space="preserve"> </w:t>
      </w:r>
      <w:r>
        <w:rPr>
          <w:rFonts w:ascii="Cambria" w:hAnsi="Cambria"/>
          <w:i/>
        </w:rPr>
        <w:t xml:space="preserve">в </w:t>
      </w:r>
      <w:r>
        <w:rPr>
          <w:rStyle w:val="ezkurwreuab5ozgtqnkl"/>
          <w:i/>
        </w:rPr>
        <w:t>5</w:t>
      </w:r>
      <w:r>
        <w:rPr>
          <w:rStyle w:val="ezkurwreuab5ozgtqnkl"/>
          <w:rFonts w:asciiTheme="minorHAnsi" w:hAnsiTheme="minorHAnsi"/>
          <w:i/>
        </w:rPr>
        <w:t>-ом</w:t>
      </w:r>
      <w:r>
        <w:rPr>
          <w:i/>
        </w:rPr>
        <w:t xml:space="preserve"> </w:t>
      </w:r>
      <w:r>
        <w:rPr>
          <w:rStyle w:val="ezkurwreuab5ozgtqnkl"/>
          <w:rFonts w:ascii="Cambria" w:hAnsi="Cambria" w:cs="Cambria"/>
          <w:i/>
        </w:rPr>
        <w:t>предложении настоящего</w:t>
      </w:r>
      <w:r>
        <w:rPr>
          <w:i/>
        </w:rPr>
        <w:t xml:space="preserve"> </w:t>
      </w:r>
      <w:r>
        <w:rPr>
          <w:rStyle w:val="ezkurwreuab5ozgtqnkl"/>
          <w:rFonts w:ascii="Cambria" w:hAnsi="Cambria" w:cs="Cambria"/>
          <w:i/>
        </w:rPr>
        <w:t>пункта</w:t>
      </w:r>
      <w:r>
        <w:rPr>
          <w:i/>
        </w:rPr>
        <w:t xml:space="preserve">, </w:t>
      </w:r>
      <w:r>
        <w:rPr>
          <w:rStyle w:val="ezkurwreuab5ozgtqnkl"/>
          <w:rFonts w:ascii="Cambria" w:hAnsi="Cambria" w:cs="Cambria"/>
          <w:i/>
        </w:rPr>
        <w:t>не</w:t>
      </w:r>
      <w:r>
        <w:rPr>
          <w:i/>
        </w:rPr>
        <w:t xml:space="preserve"> </w:t>
      </w:r>
      <w:r>
        <w:rPr>
          <w:rStyle w:val="ezkurwreuab5ozgtqnkl"/>
          <w:rFonts w:ascii="Cambria" w:hAnsi="Cambria" w:cs="Cambria"/>
          <w:i/>
        </w:rPr>
        <w:t>может</w:t>
      </w:r>
      <w:r>
        <w:rPr>
          <w:rStyle w:val="ezkurwreuab5ozgtqnkl"/>
          <w:i/>
        </w:rPr>
        <w:t xml:space="preserve"> </w:t>
      </w:r>
      <w:r>
        <w:rPr>
          <w:rStyle w:val="ezkurwreuab5ozgtqnkl"/>
          <w:rFonts w:ascii="Cambria" w:hAnsi="Cambria" w:cs="Cambria"/>
          <w:i/>
        </w:rPr>
        <w:t>быть</w:t>
      </w:r>
      <w:r>
        <w:rPr>
          <w:rStyle w:val="ezkurwreuab5ozgtqnkl"/>
          <w:i/>
        </w:rPr>
        <w:t xml:space="preserve"> </w:t>
      </w:r>
      <w:r>
        <w:rPr>
          <w:rStyle w:val="ezkurwreuab5ozgtqnkl"/>
          <w:rFonts w:ascii="Cambria" w:hAnsi="Cambria" w:cs="Cambria"/>
          <w:i/>
        </w:rPr>
        <w:t>менее</w:t>
      </w:r>
      <w:r>
        <w:rPr>
          <w:i/>
        </w:rPr>
        <w:t xml:space="preserve"> </w:t>
      </w:r>
      <w:r>
        <w:rPr>
          <w:rStyle w:val="ezkurwreuab5ozgtqnkl"/>
          <w:i/>
        </w:rPr>
        <w:t>10</w:t>
      </w:r>
      <w:r>
        <w:rPr>
          <w:i/>
        </w:rPr>
        <w:t xml:space="preserve"> </w:t>
      </w:r>
      <w:r>
        <w:rPr>
          <w:rStyle w:val="ezkurwreuab5ozgtqnkl"/>
          <w:rFonts w:ascii="Cambria" w:hAnsi="Cambria" w:cs="Cambria"/>
          <w:i/>
        </w:rPr>
        <w:t>рабочих</w:t>
      </w:r>
      <w:r>
        <w:rPr>
          <w:i/>
        </w:rPr>
        <w:t xml:space="preserve"> </w:t>
      </w:r>
      <w:r>
        <w:rPr>
          <w:rStyle w:val="ezkurwreuab5ozgtqnkl"/>
          <w:rFonts w:ascii="Cambria" w:hAnsi="Cambria" w:cs="Cambria"/>
          <w:i/>
        </w:rPr>
        <w:t>дней</w:t>
      </w:r>
      <w:r>
        <w:rPr>
          <w:rStyle w:val="ezkurwreuab5ozgtqnkl"/>
          <w:rFonts w:ascii="Cambria" w:hAnsi="Cambria" w:cs="Cambria"/>
          <w:i/>
          <w:lang w:val="hy-AM"/>
        </w:rPr>
        <w:t>.</w:t>
      </w:r>
    </w:p>
    <w:p w14:paraId="76BF197F" w14:textId="77777777" w:rsidR="00BB28C8" w:rsidRPr="00323C68" w:rsidRDefault="00BB28C8" w:rsidP="00BB28C8">
      <w:pPr>
        <w:widowControl w:val="0"/>
        <w:spacing w:after="160" w:line="360" w:lineRule="auto"/>
        <w:ind w:firstLine="567"/>
        <w:rPr>
          <w:rFonts w:ascii="GHEA Grapalat" w:hAnsi="GHEA Grapalat"/>
          <w:i/>
          <w:lang w:val="hy-AM"/>
        </w:rPr>
      </w:pPr>
    </w:p>
    <w:p w14:paraId="1C421E2A" w14:textId="77777777" w:rsidR="00323C68" w:rsidRPr="009F799F" w:rsidRDefault="00323C68">
      <w:pPr>
        <w:rPr>
          <w:rFonts w:ascii="GHEA Grapalat" w:hAnsi="GHEA Grapalat"/>
          <w:i/>
          <w:lang w:val="hy-AM"/>
        </w:rPr>
      </w:pPr>
      <w:r>
        <w:rPr>
          <w:rFonts w:ascii="GHEA Grapalat" w:hAnsi="GHEA Grapalat"/>
          <w:i/>
        </w:rPr>
        <w:br w:type="page"/>
      </w:r>
    </w:p>
    <w:p w14:paraId="2F8C0302" w14:textId="77777777"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1</w:t>
      </w:r>
    </w:p>
    <w:p w14:paraId="295C1DB9" w14:textId="77777777"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rPr>
        <w:t>к Договору под кодом</w:t>
      </w:r>
      <w:r w:rsidRPr="008C1A9F">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4DED0C50" w14:textId="77777777" w:rsidR="00BB28C8" w:rsidRPr="009F3DC7" w:rsidRDefault="00BB28C8" w:rsidP="00BB28C8">
      <w:pPr>
        <w:widowControl w:val="0"/>
        <w:spacing w:after="160" w:line="360" w:lineRule="auto"/>
        <w:ind w:firstLine="567"/>
        <w:jc w:val="center"/>
        <w:rPr>
          <w:rFonts w:ascii="GHEA Grapalat" w:hAnsi="GHEA Grapalat"/>
          <w:b/>
        </w:rPr>
      </w:pPr>
    </w:p>
    <w:p w14:paraId="19FE2531" w14:textId="77777777" w:rsidR="00BB28C8" w:rsidRPr="009F3DC7" w:rsidRDefault="008B56A4" w:rsidP="00BB28C8">
      <w:pPr>
        <w:widowControl w:val="0"/>
        <w:spacing w:after="160" w:line="360" w:lineRule="auto"/>
        <w:ind w:firstLine="567"/>
        <w:jc w:val="center"/>
        <w:rPr>
          <w:rFonts w:ascii="GHEA Grapalat" w:hAnsi="GHEA Grapalat" w:cs="Arial"/>
          <w:b/>
        </w:rPr>
      </w:pPr>
      <w:r w:rsidRPr="008B56A4">
        <w:rPr>
          <w:rFonts w:ascii="GHEA Grapalat" w:hAnsi="GHEA Grapalat"/>
          <w:b/>
          <w:sz w:val="28"/>
          <w:szCs w:val="28"/>
        </w:rPr>
        <w:t>Объемная ведомость-смета</w:t>
      </w:r>
      <w:r w:rsidR="00BB28C8" w:rsidRPr="009F3DC7">
        <w:rPr>
          <w:rFonts w:ascii="GHEA Grapalat" w:hAnsi="GHEA Grapalat"/>
          <w:b/>
        </w:rPr>
        <w:t>*</w:t>
      </w:r>
    </w:p>
    <w:p w14:paraId="45E59142" w14:textId="77777777" w:rsidR="00BB28C8" w:rsidRPr="009F3DC7" w:rsidRDefault="00BB28C8" w:rsidP="00BB28C8">
      <w:pPr>
        <w:widowControl w:val="0"/>
        <w:spacing w:after="160" w:line="360" w:lineRule="auto"/>
        <w:ind w:firstLine="567"/>
        <w:jc w:val="right"/>
        <w:rPr>
          <w:rFonts w:ascii="GHEA Grapalat" w:hAnsi="GHEA Grapalat"/>
          <w:i/>
        </w:rPr>
      </w:pPr>
    </w:p>
    <w:p w14:paraId="13025D42" w14:textId="77777777" w:rsidR="00BB28C8" w:rsidRDefault="00BB28C8" w:rsidP="00BB28C8">
      <w:pPr>
        <w:widowControl w:val="0"/>
        <w:spacing w:after="160" w:line="360" w:lineRule="auto"/>
        <w:ind w:firstLine="567"/>
        <w:jc w:val="center"/>
        <w:rPr>
          <w:rFonts w:ascii="Sylfaen" w:hAnsi="Sylfaen"/>
          <w:lang w:val="hy-AM"/>
        </w:rPr>
      </w:pPr>
      <w:r w:rsidRPr="009F3DC7">
        <w:rPr>
          <w:rFonts w:ascii="GHEA Grapalat" w:hAnsi="GHEA Grapalat"/>
          <w:b/>
        </w:rPr>
        <w:t>ВЫПОЛНЕНИЯ РАБОТ</w:t>
      </w:r>
      <w:r w:rsidRPr="009F3DC7">
        <w:rPr>
          <w:rFonts w:ascii="GHEA Grapalat" w:hAnsi="GHEA Grapalat"/>
        </w:rPr>
        <w:t xml:space="preserve"> "наименование работ"</w:t>
      </w:r>
    </w:p>
    <w:p w14:paraId="5CC05D01" w14:textId="77777777" w:rsidR="000A359E" w:rsidRDefault="000A359E" w:rsidP="00BB28C8">
      <w:pPr>
        <w:widowControl w:val="0"/>
        <w:spacing w:after="160" w:line="360" w:lineRule="auto"/>
        <w:ind w:firstLine="567"/>
        <w:jc w:val="center"/>
        <w:rPr>
          <w:rFonts w:ascii="Sylfaen" w:hAnsi="Sylfaen"/>
          <w:lang w:val="hy-AM"/>
        </w:rPr>
      </w:pPr>
    </w:p>
    <w:p w14:paraId="5ABCD9C3" w14:textId="77777777" w:rsidR="000A359E" w:rsidRDefault="000A359E" w:rsidP="00BB28C8">
      <w:pPr>
        <w:widowControl w:val="0"/>
        <w:spacing w:after="160" w:line="360" w:lineRule="auto"/>
        <w:ind w:firstLine="567"/>
        <w:jc w:val="center"/>
        <w:rPr>
          <w:rFonts w:ascii="Sylfaen" w:hAnsi="Sylfaen"/>
          <w:lang w:val="hy-AM"/>
        </w:rPr>
      </w:pPr>
    </w:p>
    <w:p w14:paraId="19FAE4FC" w14:textId="77777777" w:rsidR="000A359E" w:rsidRDefault="000A359E" w:rsidP="00BB28C8">
      <w:pPr>
        <w:widowControl w:val="0"/>
        <w:spacing w:after="160" w:line="360" w:lineRule="auto"/>
        <w:ind w:firstLine="567"/>
        <w:jc w:val="center"/>
        <w:rPr>
          <w:rFonts w:ascii="Sylfaen" w:hAnsi="Sylfaen"/>
          <w:lang w:val="hy-AM"/>
        </w:rPr>
      </w:pPr>
    </w:p>
    <w:p w14:paraId="492F548A" w14:textId="77777777" w:rsidR="000A359E" w:rsidRDefault="000A359E" w:rsidP="00BB28C8">
      <w:pPr>
        <w:widowControl w:val="0"/>
        <w:spacing w:after="160" w:line="360" w:lineRule="auto"/>
        <w:ind w:firstLine="567"/>
        <w:jc w:val="center"/>
        <w:rPr>
          <w:rFonts w:ascii="Sylfaen" w:hAnsi="Sylfaen"/>
          <w:lang w:val="hy-AM"/>
        </w:rPr>
      </w:pPr>
    </w:p>
    <w:p w14:paraId="37CB066E" w14:textId="77777777" w:rsidR="000A359E" w:rsidRDefault="000A359E" w:rsidP="00BB28C8">
      <w:pPr>
        <w:widowControl w:val="0"/>
        <w:spacing w:after="160" w:line="360" w:lineRule="auto"/>
        <w:ind w:firstLine="567"/>
        <w:jc w:val="center"/>
        <w:rPr>
          <w:rFonts w:ascii="Sylfaen" w:hAnsi="Sylfaen"/>
          <w:lang w:val="hy-AM"/>
        </w:rPr>
      </w:pPr>
    </w:p>
    <w:p w14:paraId="02C26AB4" w14:textId="77777777" w:rsidR="000A359E" w:rsidRDefault="000A359E" w:rsidP="00BB28C8">
      <w:pPr>
        <w:widowControl w:val="0"/>
        <w:spacing w:after="160" w:line="360" w:lineRule="auto"/>
        <w:ind w:firstLine="567"/>
        <w:jc w:val="center"/>
        <w:rPr>
          <w:rFonts w:ascii="Sylfaen" w:hAnsi="Sylfaen"/>
          <w:lang w:val="hy-AM"/>
        </w:rPr>
      </w:pPr>
    </w:p>
    <w:p w14:paraId="77842C77" w14:textId="77777777" w:rsidR="000A359E" w:rsidRPr="000A359E" w:rsidRDefault="000A359E" w:rsidP="00BB28C8">
      <w:pPr>
        <w:widowControl w:val="0"/>
        <w:spacing w:after="160" w:line="360" w:lineRule="auto"/>
        <w:ind w:firstLine="567"/>
        <w:jc w:val="center"/>
        <w:rPr>
          <w:rFonts w:ascii="Sylfaen" w:hAnsi="Sylfaen"/>
          <w:b/>
          <w:lang w:val="hy-AM"/>
        </w:rPr>
      </w:pPr>
    </w:p>
    <w:p w14:paraId="24AAD077" w14:textId="77777777" w:rsidR="00BB28C8" w:rsidRPr="009F3DC7" w:rsidRDefault="00BB28C8" w:rsidP="00BB28C8">
      <w:pPr>
        <w:widowControl w:val="0"/>
        <w:spacing w:after="160" w:line="360" w:lineRule="auto"/>
        <w:ind w:firstLine="567"/>
        <w:rPr>
          <w:rFonts w:ascii="GHEA Grapalat" w:hAnsi="GHEA Grapalat"/>
          <w:i/>
        </w:rPr>
      </w:pPr>
      <w:r w:rsidRPr="009F3DC7">
        <w:rPr>
          <w:rFonts w:ascii="GHEA Grapalat" w:hAnsi="GHEA Grapalat"/>
        </w:rPr>
        <w:t>* Подрядчик выполняет работы по адресу</w:t>
      </w:r>
      <w:r w:rsidRPr="00517562">
        <w:rPr>
          <w:rFonts w:ascii="GHEA Grapalat" w:hAnsi="GHEA Grapalat"/>
        </w:rPr>
        <w:t xml:space="preserve"> _________________________</w:t>
      </w:r>
      <w:r w:rsidRPr="009F3DC7">
        <w:rPr>
          <w:rFonts w:ascii="GHEA Grapalat" w:hAnsi="GHEA Grapalat"/>
        </w:rPr>
        <w:t>.</w:t>
      </w:r>
    </w:p>
    <w:p w14:paraId="480C19C1" w14:textId="77777777" w:rsidR="00BB28C8" w:rsidRPr="009F3DC7" w:rsidRDefault="00BB28C8" w:rsidP="00BB28C8">
      <w:pPr>
        <w:widowControl w:val="0"/>
        <w:spacing w:after="160" w:line="360" w:lineRule="auto"/>
        <w:ind w:firstLine="567"/>
        <w:jc w:val="right"/>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14:paraId="1856FA09" w14:textId="77777777" w:rsidTr="003D2146">
        <w:trPr>
          <w:jc w:val="center"/>
        </w:trPr>
        <w:tc>
          <w:tcPr>
            <w:tcW w:w="4536" w:type="dxa"/>
          </w:tcPr>
          <w:p w14:paraId="1344E79E" w14:textId="77777777" w:rsidR="00BB28C8" w:rsidRPr="009F3DC7" w:rsidRDefault="00BB28C8" w:rsidP="003D2146">
            <w:pPr>
              <w:widowControl w:val="0"/>
              <w:spacing w:after="160" w:line="360" w:lineRule="auto"/>
              <w:ind w:firstLine="34"/>
              <w:jc w:val="center"/>
              <w:rPr>
                <w:rFonts w:ascii="GHEA Grapalat" w:hAnsi="GHEA Grapalat" w:cs="Sylfaen"/>
                <w:b/>
                <w:bCs/>
              </w:rPr>
            </w:pPr>
            <w:r w:rsidRPr="009F3DC7">
              <w:rPr>
                <w:rFonts w:ascii="GHEA Grapalat" w:hAnsi="GHEA Grapalat"/>
                <w:b/>
              </w:rPr>
              <w:t>ЗАКАЗЧИК</w:t>
            </w:r>
          </w:p>
          <w:p w14:paraId="55765E75" w14:textId="77777777" w:rsidR="00BB28C8" w:rsidRPr="008C1A9F" w:rsidRDefault="00BB28C8" w:rsidP="003D2146">
            <w:pPr>
              <w:widowControl w:val="0"/>
              <w:ind w:firstLine="34"/>
              <w:jc w:val="center"/>
              <w:rPr>
                <w:rFonts w:ascii="GHEA Grapalat" w:hAnsi="GHEA Grapalat"/>
                <w:lang w:val="en-US"/>
              </w:rPr>
            </w:pPr>
            <w:r>
              <w:rPr>
                <w:rFonts w:ascii="GHEA Grapalat" w:hAnsi="GHEA Grapalat"/>
                <w:lang w:val="en-US"/>
              </w:rPr>
              <w:t>_______________________</w:t>
            </w:r>
          </w:p>
          <w:p w14:paraId="391281FA" w14:textId="77777777" w:rsidR="00BB28C8" w:rsidRPr="008C1A9F" w:rsidRDefault="00BB28C8" w:rsidP="003D214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14:paraId="161114A3" w14:textId="77777777" w:rsidR="00BB28C8" w:rsidRPr="009F3DC7" w:rsidRDefault="00BB28C8" w:rsidP="003D2146">
            <w:pPr>
              <w:widowControl w:val="0"/>
              <w:spacing w:after="160" w:line="360" w:lineRule="auto"/>
              <w:ind w:firstLine="34"/>
              <w:jc w:val="center"/>
              <w:rPr>
                <w:rFonts w:ascii="GHEA Grapalat" w:hAnsi="GHEA Grapalat"/>
              </w:rPr>
            </w:pPr>
            <w:r w:rsidRPr="009F3DC7">
              <w:rPr>
                <w:rFonts w:ascii="GHEA Grapalat" w:hAnsi="GHEA Grapalat"/>
              </w:rPr>
              <w:t>М. П.</w:t>
            </w:r>
          </w:p>
        </w:tc>
        <w:tc>
          <w:tcPr>
            <w:tcW w:w="760" w:type="dxa"/>
          </w:tcPr>
          <w:p w14:paraId="28516943" w14:textId="77777777" w:rsidR="00BB28C8" w:rsidRPr="009F3DC7" w:rsidRDefault="00BB28C8" w:rsidP="003D2146">
            <w:pPr>
              <w:widowControl w:val="0"/>
              <w:spacing w:after="160" w:line="360" w:lineRule="auto"/>
              <w:ind w:firstLine="34"/>
              <w:jc w:val="center"/>
              <w:rPr>
                <w:rFonts w:ascii="GHEA Grapalat" w:hAnsi="GHEA Grapalat"/>
              </w:rPr>
            </w:pPr>
          </w:p>
        </w:tc>
        <w:tc>
          <w:tcPr>
            <w:tcW w:w="4343" w:type="dxa"/>
          </w:tcPr>
          <w:p w14:paraId="56400415" w14:textId="77777777" w:rsidR="00BB28C8" w:rsidRPr="009F3DC7" w:rsidRDefault="00BB28C8" w:rsidP="003D2146">
            <w:pPr>
              <w:widowControl w:val="0"/>
              <w:spacing w:after="160" w:line="360" w:lineRule="auto"/>
              <w:ind w:firstLine="34"/>
              <w:jc w:val="center"/>
              <w:rPr>
                <w:rFonts w:ascii="GHEA Grapalat" w:hAnsi="GHEA Grapalat" w:cs="Sylfaen"/>
                <w:b/>
                <w:bCs/>
              </w:rPr>
            </w:pPr>
            <w:r w:rsidRPr="009F3DC7">
              <w:rPr>
                <w:rFonts w:ascii="GHEA Grapalat" w:hAnsi="GHEA Grapalat"/>
                <w:b/>
              </w:rPr>
              <w:t>ПОДРЯДЧИК</w:t>
            </w:r>
          </w:p>
          <w:p w14:paraId="70E9842D" w14:textId="77777777" w:rsidR="00BB28C8" w:rsidRPr="008C1A9F" w:rsidRDefault="00BB28C8" w:rsidP="003D2146">
            <w:pPr>
              <w:widowControl w:val="0"/>
              <w:ind w:firstLine="34"/>
              <w:jc w:val="center"/>
              <w:rPr>
                <w:rFonts w:ascii="GHEA Grapalat" w:hAnsi="GHEA Grapalat"/>
                <w:lang w:val="en-US"/>
              </w:rPr>
            </w:pPr>
            <w:r>
              <w:rPr>
                <w:rFonts w:ascii="GHEA Grapalat" w:hAnsi="GHEA Grapalat"/>
                <w:lang w:val="en-US"/>
              </w:rPr>
              <w:t>___________________</w:t>
            </w:r>
          </w:p>
          <w:p w14:paraId="4980976D" w14:textId="77777777" w:rsidR="00BB28C8" w:rsidRPr="008C1A9F" w:rsidRDefault="00BB28C8" w:rsidP="003D214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14:paraId="653E0BC9" w14:textId="77777777" w:rsidR="00BB28C8" w:rsidRPr="009F3DC7" w:rsidRDefault="00BB28C8" w:rsidP="003D2146">
            <w:pPr>
              <w:widowControl w:val="0"/>
              <w:spacing w:after="160" w:line="360" w:lineRule="auto"/>
              <w:ind w:firstLine="34"/>
              <w:jc w:val="center"/>
              <w:rPr>
                <w:rFonts w:ascii="GHEA Grapalat" w:hAnsi="GHEA Grapalat"/>
              </w:rPr>
            </w:pPr>
            <w:r w:rsidRPr="009F3DC7">
              <w:rPr>
                <w:rFonts w:ascii="GHEA Grapalat" w:hAnsi="GHEA Grapalat"/>
              </w:rPr>
              <w:t>М. П.</w:t>
            </w:r>
          </w:p>
        </w:tc>
      </w:tr>
    </w:tbl>
    <w:p w14:paraId="5BC2E0D8" w14:textId="77777777" w:rsidR="00BB28C8" w:rsidRDefault="00BB28C8" w:rsidP="00BB28C8">
      <w:pPr>
        <w:widowControl w:val="0"/>
        <w:spacing w:after="160" w:line="360" w:lineRule="auto"/>
        <w:ind w:firstLine="567"/>
        <w:jc w:val="right"/>
        <w:rPr>
          <w:rFonts w:ascii="GHEA Grapalat" w:hAnsi="GHEA Grapalat"/>
          <w:i/>
        </w:rPr>
      </w:pPr>
    </w:p>
    <w:p w14:paraId="5E389370" w14:textId="77777777" w:rsidR="00BB28C8" w:rsidRDefault="00BB28C8" w:rsidP="00BB28C8">
      <w:pPr>
        <w:rPr>
          <w:rFonts w:ascii="GHEA Grapalat" w:hAnsi="GHEA Grapalat"/>
          <w:i/>
        </w:rPr>
      </w:pPr>
      <w:r>
        <w:rPr>
          <w:rFonts w:ascii="GHEA Grapalat" w:hAnsi="GHEA Grapalat"/>
          <w:i/>
        </w:rPr>
        <w:br w:type="page"/>
      </w:r>
    </w:p>
    <w:p w14:paraId="3B7D08C7" w14:textId="77777777"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2</w:t>
      </w:r>
    </w:p>
    <w:p w14:paraId="46C69302" w14:textId="77777777"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4B028FF7" w14:textId="77777777" w:rsidR="00BB28C8" w:rsidRPr="00CD2E1D" w:rsidRDefault="00BB28C8" w:rsidP="00BB28C8">
      <w:pPr>
        <w:widowControl w:val="0"/>
        <w:spacing w:after="160" w:line="360" w:lineRule="auto"/>
        <w:ind w:firstLine="567"/>
        <w:jc w:val="center"/>
        <w:rPr>
          <w:rFonts w:ascii="GHEA Grapalat" w:hAnsi="GHEA Grapalat"/>
          <w:b/>
          <w:lang w:val="hy-AM"/>
        </w:rPr>
      </w:pPr>
      <w:r w:rsidRPr="009F3DC7">
        <w:rPr>
          <w:rFonts w:ascii="GHEA Grapalat" w:hAnsi="GHEA Grapalat"/>
          <w:b/>
        </w:rPr>
        <w:t>КАЛЕНДАРНЫЙ ГРАФИК</w:t>
      </w:r>
      <w:r w:rsidR="00CD2E1D">
        <w:rPr>
          <w:rFonts w:ascii="GHEA Grapalat" w:hAnsi="GHEA Grapalat"/>
          <w:b/>
          <w:lang w:val="hy-AM"/>
        </w:rPr>
        <w:t>*</w:t>
      </w:r>
    </w:p>
    <w:p w14:paraId="3C59C136" w14:textId="77777777" w:rsidR="00BB28C8" w:rsidRPr="009F3DC7"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ВЫПОЛНЕНИЯ РАБОТ</w:t>
      </w:r>
      <w:r w:rsidRPr="009F3DC7">
        <w:rPr>
          <w:rFonts w:ascii="GHEA Grapalat" w:hAnsi="GHEA Grapalat"/>
        </w:rPr>
        <w:t xml:space="preserve"> "наименование работ"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4962"/>
        <w:gridCol w:w="1216"/>
        <w:gridCol w:w="1440"/>
      </w:tblGrid>
      <w:tr w:rsidR="00BB28C8" w:rsidRPr="009F3DC7" w14:paraId="0D05B05A" w14:textId="77777777" w:rsidTr="003D2146">
        <w:trPr>
          <w:cantSplit/>
          <w:jc w:val="center"/>
        </w:trPr>
        <w:tc>
          <w:tcPr>
            <w:tcW w:w="816" w:type="dxa"/>
            <w:vMerge w:val="restart"/>
            <w:vAlign w:val="center"/>
          </w:tcPr>
          <w:p w14:paraId="5A55FD39" w14:textId="77777777"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 п/п</w:t>
            </w:r>
          </w:p>
        </w:tc>
        <w:tc>
          <w:tcPr>
            <w:tcW w:w="4962" w:type="dxa"/>
            <w:vMerge w:val="restart"/>
            <w:vAlign w:val="center"/>
          </w:tcPr>
          <w:p w14:paraId="2FE04DEC" w14:textId="77777777"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Наименования</w:t>
            </w:r>
          </w:p>
          <w:p w14:paraId="4B1A24E2" w14:textId="77777777"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выполняемых Подрядчиком отдельных видов работ</w:t>
            </w:r>
          </w:p>
        </w:tc>
        <w:tc>
          <w:tcPr>
            <w:tcW w:w="2656" w:type="dxa"/>
            <w:gridSpan w:val="2"/>
            <w:vAlign w:val="center"/>
          </w:tcPr>
          <w:p w14:paraId="4505DD40" w14:textId="77777777" w:rsidR="00BB28C8" w:rsidRPr="00517562" w:rsidRDefault="00BB28C8" w:rsidP="003D2146">
            <w:pPr>
              <w:widowControl w:val="0"/>
              <w:spacing w:after="120"/>
              <w:jc w:val="center"/>
              <w:rPr>
                <w:rFonts w:ascii="GHEA Grapalat" w:hAnsi="GHEA Grapalat"/>
                <w:sz w:val="20"/>
                <w:szCs w:val="20"/>
                <w:lang w:val="en-US"/>
              </w:rPr>
            </w:pPr>
            <w:r>
              <w:rPr>
                <w:rFonts w:ascii="GHEA Grapalat" w:hAnsi="GHEA Grapalat"/>
                <w:sz w:val="20"/>
                <w:szCs w:val="20"/>
              </w:rPr>
              <w:t>Срок выполнения работ</w:t>
            </w:r>
            <w:r>
              <w:rPr>
                <w:rStyle w:val="FootnoteReference"/>
                <w:rFonts w:ascii="GHEA Grapalat" w:hAnsi="GHEA Grapalat"/>
                <w:sz w:val="20"/>
                <w:szCs w:val="20"/>
              </w:rPr>
              <w:footnoteReference w:customMarkFollows="1" w:id="30"/>
              <w:t>**</w:t>
            </w:r>
          </w:p>
        </w:tc>
      </w:tr>
      <w:tr w:rsidR="00BB28C8" w:rsidRPr="009F3DC7" w14:paraId="2F062676" w14:textId="77777777" w:rsidTr="003D2146">
        <w:trPr>
          <w:cantSplit/>
          <w:trHeight w:val="586"/>
          <w:jc w:val="center"/>
        </w:trPr>
        <w:tc>
          <w:tcPr>
            <w:tcW w:w="816" w:type="dxa"/>
            <w:vMerge/>
            <w:vAlign w:val="center"/>
          </w:tcPr>
          <w:p w14:paraId="2E4B26D7" w14:textId="77777777" w:rsidR="00BB28C8" w:rsidRPr="00517562" w:rsidRDefault="00BB28C8" w:rsidP="003D2146">
            <w:pPr>
              <w:widowControl w:val="0"/>
              <w:spacing w:after="120"/>
              <w:jc w:val="both"/>
              <w:rPr>
                <w:rFonts w:ascii="GHEA Grapalat" w:hAnsi="GHEA Grapalat"/>
                <w:sz w:val="20"/>
                <w:szCs w:val="20"/>
              </w:rPr>
            </w:pPr>
          </w:p>
        </w:tc>
        <w:tc>
          <w:tcPr>
            <w:tcW w:w="4962" w:type="dxa"/>
            <w:vMerge/>
          </w:tcPr>
          <w:p w14:paraId="141DDE26" w14:textId="77777777" w:rsidR="00BB28C8" w:rsidRPr="00517562" w:rsidRDefault="00BB28C8" w:rsidP="003D2146">
            <w:pPr>
              <w:widowControl w:val="0"/>
              <w:spacing w:after="120"/>
              <w:rPr>
                <w:rFonts w:ascii="GHEA Grapalat" w:hAnsi="GHEA Grapalat"/>
                <w:sz w:val="20"/>
                <w:szCs w:val="20"/>
              </w:rPr>
            </w:pPr>
          </w:p>
        </w:tc>
        <w:tc>
          <w:tcPr>
            <w:tcW w:w="1216" w:type="dxa"/>
            <w:vAlign w:val="center"/>
          </w:tcPr>
          <w:p w14:paraId="58E01BB0" w14:textId="77777777"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Начало</w:t>
            </w:r>
          </w:p>
        </w:tc>
        <w:tc>
          <w:tcPr>
            <w:tcW w:w="1440" w:type="dxa"/>
            <w:vAlign w:val="center"/>
          </w:tcPr>
          <w:p w14:paraId="28931E82" w14:textId="77777777"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Конец</w:t>
            </w:r>
          </w:p>
        </w:tc>
      </w:tr>
      <w:tr w:rsidR="00BB28C8" w:rsidRPr="009F3DC7" w14:paraId="2A354079" w14:textId="77777777" w:rsidTr="003D2146">
        <w:trPr>
          <w:trHeight w:val="586"/>
          <w:jc w:val="center"/>
        </w:trPr>
        <w:tc>
          <w:tcPr>
            <w:tcW w:w="816" w:type="dxa"/>
            <w:vAlign w:val="center"/>
          </w:tcPr>
          <w:p w14:paraId="19FE506A" w14:textId="77777777"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1</w:t>
            </w:r>
          </w:p>
        </w:tc>
        <w:tc>
          <w:tcPr>
            <w:tcW w:w="4962" w:type="dxa"/>
            <w:vAlign w:val="center"/>
          </w:tcPr>
          <w:p w14:paraId="4C5FBA4A" w14:textId="731F8580" w:rsidR="00BB28C8" w:rsidRPr="00517562" w:rsidRDefault="00CF774E" w:rsidP="003D2146">
            <w:pPr>
              <w:widowControl w:val="0"/>
              <w:spacing w:after="120"/>
              <w:rPr>
                <w:rFonts w:ascii="GHEA Grapalat" w:hAnsi="GHEA Grapalat"/>
                <w:sz w:val="20"/>
                <w:szCs w:val="20"/>
              </w:rPr>
            </w:pPr>
            <w:r w:rsidRPr="00CF774E">
              <w:rPr>
                <w:rFonts w:ascii="GHEA Grapalat" w:hAnsi="GHEA Grapalat"/>
                <w:sz w:val="20"/>
                <w:szCs w:val="20"/>
              </w:rPr>
              <w:t>Текущие работы по реконструкции здания</w:t>
            </w:r>
          </w:p>
        </w:tc>
        <w:tc>
          <w:tcPr>
            <w:tcW w:w="1216" w:type="dxa"/>
            <w:vAlign w:val="center"/>
          </w:tcPr>
          <w:p w14:paraId="0F7A832D" w14:textId="40E0ABA5" w:rsidR="00BB28C8" w:rsidRPr="00517562" w:rsidRDefault="00451D93" w:rsidP="003D2146">
            <w:pPr>
              <w:widowControl w:val="0"/>
              <w:spacing w:after="120"/>
              <w:jc w:val="center"/>
              <w:rPr>
                <w:rFonts w:ascii="GHEA Grapalat" w:hAnsi="GHEA Grapalat"/>
                <w:sz w:val="20"/>
                <w:szCs w:val="20"/>
              </w:rPr>
            </w:pPr>
            <w:r w:rsidRPr="00451D93">
              <w:rPr>
                <w:rFonts w:ascii="GHEA Grapalat" w:hAnsi="GHEA Grapalat"/>
                <w:sz w:val="20"/>
                <w:szCs w:val="20"/>
              </w:rPr>
              <w:t>С даты вступления договора в силу</w:t>
            </w:r>
          </w:p>
        </w:tc>
        <w:tc>
          <w:tcPr>
            <w:tcW w:w="1440" w:type="dxa"/>
            <w:vAlign w:val="center"/>
          </w:tcPr>
          <w:p w14:paraId="6A07041A" w14:textId="28EF2896" w:rsidR="00BB28C8" w:rsidRPr="00517562" w:rsidRDefault="00451D93" w:rsidP="003D2146">
            <w:pPr>
              <w:widowControl w:val="0"/>
              <w:spacing w:after="120"/>
              <w:rPr>
                <w:rFonts w:ascii="GHEA Grapalat" w:hAnsi="GHEA Grapalat"/>
                <w:sz w:val="20"/>
                <w:szCs w:val="20"/>
              </w:rPr>
            </w:pPr>
            <w:r w:rsidRPr="00451D93">
              <w:rPr>
                <w:rFonts w:ascii="GHEA Grapalat" w:hAnsi="GHEA Grapalat"/>
                <w:sz w:val="20"/>
                <w:szCs w:val="20"/>
              </w:rPr>
              <w:t>До 90-го календарного дня включительно</w:t>
            </w:r>
          </w:p>
        </w:tc>
      </w:tr>
    </w:tbl>
    <w:p w14:paraId="469FFC42" w14:textId="77777777" w:rsidR="00BB28C8" w:rsidRPr="009F3DC7" w:rsidRDefault="00BB28C8" w:rsidP="00BB28C8">
      <w:pPr>
        <w:widowControl w:val="0"/>
        <w:spacing w:after="160" w:line="360" w:lineRule="auto"/>
        <w:ind w:firstLine="567"/>
        <w:jc w:val="both"/>
        <w:outlineLvl w:val="3"/>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14:paraId="0726B676" w14:textId="77777777" w:rsidTr="003D2146">
        <w:trPr>
          <w:jc w:val="center"/>
        </w:trPr>
        <w:tc>
          <w:tcPr>
            <w:tcW w:w="4536" w:type="dxa"/>
          </w:tcPr>
          <w:p w14:paraId="029D550F"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14:paraId="68D4D532" w14:textId="77777777"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______________________</w:t>
            </w:r>
          </w:p>
          <w:p w14:paraId="4803DA93" w14:textId="77777777"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14:paraId="56E50A19"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14:paraId="2BC152F9" w14:textId="77777777" w:rsidR="00BB28C8" w:rsidRPr="009F3DC7" w:rsidRDefault="00BB28C8" w:rsidP="003D2146">
            <w:pPr>
              <w:widowControl w:val="0"/>
              <w:spacing w:after="160" w:line="360" w:lineRule="auto"/>
              <w:jc w:val="center"/>
              <w:rPr>
                <w:rFonts w:ascii="GHEA Grapalat" w:hAnsi="GHEA Grapalat"/>
              </w:rPr>
            </w:pPr>
          </w:p>
        </w:tc>
        <w:tc>
          <w:tcPr>
            <w:tcW w:w="4343" w:type="dxa"/>
          </w:tcPr>
          <w:p w14:paraId="3298F7E5"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14:paraId="316AD313" w14:textId="77777777"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w:t>
            </w:r>
          </w:p>
          <w:p w14:paraId="6A30534C" w14:textId="77777777"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14:paraId="5AF86AD1"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14:paraId="73327ADF" w14:textId="77777777" w:rsidR="0008563D" w:rsidRPr="00124BE9" w:rsidRDefault="0008563D" w:rsidP="0008563D">
      <w:pPr>
        <w:pStyle w:val="FootnoteText"/>
        <w:widowControl w:val="0"/>
        <w:jc w:val="both"/>
      </w:pPr>
      <w:r>
        <w:rPr>
          <w:rFonts w:ascii="GHEA Grapalat" w:hAnsi="GHEA Grapalat"/>
          <w:i/>
          <w:lang w:val="hy-AM"/>
        </w:rPr>
        <w:t>*</w:t>
      </w:r>
      <w:r w:rsidRPr="00D97342">
        <w:rPr>
          <w:rFonts w:ascii="GHEA Grapalat" w:hAnsi="GHEA Grapalat"/>
          <w:i/>
        </w:rPr>
        <w:t xml:space="preserve">Срок </w:t>
      </w:r>
      <w:r>
        <w:rPr>
          <w:rFonts w:ascii="GHEA Grapalat" w:hAnsi="GHEA Grapalat"/>
          <w:i/>
        </w:rPr>
        <w:t>выполнения работ</w:t>
      </w:r>
      <w:r w:rsidRPr="00D97342">
        <w:rPr>
          <w:rFonts w:ascii="GHEA Grapalat" w:hAnsi="GHEA Grapalat"/>
          <w:i/>
        </w:rPr>
        <w:t>, а в случае поэтапн</w:t>
      </w:r>
      <w:r>
        <w:rPr>
          <w:rFonts w:ascii="GHEA Grapalat" w:hAnsi="GHEA Grapalat"/>
          <w:i/>
        </w:rPr>
        <w:t>ого выполнения</w:t>
      </w:r>
      <w:r w:rsidRPr="00D97342">
        <w:rPr>
          <w:rFonts w:ascii="GHEA Grapalat" w:hAnsi="GHEA Grapalat"/>
          <w:i/>
        </w:rPr>
        <w:t>—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w:t>
      </w:r>
      <w:r>
        <w:rPr>
          <w:rFonts w:ascii="GHEA Grapalat" w:hAnsi="GHEA Grapalat"/>
          <w:i/>
        </w:rPr>
        <w:t>м</w:t>
      </w:r>
      <w:r w:rsidRPr="00D97342">
        <w:rPr>
          <w:rFonts w:ascii="GHEA Grapalat" w:hAnsi="GHEA Grapalat"/>
          <w:i/>
        </w:rPr>
        <w:t xml:space="preserve"> прав и обязанностей сторон, за исключением случая, когда отобранный участник соглашается </w:t>
      </w:r>
      <w:r>
        <w:rPr>
          <w:rFonts w:ascii="GHEA Grapalat" w:hAnsi="GHEA Grapalat"/>
          <w:i/>
        </w:rPr>
        <w:t xml:space="preserve">выполненить работу </w:t>
      </w:r>
      <w:r w:rsidRPr="00D97342">
        <w:rPr>
          <w:rFonts w:ascii="GHEA Grapalat" w:hAnsi="GHEA Grapalat"/>
          <w:i/>
        </w:rPr>
        <w:t>в более короткий срок</w:t>
      </w:r>
      <w:r>
        <w:rPr>
          <w:rFonts w:ascii="GHEA Grapalat" w:hAnsi="GHEA Grapalat"/>
          <w:i/>
        </w:rPr>
        <w:t>.</w:t>
      </w:r>
      <w:r w:rsidRPr="00124BE9">
        <w:rPr>
          <w:rFonts w:ascii="GHEA Grapalat" w:hAnsi="GHEA Grapalat"/>
          <w:i/>
        </w:rPr>
        <w:t>.</w:t>
      </w:r>
    </w:p>
    <w:p w14:paraId="72A0AB14" w14:textId="77777777" w:rsidR="00BB28C8" w:rsidRPr="009F3DC7" w:rsidRDefault="00BB28C8" w:rsidP="00BB28C8">
      <w:pPr>
        <w:widowControl w:val="0"/>
        <w:tabs>
          <w:tab w:val="left" w:pos="8789"/>
        </w:tabs>
        <w:spacing w:after="160" w:line="360" w:lineRule="auto"/>
        <w:ind w:firstLine="567"/>
        <w:jc w:val="both"/>
        <w:rPr>
          <w:rFonts w:ascii="GHEA Grapalat" w:hAnsi="GHEA Grapalat"/>
        </w:rPr>
      </w:pPr>
    </w:p>
    <w:p w14:paraId="18D01807" w14:textId="77777777" w:rsidR="00BB28C8" w:rsidRPr="009F3DC7" w:rsidRDefault="00BB28C8" w:rsidP="00BB28C8">
      <w:pPr>
        <w:widowControl w:val="0"/>
        <w:spacing w:after="160" w:line="360" w:lineRule="auto"/>
        <w:rPr>
          <w:rFonts w:ascii="GHEA Grapalat" w:hAnsi="GHEA Grapalat"/>
          <w:i/>
        </w:rPr>
      </w:pPr>
      <w:r w:rsidRPr="009F3DC7">
        <w:rPr>
          <w:rFonts w:ascii="GHEA Grapalat" w:hAnsi="GHEA Grapalat"/>
        </w:rPr>
        <w:br w:type="page"/>
      </w:r>
    </w:p>
    <w:p w14:paraId="02367E77" w14:textId="77777777"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3</w:t>
      </w:r>
    </w:p>
    <w:p w14:paraId="7F9E5E5D" w14:textId="77777777"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14:paraId="79970C65" w14:textId="77777777" w:rsidR="00BB28C8" w:rsidRPr="009F3DC7" w:rsidRDefault="00BB28C8" w:rsidP="00BB28C8">
      <w:pPr>
        <w:widowControl w:val="0"/>
        <w:tabs>
          <w:tab w:val="left" w:pos="9540"/>
        </w:tabs>
        <w:spacing w:after="160" w:line="360" w:lineRule="auto"/>
        <w:ind w:firstLine="567"/>
        <w:jc w:val="center"/>
        <w:rPr>
          <w:rFonts w:ascii="GHEA Grapalat" w:hAnsi="GHEA Grapalat"/>
        </w:rPr>
      </w:pPr>
    </w:p>
    <w:p w14:paraId="32C38424" w14:textId="77777777" w:rsidR="00BB28C8" w:rsidRPr="00685FDC" w:rsidRDefault="00BB28C8" w:rsidP="00BB28C8">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31"/>
        <w:t>*</w:t>
      </w:r>
    </w:p>
    <w:p w14:paraId="11B11FE3" w14:textId="77777777" w:rsidR="00BB28C8" w:rsidRPr="009F3DC7" w:rsidRDefault="00BB28C8" w:rsidP="00BB28C8">
      <w:pPr>
        <w:widowControl w:val="0"/>
        <w:spacing w:after="160" w:line="360" w:lineRule="auto"/>
        <w:ind w:firstLine="567"/>
        <w:jc w:val="right"/>
        <w:rPr>
          <w:rFonts w:ascii="GHEA Grapalat" w:hAnsi="GHEA Grapalat"/>
        </w:rPr>
      </w:pPr>
      <w:r w:rsidRPr="009F3DC7">
        <w:rPr>
          <w:rFonts w:ascii="GHEA Grapalat" w:hAnsi="GHEA Grapalat"/>
        </w:rPr>
        <w:t>драмов РА</w:t>
      </w:r>
    </w:p>
    <w:tbl>
      <w:tblPr>
        <w:tblW w:w="10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9"/>
        <w:gridCol w:w="1238"/>
        <w:gridCol w:w="1019"/>
        <w:gridCol w:w="582"/>
        <w:gridCol w:w="700"/>
        <w:gridCol w:w="431"/>
        <w:gridCol w:w="556"/>
        <w:gridCol w:w="436"/>
        <w:gridCol w:w="515"/>
        <w:gridCol w:w="477"/>
        <w:gridCol w:w="531"/>
        <w:gridCol w:w="729"/>
        <w:gridCol w:w="663"/>
        <w:gridCol w:w="594"/>
        <w:gridCol w:w="644"/>
        <w:gridCol w:w="581"/>
      </w:tblGrid>
      <w:tr w:rsidR="00BB28C8" w:rsidRPr="00685FDC" w14:paraId="3704F628" w14:textId="77777777" w:rsidTr="003D2146">
        <w:trPr>
          <w:jc w:val="center"/>
        </w:trPr>
        <w:tc>
          <w:tcPr>
            <w:tcW w:w="10955" w:type="dxa"/>
            <w:gridSpan w:val="16"/>
          </w:tcPr>
          <w:p w14:paraId="532113E4" w14:textId="77777777"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Работа</w:t>
            </w:r>
          </w:p>
        </w:tc>
      </w:tr>
      <w:tr w:rsidR="00BB28C8" w:rsidRPr="00685FDC" w14:paraId="1B224D38" w14:textId="77777777" w:rsidTr="003D2146">
        <w:trPr>
          <w:jc w:val="center"/>
        </w:trPr>
        <w:tc>
          <w:tcPr>
            <w:tcW w:w="1259" w:type="dxa"/>
            <w:vAlign w:val="center"/>
          </w:tcPr>
          <w:p w14:paraId="54643EB0" w14:textId="77777777"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номер предусмотренного приглашением лота</w:t>
            </w:r>
          </w:p>
        </w:tc>
        <w:tc>
          <w:tcPr>
            <w:tcW w:w="1238" w:type="dxa"/>
            <w:vAlign w:val="center"/>
          </w:tcPr>
          <w:p w14:paraId="24C5BDD5" w14:textId="77777777"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промежуточный код, предусмотренный планом закупок по классификации ЕЗК (CPV)</w:t>
            </w:r>
          </w:p>
        </w:tc>
        <w:tc>
          <w:tcPr>
            <w:tcW w:w="1019" w:type="dxa"/>
            <w:vAlign w:val="center"/>
          </w:tcPr>
          <w:p w14:paraId="51104A54" w14:textId="77777777"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наименование</w:t>
            </w:r>
          </w:p>
        </w:tc>
        <w:tc>
          <w:tcPr>
            <w:tcW w:w="7439" w:type="dxa"/>
            <w:gridSpan w:val="13"/>
            <w:vAlign w:val="center"/>
          </w:tcPr>
          <w:p w14:paraId="790049F6" w14:textId="77777777" w:rsidR="00BB28C8" w:rsidRPr="00685FDC" w:rsidRDefault="00BB28C8" w:rsidP="003D2146">
            <w:pPr>
              <w:widowControl w:val="0"/>
              <w:spacing w:after="120"/>
              <w:jc w:val="both"/>
              <w:rPr>
                <w:rFonts w:ascii="GHEA Grapalat" w:hAnsi="GHEA Grapalat"/>
                <w:sz w:val="14"/>
                <w:szCs w:val="16"/>
              </w:rPr>
            </w:pPr>
            <w:r w:rsidRPr="00685FDC">
              <w:rPr>
                <w:rFonts w:ascii="GHEA Grapalat" w:hAnsi="GHEA Grapalat"/>
                <w:sz w:val="14"/>
                <w:szCs w:val="16"/>
              </w:rPr>
              <w:t>Оплату работы предусматривается произвести в 20 г., по месяцам, в том числе</w:t>
            </w:r>
            <w:r w:rsidRPr="00685FDC">
              <w:rPr>
                <w:rStyle w:val="FootnoteReference"/>
                <w:rFonts w:ascii="GHEA Grapalat" w:hAnsi="GHEA Grapalat"/>
                <w:sz w:val="14"/>
                <w:szCs w:val="16"/>
              </w:rPr>
              <w:footnoteReference w:customMarkFollows="1" w:id="32"/>
              <w:t>**</w:t>
            </w:r>
          </w:p>
        </w:tc>
      </w:tr>
      <w:tr w:rsidR="00BB28C8" w:rsidRPr="00685FDC" w14:paraId="33368FAF" w14:textId="77777777" w:rsidTr="003D2146">
        <w:trPr>
          <w:cantSplit/>
          <w:trHeight w:val="1134"/>
          <w:jc w:val="center"/>
        </w:trPr>
        <w:tc>
          <w:tcPr>
            <w:tcW w:w="1259" w:type="dxa"/>
          </w:tcPr>
          <w:p w14:paraId="0DF911B9" w14:textId="77777777" w:rsidR="00BB28C8" w:rsidRPr="00685FDC" w:rsidRDefault="00BB28C8" w:rsidP="003D2146">
            <w:pPr>
              <w:widowControl w:val="0"/>
              <w:spacing w:after="120"/>
              <w:jc w:val="center"/>
              <w:rPr>
                <w:rFonts w:ascii="GHEA Grapalat" w:hAnsi="GHEA Grapalat"/>
                <w:sz w:val="14"/>
                <w:szCs w:val="16"/>
              </w:rPr>
            </w:pPr>
          </w:p>
        </w:tc>
        <w:tc>
          <w:tcPr>
            <w:tcW w:w="1238" w:type="dxa"/>
          </w:tcPr>
          <w:p w14:paraId="27299869" w14:textId="77777777" w:rsidR="00BB28C8" w:rsidRPr="00685FDC" w:rsidRDefault="00BB28C8" w:rsidP="003D2146">
            <w:pPr>
              <w:widowControl w:val="0"/>
              <w:spacing w:after="120"/>
              <w:jc w:val="center"/>
              <w:rPr>
                <w:rFonts w:ascii="GHEA Grapalat" w:hAnsi="GHEA Grapalat"/>
                <w:sz w:val="14"/>
                <w:szCs w:val="16"/>
              </w:rPr>
            </w:pPr>
          </w:p>
        </w:tc>
        <w:tc>
          <w:tcPr>
            <w:tcW w:w="1019" w:type="dxa"/>
          </w:tcPr>
          <w:p w14:paraId="01C8C273" w14:textId="77777777" w:rsidR="00BB28C8" w:rsidRPr="00685FDC" w:rsidRDefault="00BB28C8" w:rsidP="003D2146">
            <w:pPr>
              <w:widowControl w:val="0"/>
              <w:spacing w:after="120"/>
              <w:jc w:val="center"/>
              <w:rPr>
                <w:rFonts w:ascii="GHEA Grapalat" w:hAnsi="GHEA Grapalat"/>
                <w:sz w:val="14"/>
                <w:szCs w:val="16"/>
              </w:rPr>
            </w:pPr>
          </w:p>
        </w:tc>
        <w:tc>
          <w:tcPr>
            <w:tcW w:w="582" w:type="dxa"/>
            <w:vAlign w:val="center"/>
          </w:tcPr>
          <w:p w14:paraId="0DD86223"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январь</w:t>
            </w:r>
          </w:p>
        </w:tc>
        <w:tc>
          <w:tcPr>
            <w:tcW w:w="700" w:type="dxa"/>
            <w:vAlign w:val="center"/>
          </w:tcPr>
          <w:p w14:paraId="4139A093" w14:textId="77777777" w:rsidR="00BB28C8" w:rsidRPr="00685FDC" w:rsidRDefault="00BB28C8" w:rsidP="003D2146">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февраль</w:t>
            </w:r>
          </w:p>
        </w:tc>
        <w:tc>
          <w:tcPr>
            <w:tcW w:w="431" w:type="dxa"/>
            <w:vAlign w:val="center"/>
          </w:tcPr>
          <w:p w14:paraId="5AD1F94C"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март</w:t>
            </w:r>
          </w:p>
        </w:tc>
        <w:tc>
          <w:tcPr>
            <w:tcW w:w="556" w:type="dxa"/>
            <w:vAlign w:val="center"/>
          </w:tcPr>
          <w:p w14:paraId="4455C6E7" w14:textId="77777777" w:rsidR="00BB28C8" w:rsidRPr="00685FDC" w:rsidRDefault="00BB28C8" w:rsidP="003D2146">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апрель</w:t>
            </w:r>
          </w:p>
        </w:tc>
        <w:tc>
          <w:tcPr>
            <w:tcW w:w="436" w:type="dxa"/>
            <w:vAlign w:val="center"/>
          </w:tcPr>
          <w:p w14:paraId="29BC7425"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май</w:t>
            </w:r>
          </w:p>
        </w:tc>
        <w:tc>
          <w:tcPr>
            <w:tcW w:w="515" w:type="dxa"/>
            <w:vAlign w:val="center"/>
          </w:tcPr>
          <w:p w14:paraId="3DC07C51"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июнь</w:t>
            </w:r>
          </w:p>
        </w:tc>
        <w:tc>
          <w:tcPr>
            <w:tcW w:w="477" w:type="dxa"/>
            <w:vAlign w:val="center"/>
          </w:tcPr>
          <w:p w14:paraId="1C6E1734"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июль </w:t>
            </w:r>
          </w:p>
        </w:tc>
        <w:tc>
          <w:tcPr>
            <w:tcW w:w="531" w:type="dxa"/>
            <w:vAlign w:val="center"/>
          </w:tcPr>
          <w:p w14:paraId="467CEF52"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август</w:t>
            </w:r>
          </w:p>
        </w:tc>
        <w:tc>
          <w:tcPr>
            <w:tcW w:w="729" w:type="dxa"/>
            <w:vAlign w:val="center"/>
          </w:tcPr>
          <w:p w14:paraId="41F5F6EE"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сентябрь </w:t>
            </w:r>
          </w:p>
        </w:tc>
        <w:tc>
          <w:tcPr>
            <w:tcW w:w="663" w:type="dxa"/>
            <w:vAlign w:val="center"/>
          </w:tcPr>
          <w:p w14:paraId="140ECFA5"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октябрь</w:t>
            </w:r>
          </w:p>
        </w:tc>
        <w:tc>
          <w:tcPr>
            <w:tcW w:w="594" w:type="dxa"/>
            <w:vAlign w:val="center"/>
          </w:tcPr>
          <w:p w14:paraId="1740B5D9"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ноябрь</w:t>
            </w:r>
          </w:p>
        </w:tc>
        <w:tc>
          <w:tcPr>
            <w:tcW w:w="644" w:type="dxa"/>
            <w:vAlign w:val="center"/>
          </w:tcPr>
          <w:p w14:paraId="288D158F"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декабрь</w:t>
            </w:r>
          </w:p>
        </w:tc>
        <w:tc>
          <w:tcPr>
            <w:tcW w:w="581" w:type="dxa"/>
            <w:vAlign w:val="center"/>
          </w:tcPr>
          <w:p w14:paraId="4780CC9D" w14:textId="77777777" w:rsidR="00BB28C8" w:rsidRPr="00685FDC" w:rsidRDefault="00BB28C8" w:rsidP="003D2146">
            <w:pPr>
              <w:widowControl w:val="0"/>
              <w:spacing w:after="120"/>
              <w:ind w:left="-95" w:right="-88"/>
              <w:jc w:val="center"/>
              <w:rPr>
                <w:rFonts w:ascii="GHEA Grapalat" w:hAnsi="GHEA Grapalat"/>
                <w:sz w:val="14"/>
                <w:szCs w:val="16"/>
                <w:lang w:val="en-US"/>
              </w:rPr>
            </w:pPr>
            <w:r w:rsidRPr="00685FDC">
              <w:rPr>
                <w:rFonts w:ascii="GHEA Grapalat" w:hAnsi="GHEA Grapalat"/>
                <w:sz w:val="14"/>
                <w:szCs w:val="16"/>
              </w:rPr>
              <w:t>Всего</w:t>
            </w:r>
          </w:p>
        </w:tc>
      </w:tr>
      <w:tr w:rsidR="00CF774E" w:rsidRPr="00685FDC" w14:paraId="4DB2BD57" w14:textId="77777777" w:rsidTr="0020136C">
        <w:trPr>
          <w:cantSplit/>
          <w:trHeight w:val="1134"/>
          <w:jc w:val="center"/>
        </w:trPr>
        <w:tc>
          <w:tcPr>
            <w:tcW w:w="1259" w:type="dxa"/>
          </w:tcPr>
          <w:p w14:paraId="4F32EE96" w14:textId="5DCB8A7F" w:rsidR="00CF774E" w:rsidRPr="00CF774E" w:rsidRDefault="00CF774E" w:rsidP="00CF774E">
            <w:pPr>
              <w:widowControl w:val="0"/>
              <w:spacing w:after="120"/>
              <w:jc w:val="center"/>
              <w:rPr>
                <w:rFonts w:ascii="GHEA Grapalat" w:hAnsi="GHEA Grapalat"/>
                <w:sz w:val="14"/>
                <w:szCs w:val="16"/>
                <w:lang w:val="en-US"/>
              </w:rPr>
            </w:pPr>
            <w:r>
              <w:rPr>
                <w:rFonts w:ascii="GHEA Grapalat" w:hAnsi="GHEA Grapalat"/>
                <w:sz w:val="14"/>
                <w:szCs w:val="16"/>
                <w:lang w:val="hy-AM"/>
              </w:rPr>
              <w:t>1</w:t>
            </w:r>
          </w:p>
        </w:tc>
        <w:tc>
          <w:tcPr>
            <w:tcW w:w="1238" w:type="dxa"/>
          </w:tcPr>
          <w:p w14:paraId="6FF7CB4D" w14:textId="6DB04415" w:rsidR="00CF774E" w:rsidRPr="00685FDC" w:rsidRDefault="00CF774E" w:rsidP="00CF774E">
            <w:pPr>
              <w:widowControl w:val="0"/>
              <w:spacing w:after="120"/>
              <w:jc w:val="center"/>
              <w:rPr>
                <w:rFonts w:ascii="GHEA Grapalat" w:hAnsi="GHEA Grapalat"/>
                <w:sz w:val="14"/>
                <w:szCs w:val="16"/>
              </w:rPr>
            </w:pPr>
            <w:r>
              <w:t>45461100</w:t>
            </w:r>
          </w:p>
        </w:tc>
        <w:tc>
          <w:tcPr>
            <w:tcW w:w="1019" w:type="dxa"/>
          </w:tcPr>
          <w:p w14:paraId="103F4EDF" w14:textId="13D99B56" w:rsidR="00CF774E" w:rsidRPr="00685FDC" w:rsidRDefault="00CF774E" w:rsidP="00CF774E">
            <w:pPr>
              <w:widowControl w:val="0"/>
              <w:spacing w:after="120"/>
              <w:jc w:val="center"/>
              <w:rPr>
                <w:rFonts w:ascii="GHEA Grapalat" w:hAnsi="GHEA Grapalat"/>
                <w:sz w:val="14"/>
                <w:szCs w:val="16"/>
              </w:rPr>
            </w:pPr>
            <w:r w:rsidRPr="00CF774E">
              <w:rPr>
                <w:rFonts w:ascii="GHEA Grapalat" w:hAnsi="GHEA Grapalat"/>
                <w:sz w:val="14"/>
                <w:szCs w:val="16"/>
              </w:rPr>
              <w:t>Текущие работы по реконструкции здания</w:t>
            </w:r>
          </w:p>
        </w:tc>
        <w:tc>
          <w:tcPr>
            <w:tcW w:w="582" w:type="dxa"/>
            <w:vAlign w:val="center"/>
          </w:tcPr>
          <w:p w14:paraId="67C18B43" w14:textId="77777777" w:rsidR="00CF774E" w:rsidRPr="00685FDC" w:rsidRDefault="00CF774E" w:rsidP="00CF774E">
            <w:pPr>
              <w:widowControl w:val="0"/>
              <w:spacing w:after="120"/>
              <w:ind w:left="-95" w:right="-88"/>
              <w:jc w:val="center"/>
              <w:rPr>
                <w:rFonts w:ascii="GHEA Grapalat" w:hAnsi="GHEA Grapalat"/>
                <w:sz w:val="14"/>
                <w:szCs w:val="16"/>
              </w:rPr>
            </w:pPr>
            <w:r w:rsidRPr="00685FDC">
              <w:rPr>
                <w:rFonts w:ascii="GHEA Grapalat" w:hAnsi="GHEA Grapalat"/>
                <w:sz w:val="14"/>
                <w:szCs w:val="16"/>
              </w:rPr>
              <w:t>... %</w:t>
            </w:r>
          </w:p>
        </w:tc>
        <w:tc>
          <w:tcPr>
            <w:tcW w:w="700" w:type="dxa"/>
            <w:vAlign w:val="center"/>
          </w:tcPr>
          <w:p w14:paraId="070889C5" w14:textId="77777777" w:rsidR="00CF774E" w:rsidRPr="00685FDC" w:rsidRDefault="00CF774E" w:rsidP="00CF774E">
            <w:pPr>
              <w:widowControl w:val="0"/>
              <w:spacing w:after="120"/>
              <w:ind w:left="-95" w:right="-88"/>
              <w:jc w:val="center"/>
              <w:rPr>
                <w:rFonts w:ascii="GHEA Grapalat" w:hAnsi="GHEA Grapalat"/>
                <w:sz w:val="14"/>
                <w:szCs w:val="16"/>
              </w:rPr>
            </w:pPr>
            <w:r w:rsidRPr="00685FDC">
              <w:rPr>
                <w:rFonts w:ascii="GHEA Grapalat" w:hAnsi="GHEA Grapalat"/>
                <w:sz w:val="14"/>
                <w:szCs w:val="16"/>
              </w:rPr>
              <w:t>... %</w:t>
            </w:r>
          </w:p>
        </w:tc>
        <w:tc>
          <w:tcPr>
            <w:tcW w:w="431" w:type="dxa"/>
            <w:vAlign w:val="center"/>
          </w:tcPr>
          <w:p w14:paraId="6D9A0AC7" w14:textId="77777777" w:rsidR="00CF774E" w:rsidRPr="00685FDC" w:rsidRDefault="00CF774E" w:rsidP="00CF774E">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56" w:type="dxa"/>
            <w:vAlign w:val="center"/>
          </w:tcPr>
          <w:p w14:paraId="499C67AF" w14:textId="77777777" w:rsidR="00CF774E" w:rsidRPr="00685FDC" w:rsidRDefault="00CF774E" w:rsidP="00CF774E">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436" w:type="dxa"/>
            <w:vAlign w:val="center"/>
          </w:tcPr>
          <w:p w14:paraId="104273ED" w14:textId="77777777" w:rsidR="00CF774E" w:rsidRPr="00685FDC" w:rsidRDefault="00CF774E" w:rsidP="00CF774E">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15" w:type="dxa"/>
            <w:vAlign w:val="center"/>
          </w:tcPr>
          <w:p w14:paraId="60660C49" w14:textId="77777777" w:rsidR="00CF774E" w:rsidRPr="00685FDC" w:rsidRDefault="00CF774E" w:rsidP="00CF774E">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477" w:type="dxa"/>
            <w:vAlign w:val="center"/>
          </w:tcPr>
          <w:p w14:paraId="45F22768" w14:textId="0046EC70" w:rsidR="00CF774E" w:rsidRPr="00685FDC" w:rsidRDefault="009330C9" w:rsidP="00CF774E">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31" w:type="dxa"/>
          </w:tcPr>
          <w:p w14:paraId="75DEA748" w14:textId="7F5B5B10" w:rsidR="00CF774E" w:rsidRPr="00685FDC" w:rsidRDefault="009330C9" w:rsidP="00CF774E">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729" w:type="dxa"/>
          </w:tcPr>
          <w:p w14:paraId="79C46193" w14:textId="386482ED" w:rsidR="00CF774E" w:rsidRPr="00685FDC" w:rsidRDefault="00CF774E" w:rsidP="00CF774E">
            <w:pPr>
              <w:widowControl w:val="0"/>
              <w:spacing w:after="120"/>
              <w:ind w:left="-95" w:right="-88"/>
              <w:jc w:val="center"/>
              <w:rPr>
                <w:rFonts w:ascii="GHEA Grapalat" w:hAnsi="GHEA Grapalat" w:cs="Arial"/>
                <w:sz w:val="14"/>
                <w:szCs w:val="16"/>
              </w:rPr>
            </w:pPr>
            <w:r w:rsidRPr="009151EE">
              <w:rPr>
                <w:rFonts w:ascii="GHEA Grapalat" w:hAnsi="GHEA Grapalat"/>
                <w:sz w:val="14"/>
                <w:szCs w:val="16"/>
                <w:lang w:val="en-US"/>
              </w:rPr>
              <w:t>100</w:t>
            </w:r>
            <w:r w:rsidRPr="009151EE">
              <w:rPr>
                <w:rFonts w:ascii="GHEA Grapalat" w:hAnsi="GHEA Grapalat"/>
                <w:sz w:val="14"/>
                <w:szCs w:val="16"/>
              </w:rPr>
              <w:t xml:space="preserve"> %</w:t>
            </w:r>
          </w:p>
        </w:tc>
        <w:tc>
          <w:tcPr>
            <w:tcW w:w="663" w:type="dxa"/>
          </w:tcPr>
          <w:p w14:paraId="7DE03E4F" w14:textId="2132B259" w:rsidR="00CF774E" w:rsidRPr="00685FDC" w:rsidRDefault="00CF774E" w:rsidP="00CF774E">
            <w:pPr>
              <w:widowControl w:val="0"/>
              <w:spacing w:after="120"/>
              <w:ind w:left="-95" w:right="-88"/>
              <w:jc w:val="center"/>
              <w:rPr>
                <w:rFonts w:ascii="GHEA Grapalat" w:hAnsi="GHEA Grapalat" w:cs="Arial"/>
                <w:sz w:val="14"/>
                <w:szCs w:val="16"/>
              </w:rPr>
            </w:pPr>
            <w:r w:rsidRPr="009151EE">
              <w:rPr>
                <w:rFonts w:ascii="GHEA Grapalat" w:hAnsi="GHEA Grapalat"/>
                <w:sz w:val="14"/>
                <w:szCs w:val="16"/>
                <w:lang w:val="en-US"/>
              </w:rPr>
              <w:t>100</w:t>
            </w:r>
            <w:r w:rsidRPr="009151EE">
              <w:rPr>
                <w:rFonts w:ascii="GHEA Grapalat" w:hAnsi="GHEA Grapalat"/>
                <w:sz w:val="14"/>
                <w:szCs w:val="16"/>
              </w:rPr>
              <w:t xml:space="preserve"> %</w:t>
            </w:r>
          </w:p>
        </w:tc>
        <w:tc>
          <w:tcPr>
            <w:tcW w:w="594" w:type="dxa"/>
          </w:tcPr>
          <w:p w14:paraId="1EC34AEC" w14:textId="1D4BB395" w:rsidR="00CF774E" w:rsidRPr="00685FDC" w:rsidRDefault="00CF774E" w:rsidP="00CF774E">
            <w:pPr>
              <w:widowControl w:val="0"/>
              <w:spacing w:after="120"/>
              <w:ind w:left="-95" w:right="-88"/>
              <w:jc w:val="center"/>
              <w:rPr>
                <w:rFonts w:ascii="GHEA Grapalat" w:hAnsi="GHEA Grapalat" w:cs="Arial"/>
                <w:sz w:val="14"/>
                <w:szCs w:val="16"/>
              </w:rPr>
            </w:pPr>
            <w:r w:rsidRPr="009151EE">
              <w:rPr>
                <w:rFonts w:ascii="GHEA Grapalat" w:hAnsi="GHEA Grapalat"/>
                <w:sz w:val="14"/>
                <w:szCs w:val="16"/>
                <w:lang w:val="en-US"/>
              </w:rPr>
              <w:t>100</w:t>
            </w:r>
            <w:r w:rsidRPr="009151EE">
              <w:rPr>
                <w:rFonts w:ascii="GHEA Grapalat" w:hAnsi="GHEA Grapalat"/>
                <w:sz w:val="14"/>
                <w:szCs w:val="16"/>
              </w:rPr>
              <w:t xml:space="preserve"> %</w:t>
            </w:r>
          </w:p>
        </w:tc>
        <w:tc>
          <w:tcPr>
            <w:tcW w:w="644" w:type="dxa"/>
          </w:tcPr>
          <w:p w14:paraId="451DFAB4" w14:textId="1E63951B" w:rsidR="00CF774E" w:rsidRPr="00685FDC" w:rsidRDefault="00CF774E" w:rsidP="00CF774E">
            <w:pPr>
              <w:widowControl w:val="0"/>
              <w:spacing w:after="120"/>
              <w:ind w:left="-95" w:right="-88"/>
              <w:jc w:val="center"/>
              <w:rPr>
                <w:rFonts w:ascii="GHEA Grapalat" w:hAnsi="GHEA Grapalat" w:cs="Arial"/>
                <w:sz w:val="14"/>
                <w:szCs w:val="16"/>
              </w:rPr>
            </w:pPr>
            <w:r w:rsidRPr="009151EE">
              <w:rPr>
                <w:rFonts w:ascii="GHEA Grapalat" w:hAnsi="GHEA Grapalat"/>
                <w:sz w:val="14"/>
                <w:szCs w:val="16"/>
                <w:lang w:val="en-US"/>
              </w:rPr>
              <w:t>100</w:t>
            </w:r>
            <w:r w:rsidRPr="009151EE">
              <w:rPr>
                <w:rFonts w:ascii="GHEA Grapalat" w:hAnsi="GHEA Grapalat"/>
                <w:sz w:val="14"/>
                <w:szCs w:val="16"/>
              </w:rPr>
              <w:t xml:space="preserve"> %</w:t>
            </w:r>
          </w:p>
        </w:tc>
        <w:tc>
          <w:tcPr>
            <w:tcW w:w="581" w:type="dxa"/>
          </w:tcPr>
          <w:p w14:paraId="2A27A35C" w14:textId="7CD432DB" w:rsidR="00CF774E" w:rsidRPr="00685FDC" w:rsidRDefault="00CF774E" w:rsidP="00CF774E">
            <w:pPr>
              <w:widowControl w:val="0"/>
              <w:spacing w:after="120"/>
              <w:ind w:left="-95" w:right="-88"/>
              <w:jc w:val="center"/>
              <w:rPr>
                <w:rFonts w:ascii="GHEA Grapalat" w:hAnsi="GHEA Grapalat"/>
                <w:b/>
                <w:sz w:val="14"/>
                <w:szCs w:val="16"/>
              </w:rPr>
            </w:pPr>
            <w:r w:rsidRPr="009151EE">
              <w:rPr>
                <w:rFonts w:ascii="GHEA Grapalat" w:hAnsi="GHEA Grapalat"/>
                <w:sz w:val="14"/>
                <w:szCs w:val="16"/>
                <w:lang w:val="en-US"/>
              </w:rPr>
              <w:t>100</w:t>
            </w:r>
            <w:r w:rsidRPr="009151EE">
              <w:rPr>
                <w:rFonts w:ascii="GHEA Grapalat" w:hAnsi="GHEA Grapalat"/>
                <w:sz w:val="14"/>
                <w:szCs w:val="16"/>
              </w:rPr>
              <w:t xml:space="preserve"> %</w:t>
            </w:r>
          </w:p>
        </w:tc>
      </w:tr>
      <w:tr w:rsidR="00CF774E" w:rsidRPr="00685FDC" w14:paraId="4CC9A458" w14:textId="77777777" w:rsidTr="0020136C">
        <w:trPr>
          <w:cantSplit/>
          <w:trHeight w:val="1134"/>
          <w:jc w:val="center"/>
        </w:trPr>
        <w:tc>
          <w:tcPr>
            <w:tcW w:w="1259" w:type="dxa"/>
          </w:tcPr>
          <w:p w14:paraId="54373ACB" w14:textId="77777777" w:rsidR="00CF774E" w:rsidRDefault="00CF774E" w:rsidP="00CF774E">
            <w:pPr>
              <w:widowControl w:val="0"/>
              <w:spacing w:after="120"/>
              <w:jc w:val="center"/>
              <w:rPr>
                <w:rFonts w:ascii="GHEA Grapalat" w:hAnsi="GHEA Grapalat"/>
                <w:sz w:val="14"/>
                <w:szCs w:val="16"/>
                <w:lang w:val="hy-AM"/>
              </w:rPr>
            </w:pPr>
          </w:p>
        </w:tc>
        <w:tc>
          <w:tcPr>
            <w:tcW w:w="1238" w:type="dxa"/>
          </w:tcPr>
          <w:p w14:paraId="65D7661F" w14:textId="77777777" w:rsidR="00CF774E" w:rsidRDefault="00CF774E" w:rsidP="00CF774E">
            <w:pPr>
              <w:widowControl w:val="0"/>
              <w:spacing w:after="120"/>
              <w:jc w:val="center"/>
            </w:pPr>
          </w:p>
        </w:tc>
        <w:tc>
          <w:tcPr>
            <w:tcW w:w="1019" w:type="dxa"/>
          </w:tcPr>
          <w:p w14:paraId="13758E14" w14:textId="77777777" w:rsidR="00CF774E" w:rsidRPr="00CF774E" w:rsidRDefault="00CF774E" w:rsidP="00CF774E">
            <w:pPr>
              <w:widowControl w:val="0"/>
              <w:spacing w:after="120"/>
              <w:jc w:val="center"/>
              <w:rPr>
                <w:rFonts w:ascii="GHEA Grapalat" w:hAnsi="GHEA Grapalat"/>
                <w:sz w:val="14"/>
                <w:szCs w:val="16"/>
              </w:rPr>
            </w:pPr>
          </w:p>
        </w:tc>
        <w:tc>
          <w:tcPr>
            <w:tcW w:w="582" w:type="dxa"/>
            <w:vAlign w:val="center"/>
          </w:tcPr>
          <w:p w14:paraId="1FD84E70" w14:textId="77777777" w:rsidR="00CF774E" w:rsidRPr="00685FDC" w:rsidRDefault="00CF774E" w:rsidP="00CF774E">
            <w:pPr>
              <w:widowControl w:val="0"/>
              <w:spacing w:after="120"/>
              <w:ind w:left="-95" w:right="-88"/>
              <w:jc w:val="center"/>
              <w:rPr>
                <w:rFonts w:ascii="GHEA Grapalat" w:hAnsi="GHEA Grapalat"/>
                <w:sz w:val="14"/>
                <w:szCs w:val="16"/>
              </w:rPr>
            </w:pPr>
          </w:p>
        </w:tc>
        <w:tc>
          <w:tcPr>
            <w:tcW w:w="700" w:type="dxa"/>
            <w:vAlign w:val="center"/>
          </w:tcPr>
          <w:p w14:paraId="4845E8DE" w14:textId="77777777" w:rsidR="00CF774E" w:rsidRPr="00685FDC" w:rsidRDefault="00CF774E" w:rsidP="00CF774E">
            <w:pPr>
              <w:widowControl w:val="0"/>
              <w:spacing w:after="120"/>
              <w:ind w:left="-95" w:right="-88"/>
              <w:jc w:val="center"/>
              <w:rPr>
                <w:rFonts w:ascii="GHEA Grapalat" w:hAnsi="GHEA Grapalat"/>
                <w:sz w:val="14"/>
                <w:szCs w:val="16"/>
              </w:rPr>
            </w:pPr>
          </w:p>
        </w:tc>
        <w:tc>
          <w:tcPr>
            <w:tcW w:w="431" w:type="dxa"/>
            <w:vAlign w:val="center"/>
          </w:tcPr>
          <w:p w14:paraId="3D035FBF" w14:textId="77777777" w:rsidR="00CF774E" w:rsidRPr="00685FDC" w:rsidRDefault="00CF774E" w:rsidP="00CF774E">
            <w:pPr>
              <w:widowControl w:val="0"/>
              <w:spacing w:after="120"/>
              <w:ind w:left="-95" w:right="-88"/>
              <w:jc w:val="center"/>
              <w:rPr>
                <w:rFonts w:ascii="GHEA Grapalat" w:hAnsi="GHEA Grapalat"/>
                <w:sz w:val="14"/>
                <w:szCs w:val="16"/>
              </w:rPr>
            </w:pPr>
          </w:p>
        </w:tc>
        <w:tc>
          <w:tcPr>
            <w:tcW w:w="556" w:type="dxa"/>
            <w:vAlign w:val="center"/>
          </w:tcPr>
          <w:p w14:paraId="457CE6B9" w14:textId="77777777" w:rsidR="00CF774E" w:rsidRPr="00685FDC" w:rsidRDefault="00CF774E" w:rsidP="00CF774E">
            <w:pPr>
              <w:widowControl w:val="0"/>
              <w:spacing w:after="120"/>
              <w:ind w:left="-95" w:right="-88"/>
              <w:jc w:val="center"/>
              <w:rPr>
                <w:rFonts w:ascii="GHEA Grapalat" w:hAnsi="GHEA Grapalat"/>
                <w:sz w:val="14"/>
                <w:szCs w:val="16"/>
              </w:rPr>
            </w:pPr>
          </w:p>
        </w:tc>
        <w:tc>
          <w:tcPr>
            <w:tcW w:w="436" w:type="dxa"/>
            <w:vAlign w:val="center"/>
          </w:tcPr>
          <w:p w14:paraId="63AC13DB" w14:textId="77777777" w:rsidR="00CF774E" w:rsidRPr="00685FDC" w:rsidRDefault="00CF774E" w:rsidP="00CF774E">
            <w:pPr>
              <w:widowControl w:val="0"/>
              <w:spacing w:after="120"/>
              <w:ind w:left="-95" w:right="-88"/>
              <w:jc w:val="center"/>
              <w:rPr>
                <w:rFonts w:ascii="GHEA Grapalat" w:hAnsi="GHEA Grapalat"/>
                <w:sz w:val="14"/>
                <w:szCs w:val="16"/>
              </w:rPr>
            </w:pPr>
          </w:p>
        </w:tc>
        <w:tc>
          <w:tcPr>
            <w:tcW w:w="515" w:type="dxa"/>
            <w:vAlign w:val="center"/>
          </w:tcPr>
          <w:p w14:paraId="5B82B1CB" w14:textId="77777777" w:rsidR="00CF774E" w:rsidRPr="00685FDC" w:rsidRDefault="00CF774E" w:rsidP="00CF774E">
            <w:pPr>
              <w:widowControl w:val="0"/>
              <w:spacing w:after="120"/>
              <w:ind w:left="-95" w:right="-88"/>
              <w:jc w:val="center"/>
              <w:rPr>
                <w:rFonts w:ascii="GHEA Grapalat" w:hAnsi="GHEA Grapalat"/>
                <w:sz w:val="14"/>
                <w:szCs w:val="16"/>
              </w:rPr>
            </w:pPr>
          </w:p>
        </w:tc>
        <w:tc>
          <w:tcPr>
            <w:tcW w:w="477" w:type="dxa"/>
            <w:vAlign w:val="center"/>
          </w:tcPr>
          <w:p w14:paraId="3FEB8E8A" w14:textId="77777777" w:rsidR="00CF774E" w:rsidRDefault="00CF774E" w:rsidP="00CF774E">
            <w:pPr>
              <w:widowControl w:val="0"/>
              <w:spacing w:after="120"/>
              <w:ind w:left="-95" w:right="-88"/>
              <w:jc w:val="center"/>
              <w:rPr>
                <w:rFonts w:ascii="GHEA Grapalat" w:hAnsi="GHEA Grapalat"/>
                <w:sz w:val="14"/>
                <w:szCs w:val="16"/>
                <w:lang w:val="en-US"/>
              </w:rPr>
            </w:pPr>
          </w:p>
        </w:tc>
        <w:tc>
          <w:tcPr>
            <w:tcW w:w="531" w:type="dxa"/>
          </w:tcPr>
          <w:p w14:paraId="4AC81D26" w14:textId="77777777" w:rsidR="00CF774E" w:rsidRPr="009151EE" w:rsidRDefault="00CF774E" w:rsidP="00CF774E">
            <w:pPr>
              <w:widowControl w:val="0"/>
              <w:spacing w:after="120"/>
              <w:ind w:left="-95" w:right="-88"/>
              <w:jc w:val="center"/>
              <w:rPr>
                <w:rFonts w:ascii="GHEA Grapalat" w:hAnsi="GHEA Grapalat"/>
                <w:sz w:val="14"/>
                <w:szCs w:val="16"/>
                <w:lang w:val="en-US"/>
              </w:rPr>
            </w:pPr>
          </w:p>
        </w:tc>
        <w:tc>
          <w:tcPr>
            <w:tcW w:w="729" w:type="dxa"/>
          </w:tcPr>
          <w:p w14:paraId="7A130C8C" w14:textId="77777777" w:rsidR="00CF774E" w:rsidRPr="009151EE" w:rsidRDefault="00CF774E" w:rsidP="00CF774E">
            <w:pPr>
              <w:widowControl w:val="0"/>
              <w:spacing w:after="120"/>
              <w:ind w:left="-95" w:right="-88"/>
              <w:jc w:val="center"/>
              <w:rPr>
                <w:rFonts w:ascii="GHEA Grapalat" w:hAnsi="GHEA Grapalat"/>
                <w:sz w:val="14"/>
                <w:szCs w:val="16"/>
                <w:lang w:val="en-US"/>
              </w:rPr>
            </w:pPr>
          </w:p>
        </w:tc>
        <w:tc>
          <w:tcPr>
            <w:tcW w:w="663" w:type="dxa"/>
          </w:tcPr>
          <w:p w14:paraId="47D55D95" w14:textId="77777777" w:rsidR="00CF774E" w:rsidRPr="009151EE" w:rsidRDefault="00CF774E" w:rsidP="00CF774E">
            <w:pPr>
              <w:widowControl w:val="0"/>
              <w:spacing w:after="120"/>
              <w:ind w:left="-95" w:right="-88"/>
              <w:jc w:val="center"/>
              <w:rPr>
                <w:rFonts w:ascii="GHEA Grapalat" w:hAnsi="GHEA Grapalat"/>
                <w:sz w:val="14"/>
                <w:szCs w:val="16"/>
                <w:lang w:val="en-US"/>
              </w:rPr>
            </w:pPr>
          </w:p>
        </w:tc>
        <w:tc>
          <w:tcPr>
            <w:tcW w:w="594" w:type="dxa"/>
          </w:tcPr>
          <w:p w14:paraId="5F73E762" w14:textId="77777777" w:rsidR="00CF774E" w:rsidRPr="009151EE" w:rsidRDefault="00CF774E" w:rsidP="00CF774E">
            <w:pPr>
              <w:widowControl w:val="0"/>
              <w:spacing w:after="120"/>
              <w:ind w:left="-95" w:right="-88"/>
              <w:jc w:val="center"/>
              <w:rPr>
                <w:rFonts w:ascii="GHEA Grapalat" w:hAnsi="GHEA Grapalat"/>
                <w:sz w:val="14"/>
                <w:szCs w:val="16"/>
                <w:lang w:val="en-US"/>
              </w:rPr>
            </w:pPr>
          </w:p>
        </w:tc>
        <w:tc>
          <w:tcPr>
            <w:tcW w:w="644" w:type="dxa"/>
          </w:tcPr>
          <w:p w14:paraId="7C8074A9" w14:textId="77777777" w:rsidR="00CF774E" w:rsidRPr="009151EE" w:rsidRDefault="00CF774E" w:rsidP="00CF774E">
            <w:pPr>
              <w:widowControl w:val="0"/>
              <w:spacing w:after="120"/>
              <w:ind w:left="-95" w:right="-88"/>
              <w:jc w:val="center"/>
              <w:rPr>
                <w:rFonts w:ascii="GHEA Grapalat" w:hAnsi="GHEA Grapalat"/>
                <w:sz w:val="14"/>
                <w:szCs w:val="16"/>
                <w:lang w:val="en-US"/>
              </w:rPr>
            </w:pPr>
          </w:p>
        </w:tc>
        <w:tc>
          <w:tcPr>
            <w:tcW w:w="581" w:type="dxa"/>
          </w:tcPr>
          <w:p w14:paraId="67088455" w14:textId="35912EFC" w:rsidR="00CF774E" w:rsidRPr="009151EE" w:rsidRDefault="00CF774E" w:rsidP="00CF774E">
            <w:pPr>
              <w:widowControl w:val="0"/>
              <w:spacing w:after="120"/>
              <w:ind w:left="-95" w:right="-88"/>
              <w:jc w:val="center"/>
              <w:rPr>
                <w:rFonts w:ascii="GHEA Grapalat" w:hAnsi="GHEA Grapalat"/>
                <w:sz w:val="14"/>
                <w:szCs w:val="16"/>
                <w:lang w:val="en-US"/>
              </w:rPr>
            </w:pPr>
            <w:r>
              <w:rPr>
                <w:rFonts w:ascii="GHEA Grapalat" w:hAnsi="GHEA Grapalat"/>
                <w:sz w:val="14"/>
                <w:szCs w:val="16"/>
                <w:lang w:val="en-US"/>
              </w:rPr>
              <w:t>100%</w:t>
            </w:r>
          </w:p>
        </w:tc>
      </w:tr>
    </w:tbl>
    <w:p w14:paraId="5D167FEE" w14:textId="77777777" w:rsidR="00BB28C8" w:rsidRPr="00685FDC" w:rsidRDefault="00BB28C8" w:rsidP="00BB28C8">
      <w:pPr>
        <w:widowControl w:val="0"/>
        <w:spacing w:after="160" w:line="360" w:lineRule="auto"/>
        <w:jc w:val="both"/>
        <w:rPr>
          <w:rFonts w:ascii="GHEA Grapalat" w:hAnsi="GHEA Grapalat" w:cs="Sylfaen"/>
          <w:i/>
          <w:lang w:val="en-US"/>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14:paraId="41640B92" w14:textId="77777777" w:rsidTr="003D2146">
        <w:trPr>
          <w:jc w:val="center"/>
        </w:trPr>
        <w:tc>
          <w:tcPr>
            <w:tcW w:w="4536" w:type="dxa"/>
          </w:tcPr>
          <w:p w14:paraId="4336B8AF"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14:paraId="2557E8A5" w14:textId="77777777"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t>______________________</w:t>
            </w:r>
          </w:p>
          <w:p w14:paraId="3884B7F7"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14:paraId="56925725"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14:paraId="47260D2B" w14:textId="77777777" w:rsidR="00BB28C8" w:rsidRPr="009F3DC7" w:rsidRDefault="00BB28C8" w:rsidP="003D2146">
            <w:pPr>
              <w:widowControl w:val="0"/>
              <w:spacing w:after="160" w:line="360" w:lineRule="auto"/>
              <w:jc w:val="center"/>
              <w:rPr>
                <w:rFonts w:ascii="GHEA Grapalat" w:hAnsi="GHEA Grapalat"/>
              </w:rPr>
            </w:pPr>
          </w:p>
        </w:tc>
        <w:tc>
          <w:tcPr>
            <w:tcW w:w="4343" w:type="dxa"/>
          </w:tcPr>
          <w:p w14:paraId="19D40596"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14:paraId="75E71299" w14:textId="77777777"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t>_____________________</w:t>
            </w:r>
          </w:p>
          <w:p w14:paraId="3CC15FE2"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14:paraId="618834F2"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14:paraId="361CA9D8" w14:textId="77777777" w:rsidR="00BB28C8" w:rsidRPr="009F3DC7" w:rsidRDefault="00BB28C8" w:rsidP="00BB28C8">
      <w:pPr>
        <w:widowControl w:val="0"/>
        <w:spacing w:after="160" w:line="360" w:lineRule="auto"/>
        <w:ind w:firstLine="567"/>
        <w:rPr>
          <w:rFonts w:ascii="GHEA Grapalat" w:hAnsi="GHEA Grapalat"/>
        </w:rPr>
        <w:sectPr w:rsidR="00BB28C8" w:rsidRPr="009F3DC7" w:rsidSect="00166832">
          <w:footerReference w:type="default" r:id="rId8"/>
          <w:footnotePr>
            <w:pos w:val="beneathText"/>
          </w:footnotePr>
          <w:type w:val="nextColumn"/>
          <w:pgSz w:w="11907" w:h="16840" w:code="9"/>
          <w:pgMar w:top="993" w:right="1418" w:bottom="1418" w:left="1418" w:header="561" w:footer="561" w:gutter="0"/>
          <w:cols w:space="720"/>
          <w:docGrid w:linePitch="326"/>
        </w:sectPr>
      </w:pPr>
    </w:p>
    <w:p w14:paraId="04AC9A17" w14:textId="77777777"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4</w:t>
      </w:r>
    </w:p>
    <w:p w14:paraId="6CA016EE" w14:textId="77777777"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549C999A" w14:textId="77777777" w:rsidR="00BB28C8" w:rsidRPr="009F3DC7" w:rsidRDefault="00BB28C8" w:rsidP="00BB28C8">
      <w:pPr>
        <w:widowControl w:val="0"/>
        <w:spacing w:after="160" w:line="360" w:lineRule="auto"/>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BB28C8" w:rsidRPr="009F3DC7" w14:paraId="5B98D2BE" w14:textId="77777777" w:rsidTr="003D2146">
        <w:trPr>
          <w:tblCellSpacing w:w="7" w:type="dxa"/>
          <w:jc w:val="center"/>
        </w:trPr>
        <w:tc>
          <w:tcPr>
            <w:tcW w:w="0" w:type="auto"/>
            <w:vAlign w:val="center"/>
          </w:tcPr>
          <w:p w14:paraId="16BD8D94"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14:paraId="00ED1813"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14:paraId="22C131F3"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14:paraId="68A5EEB9"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место нахождения ______________</w:t>
            </w:r>
          </w:p>
          <w:p w14:paraId="40C4246F" w14:textId="77777777" w:rsidR="00BB28C8" w:rsidRPr="00124BE9" w:rsidRDefault="00BB28C8" w:rsidP="003D2146">
            <w:pPr>
              <w:widowControl w:val="0"/>
              <w:spacing w:after="160" w:line="360" w:lineRule="auto"/>
              <w:jc w:val="center"/>
              <w:rPr>
                <w:rFonts w:ascii="GHEA Grapalat" w:hAnsi="GHEA Grapalat"/>
                <w:iCs/>
                <w:color w:val="000000"/>
              </w:rPr>
            </w:pPr>
            <w:r>
              <w:rPr>
                <w:rFonts w:ascii="GHEA Grapalat" w:hAnsi="GHEA Grapalat"/>
                <w:color w:val="000000"/>
              </w:rPr>
              <w:t>Р/С_________________________</w:t>
            </w:r>
            <w:r w:rsidRPr="00124BE9">
              <w:rPr>
                <w:rFonts w:ascii="GHEA Grapalat" w:hAnsi="GHEA Grapalat"/>
                <w:color w:val="000000"/>
              </w:rPr>
              <w:t>_</w:t>
            </w:r>
          </w:p>
          <w:p w14:paraId="3FB683CD" w14:textId="77777777"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w:t>
            </w:r>
            <w:r w:rsidRPr="00124BE9">
              <w:rPr>
                <w:rFonts w:ascii="GHEA Grapalat" w:hAnsi="GHEA Grapalat"/>
                <w:color w:val="000000"/>
              </w:rPr>
              <w:t>___</w:t>
            </w:r>
          </w:p>
        </w:tc>
        <w:tc>
          <w:tcPr>
            <w:tcW w:w="0" w:type="auto"/>
            <w:vAlign w:val="center"/>
          </w:tcPr>
          <w:p w14:paraId="57EB2244"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Заказчик </w:t>
            </w:r>
          </w:p>
          <w:p w14:paraId="728E7FE3"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14:paraId="5FCD2AF6" w14:textId="77777777"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14:paraId="5CF6172D" w14:textId="77777777"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p>
          <w:p w14:paraId="67E40431"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Р/С____________________________</w:t>
            </w:r>
          </w:p>
          <w:p w14:paraId="3181CCC1"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УНН___________________________</w:t>
            </w:r>
          </w:p>
        </w:tc>
      </w:tr>
    </w:tbl>
    <w:p w14:paraId="10D99992" w14:textId="77777777" w:rsidR="00BB28C8" w:rsidRPr="009F3DC7" w:rsidRDefault="00BB28C8" w:rsidP="00BB28C8">
      <w:pPr>
        <w:widowControl w:val="0"/>
        <w:spacing w:after="160" w:line="360" w:lineRule="auto"/>
        <w:ind w:left="567" w:right="566"/>
        <w:rPr>
          <w:rFonts w:ascii="GHEA Grapalat" w:hAnsi="GHEA Grapalat"/>
          <w:iCs/>
          <w:color w:val="000000"/>
        </w:rPr>
      </w:pPr>
    </w:p>
    <w:p w14:paraId="06E521A7" w14:textId="77777777"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АКТ №</w:t>
      </w:r>
    </w:p>
    <w:p w14:paraId="1F48AC35" w14:textId="77777777" w:rsidR="00BB28C8" w:rsidRPr="00A55DC4" w:rsidRDefault="00BB28C8" w:rsidP="00BB28C8">
      <w:pPr>
        <w:widowControl w:val="0"/>
        <w:spacing w:after="160" w:line="360" w:lineRule="auto"/>
        <w:ind w:left="567" w:right="566"/>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14:paraId="42032AFF" w14:textId="77777777" w:rsidR="00BB28C8" w:rsidRPr="009F3DC7" w:rsidRDefault="00BB28C8" w:rsidP="00BB28C8">
      <w:pPr>
        <w:pStyle w:val="BodyTextIndent"/>
        <w:widowControl w:val="0"/>
        <w:spacing w:after="160"/>
        <w:ind w:left="567" w:right="566" w:firstLine="0"/>
        <w:jc w:val="center"/>
        <w:rPr>
          <w:rFonts w:ascii="GHEA Grapalat" w:hAnsi="GHEA Grapalat"/>
          <w:b/>
          <w:bCs/>
          <w:iCs/>
          <w:sz w:val="24"/>
          <w:szCs w:val="24"/>
        </w:rPr>
      </w:pPr>
    </w:p>
    <w:p w14:paraId="0E9545E4" w14:textId="77777777" w:rsidR="00BB28C8" w:rsidRPr="009F3DC7" w:rsidRDefault="00BB28C8" w:rsidP="00BB28C8">
      <w:pPr>
        <w:pStyle w:val="BodyTextIndent"/>
        <w:widowControl w:val="0"/>
        <w:tabs>
          <w:tab w:val="left" w:pos="1134"/>
          <w:tab w:val="left" w:pos="2268"/>
          <w:tab w:val="left" w:pos="3402"/>
        </w:tabs>
        <w:spacing w:after="160"/>
        <w:ind w:firstLine="567"/>
        <w:rPr>
          <w:rFonts w:ascii="GHEA Grapalat" w:hAnsi="GHEA Grapalat"/>
          <w:iCs/>
          <w:sz w:val="24"/>
          <w:szCs w:val="24"/>
        </w:rPr>
      </w:pPr>
      <w:r w:rsidRPr="009F3DC7">
        <w:rPr>
          <w:rFonts w:ascii="GHEA Grapalat" w:hAnsi="GHEA Grapalat"/>
          <w:sz w:val="24"/>
          <w:szCs w:val="24"/>
        </w:rPr>
        <w:t>"</w:t>
      </w:r>
      <w:r w:rsidRPr="008A435E">
        <w:rPr>
          <w:rFonts w:ascii="GHEA Grapalat" w:hAnsi="GHEA Grapalat"/>
          <w:sz w:val="24"/>
          <w:szCs w:val="24"/>
        </w:rPr>
        <w:tab/>
      </w:r>
      <w:r w:rsidRPr="009F3DC7">
        <w:rPr>
          <w:rFonts w:ascii="GHEA Grapalat" w:hAnsi="GHEA Grapalat"/>
          <w:sz w:val="24"/>
          <w:szCs w:val="24"/>
        </w:rPr>
        <w:t>" "</w:t>
      </w:r>
      <w:r w:rsidRPr="008A435E">
        <w:rPr>
          <w:rFonts w:ascii="GHEA Grapalat" w:hAnsi="GHEA Grapalat"/>
          <w:sz w:val="24"/>
          <w:szCs w:val="24"/>
        </w:rPr>
        <w:tab/>
      </w:r>
      <w:r w:rsidRPr="009F3DC7">
        <w:rPr>
          <w:rFonts w:ascii="GHEA Grapalat" w:hAnsi="GHEA Grapalat"/>
          <w:sz w:val="24"/>
          <w:szCs w:val="24"/>
        </w:rPr>
        <w:t>" 20</w:t>
      </w:r>
      <w:r w:rsidRPr="008A435E">
        <w:rPr>
          <w:rFonts w:ascii="GHEA Grapalat" w:hAnsi="GHEA Grapalat"/>
          <w:sz w:val="24"/>
          <w:szCs w:val="24"/>
        </w:rPr>
        <w:tab/>
      </w:r>
      <w:r w:rsidRPr="009F3DC7">
        <w:rPr>
          <w:rFonts w:ascii="GHEA Grapalat" w:hAnsi="GHEA Grapalat"/>
          <w:sz w:val="24"/>
          <w:szCs w:val="24"/>
        </w:rPr>
        <w:t>г.</w:t>
      </w:r>
    </w:p>
    <w:p w14:paraId="0FA6F9B9" w14:textId="77777777" w:rsidR="00BB28C8" w:rsidRPr="009F3DC7"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Наименование договора (далее — Договор)</w:t>
      </w:r>
      <w:r w:rsidRPr="00124BE9">
        <w:rPr>
          <w:rFonts w:ascii="GHEA Grapalat" w:hAnsi="GHEA Grapalat"/>
          <w:color w:val="000000"/>
        </w:rPr>
        <w:t xml:space="preserve"> </w:t>
      </w:r>
      <w:r w:rsidRPr="009F3DC7">
        <w:rPr>
          <w:rFonts w:ascii="GHEA Grapalat" w:hAnsi="GHEA Grapalat"/>
          <w:color w:val="000000"/>
        </w:rPr>
        <w:t>_______________________</w:t>
      </w:r>
      <w:r w:rsidRPr="00D5595C">
        <w:rPr>
          <w:rFonts w:ascii="GHEA Grapalat" w:hAnsi="GHEA Grapalat"/>
          <w:color w:val="000000"/>
        </w:rPr>
        <w:t>_</w:t>
      </w:r>
      <w:r w:rsidRPr="009F3DC7">
        <w:rPr>
          <w:rFonts w:ascii="GHEA Grapalat" w:hAnsi="GHEA Grapalat"/>
          <w:color w:val="000000"/>
        </w:rPr>
        <w:t>_____</w:t>
      </w:r>
    </w:p>
    <w:p w14:paraId="13C6E309" w14:textId="77777777" w:rsidR="00BB28C8" w:rsidRPr="009F3DC7" w:rsidRDefault="00BB28C8" w:rsidP="00BB28C8">
      <w:pPr>
        <w:pStyle w:val="NormalWeb"/>
        <w:widowControl w:val="0"/>
        <w:tabs>
          <w:tab w:val="left" w:pos="8789"/>
        </w:tabs>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w:hAnsi="GHEA Grapalat"/>
          <w:color w:val="000000"/>
        </w:rPr>
        <w:t>г.</w:t>
      </w:r>
    </w:p>
    <w:p w14:paraId="500085EB" w14:textId="77777777" w:rsidR="00BB28C8" w:rsidRPr="009F3DC7"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14:paraId="3F1E644F" w14:textId="77777777"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5DC4">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w:hAnsi="GHEA Grapalat"/>
          <w:color w:val="000000"/>
        </w:rPr>
        <w:t>г., составили настоящий акт о следующем:</w:t>
      </w:r>
    </w:p>
    <w:p w14:paraId="0BFAFFAC" w14:textId="77777777"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s="Sylfaen"/>
          <w:iCs/>
        </w:rPr>
      </w:pPr>
    </w:p>
    <w:p w14:paraId="372F1C36" w14:textId="77777777" w:rsidR="00BB28C8" w:rsidRPr="009F3DC7" w:rsidRDefault="00BB28C8" w:rsidP="00BB28C8">
      <w:pPr>
        <w:widowControl w:val="0"/>
        <w:spacing w:after="160" w:line="360" w:lineRule="auto"/>
        <w:ind w:firstLine="567"/>
        <w:jc w:val="both"/>
        <w:rPr>
          <w:rFonts w:ascii="GHEA Grapalat" w:hAnsi="GHEA Grapalat"/>
          <w:iCs/>
          <w:color w:val="000000"/>
        </w:rPr>
      </w:pPr>
      <w:r w:rsidRPr="009F3DC7">
        <w:rPr>
          <w:rFonts w:ascii="GHEA Grapalat" w:hAnsi="GHEA Grapalat"/>
          <w:color w:val="000000"/>
        </w:rPr>
        <w:lastRenderedPageBreak/>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7347E7" w14:paraId="7E7FDA60" w14:textId="77777777" w:rsidTr="003D2146">
        <w:trPr>
          <w:trHeight w:val="345"/>
          <w:jc w:val="center"/>
        </w:trPr>
        <w:tc>
          <w:tcPr>
            <w:tcW w:w="379" w:type="dxa"/>
            <w:vMerge w:val="restart"/>
            <w:shd w:val="clear" w:color="auto" w:fill="auto"/>
            <w:vAlign w:val="center"/>
          </w:tcPr>
          <w:p w14:paraId="255A1C56" w14:textId="77777777"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r w:rsidRPr="007347E7">
              <w:rPr>
                <w:rFonts w:ascii="GHEA Grapalat" w:hAnsi="GHEA Grapalat"/>
                <w:sz w:val="16"/>
                <w:szCs w:val="16"/>
              </w:rPr>
              <w:t>№</w:t>
            </w:r>
          </w:p>
        </w:tc>
        <w:tc>
          <w:tcPr>
            <w:tcW w:w="11014" w:type="dxa"/>
            <w:gridSpan w:val="8"/>
            <w:shd w:val="clear" w:color="auto" w:fill="auto"/>
            <w:vAlign w:val="center"/>
          </w:tcPr>
          <w:p w14:paraId="0CFDC51E" w14:textId="77777777" w:rsidR="00BB28C8" w:rsidRPr="007347E7"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7347E7">
              <w:rPr>
                <w:rFonts w:ascii="GHEA Grapalat" w:hAnsi="GHEA Grapalat"/>
                <w:sz w:val="16"/>
                <w:szCs w:val="16"/>
              </w:rPr>
              <w:t>Выполненные работы</w:t>
            </w:r>
          </w:p>
        </w:tc>
      </w:tr>
      <w:tr w:rsidR="00BB28C8" w:rsidRPr="007347E7" w14:paraId="0819F7E4" w14:textId="77777777" w:rsidTr="003D2146">
        <w:trPr>
          <w:trHeight w:val="152"/>
          <w:jc w:val="center"/>
        </w:trPr>
        <w:tc>
          <w:tcPr>
            <w:tcW w:w="379" w:type="dxa"/>
            <w:vMerge/>
            <w:shd w:val="clear" w:color="auto" w:fill="auto"/>
          </w:tcPr>
          <w:p w14:paraId="09E983D9" w14:textId="77777777"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vMerge w:val="restart"/>
            <w:shd w:val="clear" w:color="auto" w:fill="auto"/>
            <w:vAlign w:val="center"/>
          </w:tcPr>
          <w:p w14:paraId="5E73CFC1" w14:textId="77777777"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shd w:val="clear" w:color="auto" w:fill="auto"/>
            <w:vAlign w:val="center"/>
          </w:tcPr>
          <w:p w14:paraId="1BF61A99" w14:textId="77777777"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shd w:val="clear" w:color="auto" w:fill="auto"/>
            <w:vAlign w:val="center"/>
          </w:tcPr>
          <w:p w14:paraId="4B67203F" w14:textId="77777777"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shd w:val="clear" w:color="auto" w:fill="auto"/>
            <w:vAlign w:val="center"/>
          </w:tcPr>
          <w:p w14:paraId="4E4CE15C" w14:textId="77777777"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shd w:val="clear" w:color="auto" w:fill="auto"/>
            <w:vAlign w:val="center"/>
          </w:tcPr>
          <w:p w14:paraId="766E6368" w14:textId="77777777"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сумма, подлежащая уплате (тыс. драмов)</w:t>
            </w:r>
          </w:p>
        </w:tc>
        <w:tc>
          <w:tcPr>
            <w:tcW w:w="876" w:type="dxa"/>
            <w:vMerge w:val="restart"/>
            <w:shd w:val="clear" w:color="auto" w:fill="auto"/>
            <w:vAlign w:val="center"/>
          </w:tcPr>
          <w:p w14:paraId="03E87696" w14:textId="77777777"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BB28C8" w:rsidRPr="007347E7" w14:paraId="36B19C29" w14:textId="77777777" w:rsidTr="003D2146">
        <w:trPr>
          <w:trHeight w:val="152"/>
          <w:jc w:val="center"/>
        </w:trPr>
        <w:tc>
          <w:tcPr>
            <w:tcW w:w="379" w:type="dxa"/>
            <w:vMerge/>
            <w:tcBorders>
              <w:bottom w:val="single" w:sz="4" w:space="0" w:color="auto"/>
            </w:tcBorders>
            <w:shd w:val="clear" w:color="auto" w:fill="auto"/>
          </w:tcPr>
          <w:p w14:paraId="67479D6C" w14:textId="77777777"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vMerge/>
            <w:tcBorders>
              <w:bottom w:val="single" w:sz="4" w:space="0" w:color="auto"/>
            </w:tcBorders>
            <w:shd w:val="clear" w:color="auto" w:fill="auto"/>
            <w:vAlign w:val="center"/>
          </w:tcPr>
          <w:p w14:paraId="416F2FE5"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vMerge/>
            <w:tcBorders>
              <w:bottom w:val="single" w:sz="4" w:space="0" w:color="auto"/>
            </w:tcBorders>
            <w:shd w:val="clear" w:color="auto" w:fill="auto"/>
            <w:vAlign w:val="center"/>
          </w:tcPr>
          <w:p w14:paraId="618D411A"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tcBorders>
              <w:bottom w:val="single" w:sz="4" w:space="0" w:color="auto"/>
            </w:tcBorders>
            <w:shd w:val="clear" w:color="auto" w:fill="auto"/>
            <w:vAlign w:val="center"/>
          </w:tcPr>
          <w:p w14:paraId="03076548" w14:textId="77777777"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14:paraId="4DC51EAC" w14:textId="77777777"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shd w:val="clear" w:color="auto" w:fill="auto"/>
            <w:vAlign w:val="center"/>
          </w:tcPr>
          <w:p w14:paraId="1E368A13" w14:textId="77777777"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14:paraId="2D5BC05D" w14:textId="77777777"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shd w:val="clear" w:color="auto" w:fill="auto"/>
            <w:vAlign w:val="center"/>
          </w:tcPr>
          <w:p w14:paraId="33EF71DF"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vMerge/>
            <w:tcBorders>
              <w:bottom w:val="single" w:sz="4" w:space="0" w:color="auto"/>
            </w:tcBorders>
            <w:shd w:val="clear" w:color="auto" w:fill="auto"/>
            <w:vAlign w:val="center"/>
          </w:tcPr>
          <w:p w14:paraId="03F059CC"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r w:rsidR="00BB28C8" w:rsidRPr="007347E7" w14:paraId="221F38DC" w14:textId="77777777" w:rsidTr="003D2146">
        <w:trPr>
          <w:trHeight w:val="515"/>
          <w:jc w:val="center"/>
        </w:trPr>
        <w:tc>
          <w:tcPr>
            <w:tcW w:w="379" w:type="dxa"/>
            <w:shd w:val="clear" w:color="auto" w:fill="auto"/>
            <w:vAlign w:val="center"/>
          </w:tcPr>
          <w:p w14:paraId="56C09B72" w14:textId="77777777"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vAlign w:val="center"/>
          </w:tcPr>
          <w:p w14:paraId="36185A5A"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vAlign w:val="center"/>
          </w:tcPr>
          <w:p w14:paraId="5F4F04C9"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vAlign w:val="center"/>
          </w:tcPr>
          <w:p w14:paraId="757787E8"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vAlign w:val="center"/>
          </w:tcPr>
          <w:p w14:paraId="05A5B6E9"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vAlign w:val="center"/>
          </w:tcPr>
          <w:p w14:paraId="4166C436"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vAlign w:val="center"/>
          </w:tcPr>
          <w:p w14:paraId="1E8234F8"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vAlign w:val="center"/>
          </w:tcPr>
          <w:p w14:paraId="0436D069"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vAlign w:val="center"/>
          </w:tcPr>
          <w:p w14:paraId="45E5F61B"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r w:rsidR="00BB28C8" w:rsidRPr="007347E7" w14:paraId="505D6AE8" w14:textId="77777777" w:rsidTr="003D2146">
        <w:trPr>
          <w:trHeight w:val="515"/>
          <w:jc w:val="center"/>
        </w:trPr>
        <w:tc>
          <w:tcPr>
            <w:tcW w:w="379" w:type="dxa"/>
            <w:shd w:val="clear" w:color="auto" w:fill="auto"/>
          </w:tcPr>
          <w:p w14:paraId="22D51B9A" w14:textId="77777777"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tcPr>
          <w:p w14:paraId="6490A7F4"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tcPr>
          <w:p w14:paraId="1C8820A5"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tcPr>
          <w:p w14:paraId="2D592E16"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tcPr>
          <w:p w14:paraId="5149DB28"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tcPr>
          <w:p w14:paraId="19696D38"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tcPr>
          <w:p w14:paraId="7C8FAF18"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tcPr>
          <w:p w14:paraId="2F3D1CF0"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tcPr>
          <w:p w14:paraId="568BE858"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bl>
    <w:p w14:paraId="2ADB388C" w14:textId="77777777" w:rsidR="00BB28C8" w:rsidRPr="007347E7" w:rsidRDefault="00BB28C8" w:rsidP="00BB28C8">
      <w:pPr>
        <w:widowControl w:val="0"/>
        <w:spacing w:after="160" w:line="360" w:lineRule="auto"/>
        <w:ind w:firstLine="567"/>
        <w:jc w:val="both"/>
        <w:rPr>
          <w:rFonts w:ascii="GHEA Grapalat" w:hAnsi="GHEA Grapalat" w:cs="Arial"/>
          <w:iCs/>
          <w:color w:val="000000"/>
          <w:lang w:val="en-US"/>
        </w:rPr>
      </w:pPr>
    </w:p>
    <w:p w14:paraId="37152CC6" w14:textId="77777777" w:rsidR="00BB28C8" w:rsidRPr="009F3DC7" w:rsidRDefault="00BB28C8" w:rsidP="00BB28C8">
      <w:pPr>
        <w:widowControl w:val="0"/>
        <w:spacing w:after="160" w:line="360" w:lineRule="auto"/>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14:paraId="42638092" w14:textId="77777777" w:rsidR="00BB28C8" w:rsidRPr="009F3DC7" w:rsidRDefault="00BB28C8" w:rsidP="00BB28C8">
      <w:pPr>
        <w:widowControl w:val="0"/>
        <w:spacing w:after="160" w:line="360" w:lineRule="auto"/>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9F3DC7" w14:paraId="5C1AA947" w14:textId="77777777" w:rsidTr="003D2146">
        <w:trPr>
          <w:trHeight w:val="266"/>
          <w:tblCellSpacing w:w="7" w:type="dxa"/>
          <w:jc w:val="center"/>
        </w:trPr>
        <w:tc>
          <w:tcPr>
            <w:tcW w:w="0" w:type="auto"/>
            <w:vAlign w:val="center"/>
          </w:tcPr>
          <w:p w14:paraId="7E48364E"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14:paraId="3358434D"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Работу принял</w:t>
            </w:r>
          </w:p>
        </w:tc>
      </w:tr>
      <w:tr w:rsidR="00BB28C8" w:rsidRPr="009F3DC7" w14:paraId="5F327F75" w14:textId="77777777" w:rsidTr="003D2146">
        <w:trPr>
          <w:trHeight w:val="473"/>
          <w:tblCellSpacing w:w="7" w:type="dxa"/>
          <w:jc w:val="center"/>
        </w:trPr>
        <w:tc>
          <w:tcPr>
            <w:tcW w:w="0" w:type="auto"/>
            <w:vAlign w:val="center"/>
          </w:tcPr>
          <w:p w14:paraId="05DCED80" w14:textId="77777777"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14:paraId="078FFFC6" w14:textId="77777777"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c>
          <w:tcPr>
            <w:tcW w:w="0" w:type="auto"/>
            <w:vAlign w:val="center"/>
          </w:tcPr>
          <w:p w14:paraId="3A541237" w14:textId="77777777"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14:paraId="464BA62A" w14:textId="77777777"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r>
      <w:tr w:rsidR="00BB28C8" w:rsidRPr="009F3DC7" w14:paraId="497DFEB6" w14:textId="77777777" w:rsidTr="003D2146">
        <w:trPr>
          <w:trHeight w:val="503"/>
          <w:tblCellSpacing w:w="7" w:type="dxa"/>
          <w:jc w:val="center"/>
        </w:trPr>
        <w:tc>
          <w:tcPr>
            <w:tcW w:w="0" w:type="auto"/>
            <w:vAlign w:val="center"/>
          </w:tcPr>
          <w:p w14:paraId="2F50A26B" w14:textId="77777777"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14:paraId="4373A076" w14:textId="77777777"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14:paraId="45DFB48B" w14:textId="77777777"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14:paraId="321E24FE" w14:textId="77777777"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r>
      <w:tr w:rsidR="00BB28C8" w:rsidRPr="009F3DC7" w14:paraId="1C735BCB" w14:textId="77777777" w:rsidTr="003D2146">
        <w:trPr>
          <w:trHeight w:val="281"/>
          <w:tblCellSpacing w:w="7" w:type="dxa"/>
          <w:jc w:val="center"/>
        </w:trPr>
        <w:tc>
          <w:tcPr>
            <w:tcW w:w="0" w:type="auto"/>
            <w:vAlign w:val="center"/>
          </w:tcPr>
          <w:p w14:paraId="01A16F2D"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c>
          <w:tcPr>
            <w:tcW w:w="0" w:type="auto"/>
            <w:vAlign w:val="center"/>
          </w:tcPr>
          <w:p w14:paraId="2932C9C5"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r>
    </w:tbl>
    <w:p w14:paraId="109535D5" w14:textId="77777777" w:rsidR="00BB28C8" w:rsidRPr="009F3DC7" w:rsidRDefault="00BB28C8" w:rsidP="00BB28C8">
      <w:pPr>
        <w:widowControl w:val="0"/>
        <w:spacing w:after="160" w:line="360" w:lineRule="auto"/>
        <w:ind w:firstLine="567"/>
        <w:jc w:val="center"/>
        <w:rPr>
          <w:rFonts w:ascii="GHEA Grapalat" w:hAnsi="GHEA Grapalat" w:cs="Sylfaen"/>
          <w:b/>
        </w:rPr>
      </w:pPr>
    </w:p>
    <w:p w14:paraId="473ED541" w14:textId="77777777" w:rsidR="00BB28C8" w:rsidRDefault="00BB28C8" w:rsidP="00BB28C8">
      <w:pPr>
        <w:rPr>
          <w:rFonts w:ascii="GHEA Grapalat" w:hAnsi="GHEA Grapalat" w:cs="Sylfaen"/>
          <w:b/>
        </w:rPr>
      </w:pPr>
      <w:r>
        <w:rPr>
          <w:rFonts w:ascii="GHEA Grapalat" w:hAnsi="GHEA Grapalat" w:cs="Sylfaen"/>
          <w:b/>
        </w:rPr>
        <w:br w:type="page"/>
      </w:r>
    </w:p>
    <w:p w14:paraId="5087E888" w14:textId="77777777"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4.1</w:t>
      </w:r>
    </w:p>
    <w:p w14:paraId="08F07756" w14:textId="77777777"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к Договору под кодом</w:t>
      </w:r>
      <w:r w:rsidRPr="00C8328C">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C8328C">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C8328C">
        <w:rPr>
          <w:rFonts w:ascii="GHEA Grapalat" w:hAnsi="GHEA Grapalat"/>
          <w:i/>
        </w:rPr>
        <w:tab/>
      </w:r>
      <w:r w:rsidRPr="009F3DC7">
        <w:rPr>
          <w:rFonts w:ascii="GHEA Grapalat" w:hAnsi="GHEA Grapalat"/>
          <w:i/>
        </w:rPr>
        <w:t>2</w:t>
      </w:r>
      <w:r>
        <w:rPr>
          <w:rFonts w:ascii="GHEA Grapalat" w:hAnsi="GHEA Grapalat"/>
          <w:i/>
        </w:rPr>
        <w:t>0</w:t>
      </w:r>
      <w:r w:rsidRPr="00C8328C">
        <w:rPr>
          <w:rFonts w:ascii="GHEA Grapalat" w:hAnsi="GHEA Grapalat"/>
          <w:i/>
        </w:rPr>
        <w:tab/>
      </w:r>
      <w:r w:rsidRPr="009F3DC7">
        <w:rPr>
          <w:rFonts w:ascii="GHEA Grapalat" w:hAnsi="GHEA Grapalat"/>
          <w:i/>
        </w:rPr>
        <w:t>г.</w:t>
      </w:r>
    </w:p>
    <w:p w14:paraId="0C1ECE20" w14:textId="77777777" w:rsidR="00BB28C8" w:rsidRPr="009F3DC7" w:rsidRDefault="00BB28C8" w:rsidP="00BB28C8">
      <w:pPr>
        <w:widowControl w:val="0"/>
        <w:spacing w:after="160" w:line="360" w:lineRule="auto"/>
        <w:jc w:val="center"/>
        <w:rPr>
          <w:rFonts w:ascii="GHEA Grapalat" w:hAnsi="GHEA Grapalat" w:cs="Sylfaen"/>
        </w:rPr>
      </w:pPr>
    </w:p>
    <w:p w14:paraId="14D657BA" w14:textId="77777777" w:rsidR="00BB28C8" w:rsidRPr="008A435E"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14:paraId="7DF03396" w14:textId="77777777" w:rsidR="00BB28C8" w:rsidRPr="00C8328C"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14:paraId="02F80A77" w14:textId="77777777" w:rsidR="00BB28C8" w:rsidRPr="008A435E" w:rsidRDefault="00BB28C8" w:rsidP="00BB28C8">
      <w:pPr>
        <w:widowControl w:val="0"/>
        <w:tabs>
          <w:tab w:val="left" w:pos="360"/>
          <w:tab w:val="left" w:pos="540"/>
        </w:tabs>
        <w:spacing w:after="160" w:line="360" w:lineRule="auto"/>
        <w:ind w:firstLine="567"/>
        <w:jc w:val="both"/>
        <w:rPr>
          <w:rFonts w:ascii="GHEA Grapalat" w:hAnsi="GHEA Grapalat"/>
        </w:rPr>
      </w:pPr>
    </w:p>
    <w:p w14:paraId="00B62C35" w14:textId="77777777" w:rsidR="00BB28C8" w:rsidRPr="0086243C" w:rsidRDefault="00BB28C8" w:rsidP="00BB28C8">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14:paraId="67CAB0D7" w14:textId="77777777" w:rsidR="00BB28C8" w:rsidRPr="0086243C" w:rsidRDefault="00BB28C8" w:rsidP="00BB28C8">
      <w:pPr>
        <w:widowControl w:val="0"/>
        <w:spacing w:after="160" w:line="360" w:lineRule="auto"/>
        <w:ind w:left="6946"/>
        <w:jc w:val="center"/>
        <w:rPr>
          <w:rFonts w:ascii="GHEA Grapalat" w:hAnsi="GHEA Grapalat"/>
          <w:vertAlign w:val="superscript"/>
        </w:rPr>
      </w:pPr>
      <w:r w:rsidRPr="0086243C">
        <w:rPr>
          <w:rFonts w:ascii="GHEA Grapalat" w:hAnsi="GHEA Grapalat"/>
          <w:vertAlign w:val="superscript"/>
        </w:rPr>
        <w:t>номер договора</w:t>
      </w:r>
    </w:p>
    <w:p w14:paraId="65EF12CC" w14:textId="77777777" w:rsidR="00BB28C8" w:rsidRPr="0086243C" w:rsidRDefault="00BB28C8" w:rsidP="00BB28C8">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14:paraId="1FB0FC05" w14:textId="77777777" w:rsidR="00BB28C8" w:rsidRPr="0086243C" w:rsidRDefault="00BB28C8" w:rsidP="00BB28C8">
      <w:pPr>
        <w:widowControl w:val="0"/>
        <w:spacing w:after="160" w:line="360" w:lineRule="auto"/>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14:paraId="63C11279" w14:textId="77777777" w:rsidR="00BB28C8" w:rsidRPr="0086243C" w:rsidRDefault="00BB28C8" w:rsidP="00BB28C8">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14:paraId="00EE90D1" w14:textId="77777777" w:rsidR="00BB28C8" w:rsidRPr="0086243C" w:rsidRDefault="00BB28C8" w:rsidP="00BB28C8">
      <w:pPr>
        <w:widowControl w:val="0"/>
        <w:tabs>
          <w:tab w:val="left" w:pos="4678"/>
        </w:tabs>
        <w:spacing w:after="160" w:line="360" w:lineRule="auto"/>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14:paraId="5B3641C5" w14:textId="77777777" w:rsidR="00BB28C8" w:rsidRPr="009F3DC7" w:rsidRDefault="00BB28C8" w:rsidP="00BB28C8">
      <w:pPr>
        <w:widowControl w:val="0"/>
        <w:spacing w:after="160" w:line="360" w:lineRule="auto"/>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p w14:paraId="4B8603F9" w14:textId="77777777" w:rsidR="00BB28C8" w:rsidRPr="000C342E" w:rsidRDefault="00BB28C8" w:rsidP="00BB28C8">
      <w:pPr>
        <w:widowControl w:val="0"/>
        <w:tabs>
          <w:tab w:val="left" w:pos="360"/>
          <w:tab w:val="left" w:pos="540"/>
        </w:tabs>
        <w:spacing w:after="160" w:line="360" w:lineRule="auto"/>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C8328C" w14:paraId="6A7815B3" w14:textId="7777777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6F5351DA" w14:textId="77777777" w:rsidR="00BB28C8" w:rsidRPr="00C8328C" w:rsidRDefault="00BB28C8" w:rsidP="003D2146">
            <w:pPr>
              <w:widowControl w:val="0"/>
              <w:spacing w:after="120"/>
              <w:jc w:val="center"/>
              <w:rPr>
                <w:rFonts w:ascii="GHEA Grapalat" w:hAnsi="GHEA Grapalat" w:cs="Sylfaen"/>
                <w:bCs/>
                <w:sz w:val="16"/>
                <w:szCs w:val="16"/>
              </w:rPr>
            </w:pPr>
            <w:r w:rsidRPr="00C8328C">
              <w:rPr>
                <w:rFonts w:ascii="GHEA Grapalat" w:hAnsi="GHEA Grapalat"/>
                <w:sz w:val="16"/>
                <w:szCs w:val="16"/>
              </w:rPr>
              <w:t>Работа</w:t>
            </w:r>
          </w:p>
        </w:tc>
      </w:tr>
      <w:tr w:rsidR="00BB28C8" w:rsidRPr="00C8328C" w14:paraId="429F4AE4"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BE55776" w14:textId="77777777" w:rsidR="00BB28C8" w:rsidRPr="00C8328C" w:rsidRDefault="00BB28C8" w:rsidP="003D2146">
            <w:pPr>
              <w:widowControl w:val="0"/>
              <w:spacing w:after="120"/>
              <w:ind w:firstLine="567"/>
              <w:jc w:val="center"/>
              <w:rPr>
                <w:rFonts w:ascii="GHEA Grapalat" w:hAnsi="GHEA Grapalat"/>
                <w:sz w:val="16"/>
                <w:szCs w:val="16"/>
              </w:rPr>
            </w:pPr>
            <w:r w:rsidRPr="00C8328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4858FEC4" w14:textId="77777777"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19328830" w14:textId="77777777"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объем (фактический)</w:t>
            </w:r>
          </w:p>
        </w:tc>
      </w:tr>
      <w:tr w:rsidR="00BB28C8" w:rsidRPr="00C8328C" w14:paraId="6BA34883"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408E22B" w14:textId="77777777"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13D9878E" w14:textId="77777777"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1B3216D9" w14:textId="77777777" w:rsidR="00BB28C8" w:rsidRPr="00C8328C" w:rsidRDefault="00BB28C8" w:rsidP="003D2146">
            <w:pPr>
              <w:widowControl w:val="0"/>
              <w:spacing w:after="120"/>
              <w:rPr>
                <w:rFonts w:ascii="GHEA Grapalat" w:hAnsi="GHEA Grapalat" w:cs="Sylfaen"/>
                <w:sz w:val="16"/>
                <w:szCs w:val="16"/>
              </w:rPr>
            </w:pPr>
          </w:p>
        </w:tc>
      </w:tr>
      <w:tr w:rsidR="00BB28C8" w:rsidRPr="00C8328C" w14:paraId="3DC3269F"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221C6F1" w14:textId="77777777"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14DA0769" w14:textId="77777777"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0B5B045D" w14:textId="77777777" w:rsidR="00BB28C8" w:rsidRPr="00C8328C" w:rsidRDefault="00BB28C8" w:rsidP="003D2146">
            <w:pPr>
              <w:widowControl w:val="0"/>
              <w:spacing w:after="120"/>
              <w:rPr>
                <w:rFonts w:ascii="GHEA Grapalat" w:hAnsi="GHEA Grapalat" w:cs="Sylfaen"/>
                <w:sz w:val="16"/>
                <w:szCs w:val="16"/>
              </w:rPr>
            </w:pPr>
          </w:p>
        </w:tc>
      </w:tr>
    </w:tbl>
    <w:p w14:paraId="02AD7C81" w14:textId="77777777" w:rsidR="00BB28C8" w:rsidRPr="009F3DC7" w:rsidRDefault="00BB28C8" w:rsidP="00BB28C8">
      <w:pPr>
        <w:widowControl w:val="0"/>
        <w:tabs>
          <w:tab w:val="left" w:pos="360"/>
          <w:tab w:val="left" w:pos="540"/>
        </w:tabs>
        <w:spacing w:after="160" w:line="360" w:lineRule="auto"/>
        <w:ind w:firstLine="567"/>
        <w:jc w:val="both"/>
        <w:rPr>
          <w:rFonts w:ascii="GHEA Grapalat" w:hAnsi="GHEA Grapalat" w:cs="Sylfaen"/>
        </w:rPr>
      </w:pPr>
    </w:p>
    <w:p w14:paraId="548E1310" w14:textId="77777777" w:rsidR="00BB28C8" w:rsidRDefault="00BB28C8" w:rsidP="00BB28C8">
      <w:pPr>
        <w:widowControl w:val="0"/>
        <w:tabs>
          <w:tab w:val="left" w:pos="360"/>
          <w:tab w:val="left" w:pos="540"/>
        </w:tabs>
        <w:spacing w:after="160" w:line="360" w:lineRule="auto"/>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14:paraId="697E417A" w14:textId="77777777" w:rsidR="00BB28C8" w:rsidRDefault="00BB28C8" w:rsidP="00BB28C8">
      <w:pPr>
        <w:rPr>
          <w:rFonts w:ascii="GHEA Grapalat" w:hAnsi="GHEA Grapalat"/>
        </w:rPr>
      </w:pPr>
      <w:r>
        <w:rPr>
          <w:rFonts w:ascii="GHEA Grapalat" w:hAnsi="GHEA Grapalat"/>
        </w:rPr>
        <w:br w:type="page"/>
      </w:r>
    </w:p>
    <w:p w14:paraId="2BA2CF0C" w14:textId="77777777" w:rsidR="00BB28C8" w:rsidRPr="009F3DC7" w:rsidRDefault="00BB28C8" w:rsidP="00BB28C8">
      <w:pPr>
        <w:widowControl w:val="0"/>
        <w:spacing w:after="160" w:line="360" w:lineRule="auto"/>
        <w:jc w:val="center"/>
        <w:rPr>
          <w:rFonts w:ascii="GHEA Grapalat" w:hAnsi="GHEA Grapalat" w:cs="Sylfaen"/>
        </w:rPr>
      </w:pPr>
      <w:r w:rsidRPr="009F3DC7">
        <w:rPr>
          <w:rFonts w:ascii="GHEA Grapalat" w:hAnsi="GHEA Grapalat"/>
        </w:rPr>
        <w:lastRenderedPageBreak/>
        <w:t>СТОРОНЫ</w:t>
      </w:r>
    </w:p>
    <w:p w14:paraId="1FEDBE27" w14:textId="77777777" w:rsidR="00BB28C8" w:rsidRPr="009F3DC7" w:rsidRDefault="00BB28C8" w:rsidP="00BB28C8">
      <w:pPr>
        <w:widowControl w:val="0"/>
        <w:tabs>
          <w:tab w:val="left" w:pos="360"/>
          <w:tab w:val="left" w:pos="540"/>
        </w:tabs>
        <w:spacing w:after="160" w:line="360" w:lineRule="auto"/>
        <w:jc w:val="center"/>
        <w:rPr>
          <w:rFonts w:ascii="GHEA Grapalat" w:hAnsi="GHEA Grapalat" w:cs="Sylfaen"/>
        </w:rPr>
      </w:pPr>
    </w:p>
    <w:tbl>
      <w:tblPr>
        <w:tblW w:w="0" w:type="auto"/>
        <w:tblLook w:val="00A0" w:firstRow="1" w:lastRow="0" w:firstColumn="1" w:lastColumn="0" w:noHBand="0" w:noVBand="0"/>
      </w:tblPr>
      <w:tblGrid>
        <w:gridCol w:w="4450"/>
        <w:gridCol w:w="4836"/>
      </w:tblGrid>
      <w:tr w:rsidR="00BB28C8" w:rsidRPr="009F3DC7" w14:paraId="09EE3867" w14:textId="77777777" w:rsidTr="003D2146">
        <w:tc>
          <w:tcPr>
            <w:tcW w:w="4785" w:type="dxa"/>
          </w:tcPr>
          <w:p w14:paraId="7EA499E2" w14:textId="77777777"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Передал</w:t>
            </w:r>
          </w:p>
        </w:tc>
        <w:tc>
          <w:tcPr>
            <w:tcW w:w="5223" w:type="dxa"/>
          </w:tcPr>
          <w:p w14:paraId="0BB06A64" w14:textId="77777777"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Принял</w:t>
            </w:r>
          </w:p>
        </w:tc>
      </w:tr>
    </w:tbl>
    <w:p w14:paraId="12F67221" w14:textId="77777777" w:rsidR="00BB28C8" w:rsidRPr="009F3DC7" w:rsidRDefault="00BB28C8" w:rsidP="00BB28C8">
      <w:pPr>
        <w:widowControl w:val="0"/>
        <w:tabs>
          <w:tab w:val="left" w:pos="360"/>
          <w:tab w:val="left" w:pos="540"/>
        </w:tabs>
        <w:spacing w:after="160" w:line="360" w:lineRule="auto"/>
        <w:jc w:val="right"/>
        <w:rPr>
          <w:rFonts w:ascii="GHEA Grapalat" w:hAnsi="GHEA Grapalat" w:cs="Sylfaen"/>
        </w:rPr>
      </w:pPr>
      <w:r w:rsidRPr="009F3DC7">
        <w:rPr>
          <w:rFonts w:ascii="GHEA Grapalat" w:hAnsi="GHEA Grapalat"/>
        </w:rPr>
        <w:t>представитель, спроектировавший заявку:</w:t>
      </w:r>
    </w:p>
    <w:p w14:paraId="138523FF" w14:textId="77777777" w:rsidR="00BB28C8" w:rsidRPr="009F3DC7" w:rsidRDefault="00BB28C8" w:rsidP="00BB28C8">
      <w:pPr>
        <w:widowControl w:val="0"/>
        <w:spacing w:after="160" w:line="360" w:lineRule="auto"/>
        <w:jc w:val="center"/>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9F3DC7" w14:paraId="4C82B06D" w14:textId="77777777" w:rsidTr="003D2146">
        <w:trPr>
          <w:tblCellSpacing w:w="7" w:type="dxa"/>
          <w:jc w:val="center"/>
        </w:trPr>
        <w:tc>
          <w:tcPr>
            <w:tcW w:w="0" w:type="auto"/>
            <w:vAlign w:val="center"/>
          </w:tcPr>
          <w:p w14:paraId="75C2B677" w14:textId="77777777" w:rsidR="00BB28C8" w:rsidRPr="009F3DC7" w:rsidRDefault="00BB28C8" w:rsidP="003D2146">
            <w:pPr>
              <w:widowControl w:val="0"/>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14:paraId="49DEE259" w14:textId="77777777"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14:paraId="069E5890" w14:textId="77777777"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14:paraId="03B832D4" w14:textId="77777777"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BB28C8" w:rsidRPr="009F3DC7" w14:paraId="2B918841" w14:textId="77777777" w:rsidTr="003D2146">
        <w:trPr>
          <w:tblCellSpacing w:w="7" w:type="dxa"/>
          <w:jc w:val="center"/>
        </w:trPr>
        <w:tc>
          <w:tcPr>
            <w:tcW w:w="0" w:type="auto"/>
            <w:vAlign w:val="center"/>
          </w:tcPr>
          <w:p w14:paraId="4CB73564" w14:textId="77777777"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_________________________</w:t>
            </w:r>
          </w:p>
          <w:p w14:paraId="2B881778" w14:textId="77777777" w:rsidR="00BB28C8" w:rsidRPr="0006766C" w:rsidRDefault="00BB28C8" w:rsidP="003D2146">
            <w:pPr>
              <w:widowControl w:val="0"/>
              <w:spacing w:after="160" w:line="360" w:lineRule="auto"/>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14:paraId="1EF91DC7" w14:textId="77777777"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w:t>
            </w:r>
          </w:p>
          <w:p w14:paraId="55F82432" w14:textId="77777777"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14:paraId="0924E348" w14:textId="77777777" w:rsidR="00BB28C8" w:rsidRPr="009F3DC7" w:rsidRDefault="00BB28C8" w:rsidP="00BB28C8">
      <w:pPr>
        <w:widowControl w:val="0"/>
        <w:tabs>
          <w:tab w:val="left" w:pos="360"/>
          <w:tab w:val="left" w:pos="540"/>
        </w:tabs>
        <w:spacing w:after="160" w:line="360" w:lineRule="auto"/>
        <w:jc w:val="center"/>
        <w:rPr>
          <w:rFonts w:ascii="GHEA Grapalat" w:hAnsi="GHEA Grapalat" w:cs="Sylfaen"/>
          <w:b/>
          <w:bCs/>
        </w:rPr>
      </w:pPr>
    </w:p>
    <w:p w14:paraId="67300770" w14:textId="77777777" w:rsidR="00BB28C8" w:rsidRPr="009F3DC7" w:rsidRDefault="00BB28C8" w:rsidP="00BB28C8">
      <w:pPr>
        <w:pStyle w:val="norm"/>
        <w:widowControl w:val="0"/>
        <w:spacing w:after="160" w:line="360" w:lineRule="auto"/>
        <w:ind w:firstLine="567"/>
        <w:jc w:val="center"/>
        <w:rPr>
          <w:rFonts w:ascii="GHEA Grapalat" w:hAnsi="GHEA Grapalat"/>
          <w:b/>
          <w:sz w:val="24"/>
          <w:szCs w:val="24"/>
        </w:rPr>
      </w:pPr>
    </w:p>
    <w:p w14:paraId="389A3C10" w14:textId="77777777" w:rsidR="00684668" w:rsidRDefault="00684668">
      <w:pPr>
        <w:rPr>
          <w:rFonts w:ascii="GHEA Grapalat" w:hAnsi="GHEA Grapalat"/>
          <w:i/>
        </w:rPr>
      </w:pPr>
      <w:r>
        <w:rPr>
          <w:rFonts w:ascii="GHEA Grapalat" w:hAnsi="GHEA Grapalat"/>
          <w:i/>
        </w:rPr>
        <w:br w:type="page"/>
      </w:r>
    </w:p>
    <w:p w14:paraId="0FFF0CA1" w14:textId="77777777" w:rsidR="00684668" w:rsidRPr="0005376A" w:rsidRDefault="00684668" w:rsidP="00684668">
      <w:pPr>
        <w:widowControl w:val="0"/>
        <w:jc w:val="right"/>
        <w:rPr>
          <w:rFonts w:ascii="GHEA Grapalat" w:hAnsi="GHEA Grapalat" w:cs="Sylfaen"/>
          <w:i/>
        </w:rPr>
      </w:pPr>
      <w:r w:rsidRPr="0005376A">
        <w:rPr>
          <w:rFonts w:ascii="GHEA Grapalat" w:hAnsi="GHEA Grapalat"/>
          <w:i/>
        </w:rPr>
        <w:lastRenderedPageBreak/>
        <w:t>Приложение № 5</w:t>
      </w:r>
    </w:p>
    <w:p w14:paraId="469435A9" w14:textId="77777777" w:rsidR="00684668" w:rsidRPr="0005376A" w:rsidRDefault="00684668" w:rsidP="00684668">
      <w:pPr>
        <w:widowControl w:val="0"/>
        <w:jc w:val="right"/>
        <w:rPr>
          <w:rFonts w:ascii="GHEA Grapalat" w:hAnsi="GHEA Grapalat" w:cs="Sylfaen"/>
          <w:i/>
        </w:rPr>
      </w:pPr>
      <w:r w:rsidRPr="0005376A">
        <w:rPr>
          <w:rFonts w:ascii="GHEA Grapalat" w:hAnsi="GHEA Grapalat"/>
          <w:i/>
        </w:rPr>
        <w:t>к Договору под кодом</w:t>
      </w:r>
      <w:r w:rsidRPr="0005376A">
        <w:rPr>
          <w:rFonts w:ascii="GHEA Grapalat" w:hAnsi="GHEA Grapalat"/>
          <w:i/>
          <w:lang w:val="hy-AM"/>
        </w:rPr>
        <w:t xml:space="preserve"> «      »</w:t>
      </w:r>
      <w:r w:rsidRPr="0005376A">
        <w:rPr>
          <w:rFonts w:ascii="GHEA Grapalat" w:hAnsi="GHEA Grapalat"/>
          <w:i/>
        </w:rPr>
        <w:t xml:space="preserve"> </w:t>
      </w:r>
      <w:r w:rsidRPr="0005376A">
        <w:rPr>
          <w:rFonts w:ascii="GHEA Grapalat" w:hAnsi="GHEA Grapalat" w:cs="Sylfaen"/>
          <w:i/>
        </w:rPr>
        <w:br/>
      </w:r>
      <w:r w:rsidRPr="0005376A">
        <w:rPr>
          <w:rFonts w:ascii="GHEA Grapalat" w:hAnsi="GHEA Grapalat"/>
          <w:i/>
        </w:rPr>
        <w:t>заключенному "</w:t>
      </w:r>
      <w:r w:rsidRPr="0005376A">
        <w:rPr>
          <w:rFonts w:ascii="GHEA Grapalat" w:hAnsi="GHEA Grapalat"/>
          <w:i/>
        </w:rPr>
        <w:tab/>
        <w:t xml:space="preserve"> "</w:t>
      </w:r>
      <w:r w:rsidRPr="0005376A">
        <w:rPr>
          <w:rFonts w:ascii="GHEA Grapalat" w:hAnsi="GHEA Grapalat"/>
          <w:i/>
        </w:rPr>
        <w:tab/>
        <w:t>20</w:t>
      </w:r>
      <w:r w:rsidRPr="0005376A">
        <w:rPr>
          <w:rFonts w:ascii="GHEA Grapalat" w:hAnsi="GHEA Grapalat"/>
          <w:i/>
        </w:rPr>
        <w:tab/>
        <w:t xml:space="preserve">  г.</w:t>
      </w:r>
    </w:p>
    <w:p w14:paraId="3EDB5E93" w14:textId="77777777" w:rsidR="00684668" w:rsidRPr="0005376A" w:rsidRDefault="00684668" w:rsidP="00684668">
      <w:pPr>
        <w:jc w:val="center"/>
        <w:rPr>
          <w:rFonts w:ascii="GHEA Grapalat" w:hAnsi="GHEA Grapalat" w:cs="GHEA Grapalat"/>
        </w:rPr>
      </w:pPr>
    </w:p>
    <w:p w14:paraId="00C80081" w14:textId="77777777" w:rsidR="00684668" w:rsidRPr="0005376A" w:rsidRDefault="00684668" w:rsidP="00684668">
      <w:pPr>
        <w:jc w:val="center"/>
        <w:rPr>
          <w:rFonts w:ascii="GHEA Grapalat" w:hAnsi="GHEA Grapalat" w:cs="GHEA Grapalat"/>
        </w:rPr>
      </w:pPr>
      <w:r w:rsidRPr="0005376A">
        <w:rPr>
          <w:rFonts w:ascii="GHEA Grapalat" w:hAnsi="GHEA Grapalat" w:cs="GHEA Grapalat"/>
        </w:rPr>
        <w:t>УВЕДОМЛЕНИЕ</w:t>
      </w:r>
    </w:p>
    <w:p w14:paraId="13C7F2D6" w14:textId="77777777" w:rsidR="00684668" w:rsidRPr="0005376A" w:rsidRDefault="00684668" w:rsidP="00684668">
      <w:pPr>
        <w:jc w:val="center"/>
        <w:rPr>
          <w:rFonts w:ascii="GHEA Grapalat" w:hAnsi="GHEA Grapalat" w:cs="GHEA Grapalat"/>
          <w:lang w:val="hy-AM"/>
        </w:rPr>
      </w:pPr>
    </w:p>
    <w:p w14:paraId="78BBC864" w14:textId="77777777" w:rsidR="00684668" w:rsidRPr="0005376A" w:rsidRDefault="00684668" w:rsidP="00684668">
      <w:pPr>
        <w:rPr>
          <w:rFonts w:ascii="GHEA Grapalat" w:hAnsi="GHEA Grapalat" w:cs="Arial"/>
          <w:sz w:val="20"/>
          <w:szCs w:val="20"/>
          <w:lang w:val="es-ES"/>
        </w:rPr>
      </w:pPr>
      <w:r w:rsidRPr="0005376A">
        <w:rPr>
          <w:rFonts w:ascii="GHEA Grapalat" w:hAnsi="GHEA Grapalat"/>
          <w:u w:val="single"/>
          <w:lang w:val="es-ES"/>
        </w:rPr>
        <w:t xml:space="preserve">                                                             </w:t>
      </w:r>
      <w:r w:rsidRPr="0005376A">
        <w:rPr>
          <w:rFonts w:ascii="GHEA Grapalat" w:hAnsi="GHEA Grapalat"/>
          <w:u w:val="single"/>
          <w:lang w:val="es-ES"/>
        </w:rPr>
        <w:tab/>
      </w:r>
      <w:r w:rsidRPr="0005376A">
        <w:rPr>
          <w:rFonts w:ascii="GHEA Grapalat" w:hAnsi="GHEA Grapalat"/>
          <w:u w:val="single"/>
          <w:lang w:val="es-ES"/>
        </w:rPr>
        <w:tab/>
        <w:t xml:space="preserve">       </w:t>
      </w:r>
      <w:r w:rsidRPr="0005376A">
        <w:rPr>
          <w:rFonts w:ascii="GHEA Grapalat" w:hAnsi="GHEA Grapalat"/>
          <w:lang w:val="es-ES"/>
        </w:rPr>
        <w:t xml:space="preserve"> </w:t>
      </w:r>
      <w:r w:rsidRPr="0005376A">
        <w:rPr>
          <w:rFonts w:ascii="GHEA Grapalat" w:hAnsi="GHEA Grapalat"/>
        </w:rPr>
        <w:t>з</w:t>
      </w:r>
      <w:r w:rsidRPr="0005376A">
        <w:rPr>
          <w:rFonts w:ascii="GHEA Grapalat" w:hAnsi="GHEA Grapalat" w:cs="Sylfaen"/>
          <w:sz w:val="20"/>
          <w:szCs w:val="20"/>
        </w:rPr>
        <w:t>аявляет, что</w:t>
      </w:r>
      <w:r w:rsidRPr="0005376A">
        <w:rPr>
          <w:rFonts w:ascii="GHEA Grapalat" w:hAnsi="GHEA Grapalat" w:cs="Arial"/>
          <w:sz w:val="20"/>
          <w:szCs w:val="20"/>
        </w:rPr>
        <w:t>:</w:t>
      </w:r>
      <w:r w:rsidRPr="0005376A">
        <w:rPr>
          <w:rFonts w:ascii="GHEA Grapalat" w:hAnsi="GHEA Grapalat" w:cs="Arial"/>
          <w:sz w:val="20"/>
          <w:szCs w:val="20"/>
          <w:lang w:val="es-ES"/>
        </w:rPr>
        <w:t xml:space="preserve">  </w:t>
      </w:r>
    </w:p>
    <w:p w14:paraId="5703A910" w14:textId="77777777" w:rsidR="00684668" w:rsidRPr="0005376A" w:rsidRDefault="00684668" w:rsidP="00684668">
      <w:pPr>
        <w:rPr>
          <w:rFonts w:ascii="GHEA Grapalat" w:hAnsi="GHEA Grapalat" w:cs="Arial"/>
          <w:vertAlign w:val="superscript"/>
          <w:lang w:val="es-ES"/>
        </w:rPr>
      </w:pPr>
      <w:r w:rsidRPr="0005376A">
        <w:rPr>
          <w:rFonts w:ascii="GHEA Grapalat" w:hAnsi="GHEA Grapalat"/>
          <w:vertAlign w:val="superscript"/>
          <w:lang w:val="es-ES"/>
        </w:rPr>
        <w:t xml:space="preserve">               </w:t>
      </w:r>
      <w:r w:rsidRPr="0005376A">
        <w:rPr>
          <w:rFonts w:ascii="GHEA Grapalat" w:hAnsi="GHEA Grapalat"/>
          <w:lang w:val="es-ES"/>
        </w:rPr>
        <w:t xml:space="preserve">     </w:t>
      </w:r>
      <w:r w:rsidRPr="0005376A">
        <w:rPr>
          <w:rFonts w:ascii="GHEA Grapalat" w:hAnsi="GHEA Grapalat" w:cs="Sylfaen"/>
          <w:vertAlign w:val="superscript"/>
        </w:rPr>
        <w:t>название</w:t>
      </w:r>
      <w:r w:rsidRPr="0005376A">
        <w:rPr>
          <w:rFonts w:ascii="GHEA Grapalat" w:hAnsi="GHEA Grapalat" w:cs="Sylfaen"/>
          <w:vertAlign w:val="superscript"/>
          <w:lang w:val="es-ES"/>
        </w:rPr>
        <w:t xml:space="preserve"> финансового агента</w:t>
      </w:r>
    </w:p>
    <w:p w14:paraId="4279AF4B" w14:textId="77777777" w:rsidR="00684668" w:rsidRPr="0005376A" w:rsidRDefault="00684668" w:rsidP="00684668">
      <w:pPr>
        <w:rPr>
          <w:rFonts w:ascii="GHEA Grapalat" w:hAnsi="GHEA Grapalat"/>
          <w:vertAlign w:val="superscript"/>
          <w:lang w:val="es-ES"/>
        </w:rPr>
      </w:pPr>
    </w:p>
    <w:p w14:paraId="514699FA" w14:textId="77777777" w:rsidR="00684668" w:rsidRPr="0005376A" w:rsidRDefault="00684668" w:rsidP="00684668">
      <w:pPr>
        <w:pStyle w:val="ListParagraph"/>
        <w:numPr>
          <w:ilvl w:val="0"/>
          <w:numId w:val="37"/>
        </w:numPr>
        <w:contextualSpacing/>
        <w:jc w:val="both"/>
        <w:rPr>
          <w:rFonts w:ascii="GHEA Grapalat" w:hAnsi="GHEA Grapalat"/>
          <w:u w:val="single"/>
          <w:lang w:val="es-ES"/>
        </w:rPr>
      </w:pPr>
      <w:r w:rsidRPr="0005376A">
        <w:rPr>
          <w:rFonts w:ascii="GHEA Grapalat" w:hAnsi="GHEA Grapalat"/>
          <w:sz w:val="20"/>
          <w:szCs w:val="20"/>
        </w:rPr>
        <w:t>В рамках заключенного между</w:t>
      </w:r>
      <w:r w:rsidRPr="0005376A">
        <w:rPr>
          <w:rFonts w:ascii="GHEA Grapalat" w:hAnsi="GHEA Grapalat"/>
        </w:rPr>
        <w:t xml:space="preserve">   ----------------------</w:t>
      </w:r>
      <w:r w:rsidRPr="0005376A">
        <w:rPr>
          <w:rFonts w:ascii="GHEA Grapalat" w:hAnsi="GHEA Grapalat"/>
          <w:lang w:val="hy-AM"/>
        </w:rPr>
        <w:t xml:space="preserve"> </w:t>
      </w:r>
      <w:r w:rsidRPr="0005376A">
        <w:rPr>
          <w:rFonts w:ascii="GHEA Grapalat" w:hAnsi="GHEA Grapalat"/>
          <w:sz w:val="20"/>
          <w:szCs w:val="20"/>
        </w:rPr>
        <w:t>- ом   и</w:t>
      </w:r>
      <w:r w:rsidRPr="0005376A">
        <w:rPr>
          <w:rFonts w:ascii="GHEA Grapalat" w:hAnsi="GHEA Grapalat"/>
        </w:rPr>
        <w:t xml:space="preserve"> ---------------------------- </w:t>
      </w:r>
      <w:r w:rsidRPr="0005376A">
        <w:rPr>
          <w:rFonts w:ascii="GHEA Grapalat" w:hAnsi="GHEA Grapalat"/>
          <w:sz w:val="20"/>
          <w:szCs w:val="20"/>
        </w:rPr>
        <w:t>-ом</w:t>
      </w:r>
      <w:r w:rsidRPr="0005376A">
        <w:rPr>
          <w:rFonts w:ascii="GHEA Grapalat" w:hAnsi="GHEA Grapalat"/>
        </w:rPr>
        <w:t xml:space="preserve">                              </w:t>
      </w:r>
    </w:p>
    <w:p w14:paraId="1C8DDB79" w14:textId="77777777" w:rsidR="00684668" w:rsidRPr="0005376A" w:rsidRDefault="00684668" w:rsidP="00684668">
      <w:pPr>
        <w:rPr>
          <w:rFonts w:ascii="GHEA Grapalat" w:hAnsi="GHEA Grapalat" w:cs="Sylfaen"/>
          <w:vertAlign w:val="superscript"/>
        </w:rPr>
      </w:pPr>
      <w:r w:rsidRPr="0005376A">
        <w:rPr>
          <w:rFonts w:ascii="GHEA Grapalat" w:hAnsi="GHEA Grapalat" w:cs="Sylfaen"/>
          <w:vertAlign w:val="superscript"/>
          <w:lang w:val="es-ES"/>
        </w:rPr>
        <w:t xml:space="preserve">                                                                                     </w:t>
      </w:r>
      <w:r w:rsidRPr="0005376A">
        <w:rPr>
          <w:rFonts w:ascii="GHEA Grapalat" w:hAnsi="GHEA Grapalat" w:cs="Sylfaen"/>
          <w:vertAlign w:val="superscript"/>
        </w:rPr>
        <w:t xml:space="preserve">      название</w:t>
      </w:r>
      <w:r w:rsidRPr="0005376A">
        <w:rPr>
          <w:rFonts w:ascii="GHEA Grapalat" w:hAnsi="GHEA Grapalat" w:cs="Sylfaen"/>
          <w:vertAlign w:val="superscript"/>
          <w:lang w:val="es-ES"/>
        </w:rPr>
        <w:t xml:space="preserve"> </w:t>
      </w:r>
      <w:r w:rsidR="0005376A">
        <w:rPr>
          <w:rFonts w:ascii="GHEA Grapalat" w:hAnsi="GHEA Grapalat" w:cs="Sylfaen"/>
          <w:vertAlign w:val="superscript"/>
        </w:rPr>
        <w:t>заказчика</w:t>
      </w:r>
      <w:r w:rsidRPr="0005376A">
        <w:rPr>
          <w:rFonts w:ascii="GHEA Grapalat" w:hAnsi="GHEA Grapalat" w:cs="Sylfaen"/>
          <w:vertAlign w:val="superscript"/>
        </w:rPr>
        <w:t xml:space="preserve">                      </w:t>
      </w:r>
      <w:r w:rsidRPr="0005376A">
        <w:rPr>
          <w:rFonts w:ascii="GHEA Grapalat" w:hAnsi="GHEA Grapalat" w:cs="Sylfaen"/>
          <w:vertAlign w:val="superscript"/>
          <w:lang w:val="hy-AM"/>
        </w:rPr>
        <w:t xml:space="preserve">            </w:t>
      </w:r>
      <w:r w:rsidRPr="0005376A">
        <w:rPr>
          <w:rFonts w:ascii="GHEA Grapalat" w:hAnsi="GHEA Grapalat" w:cs="Sylfaen"/>
          <w:vertAlign w:val="superscript"/>
        </w:rPr>
        <w:t>название</w:t>
      </w:r>
      <w:r w:rsidRPr="0005376A">
        <w:rPr>
          <w:rFonts w:ascii="GHEA Grapalat" w:hAnsi="GHEA Grapalat" w:cs="Sylfaen"/>
          <w:vertAlign w:val="superscript"/>
          <w:lang w:val="es-ES"/>
        </w:rPr>
        <w:t xml:space="preserve"> </w:t>
      </w:r>
      <w:r w:rsidR="00B05EC7">
        <w:rPr>
          <w:rFonts w:ascii="GHEA Grapalat" w:hAnsi="GHEA Grapalat" w:cs="Sylfaen"/>
          <w:vertAlign w:val="superscript"/>
        </w:rPr>
        <w:t>подрядчика</w:t>
      </w:r>
    </w:p>
    <w:p w14:paraId="092967A9" w14:textId="77777777" w:rsidR="00684668" w:rsidRPr="0005376A" w:rsidRDefault="00684668" w:rsidP="00684668">
      <w:pPr>
        <w:rPr>
          <w:rFonts w:ascii="GHEA Grapalat" w:hAnsi="GHEA Grapalat" w:cs="Sylfaen"/>
          <w:vertAlign w:val="superscript"/>
        </w:rPr>
      </w:pPr>
      <w:r w:rsidRPr="0005376A">
        <w:rPr>
          <w:rFonts w:ascii="GHEA Grapalat" w:hAnsi="GHEA Grapalat" w:cs="Sylfaen"/>
          <w:sz w:val="20"/>
          <w:szCs w:val="20"/>
          <w:lang w:val="es-ES"/>
        </w:rPr>
        <w:t xml:space="preserve">   «--»</w:t>
      </w:r>
      <w:r w:rsidRPr="0005376A">
        <w:rPr>
          <w:rFonts w:ascii="GHEA Grapalat" w:hAnsi="GHEA Grapalat" w:cs="Sylfaen"/>
          <w:sz w:val="20"/>
          <w:szCs w:val="20"/>
        </w:rPr>
        <w:t xml:space="preserve"> </w:t>
      </w:r>
      <w:r w:rsidRPr="0005376A">
        <w:rPr>
          <w:rFonts w:ascii="GHEA Grapalat" w:hAnsi="GHEA Grapalat" w:cs="Sylfaen"/>
          <w:sz w:val="20"/>
          <w:szCs w:val="20"/>
          <w:lang w:val="es-ES"/>
        </w:rPr>
        <w:t>20</w:t>
      </w:r>
      <w:r w:rsidRPr="0005376A">
        <w:rPr>
          <w:rFonts w:ascii="GHEA Grapalat" w:hAnsi="GHEA Grapalat" w:cs="Sylfaen"/>
          <w:sz w:val="20"/>
          <w:szCs w:val="20"/>
        </w:rPr>
        <w:t>г</w:t>
      </w:r>
      <w:r w:rsidRPr="0005376A">
        <w:rPr>
          <w:rFonts w:ascii="GHEA Grapalat" w:hAnsi="GHEA Grapalat" w:cs="Sylfaen"/>
          <w:sz w:val="20"/>
          <w:szCs w:val="20"/>
          <w:lang w:val="es-ES"/>
        </w:rPr>
        <w:t>.</w:t>
      </w:r>
      <w:r w:rsidRPr="0005376A">
        <w:rPr>
          <w:rFonts w:ascii="GHEA Grapalat" w:hAnsi="GHEA Grapalat" w:cs="Sylfaen"/>
          <w:sz w:val="20"/>
          <w:szCs w:val="20"/>
        </w:rPr>
        <w:t xml:space="preserve">договора под кодом </w:t>
      </w:r>
      <w:r w:rsidRPr="0005376A">
        <w:rPr>
          <w:rFonts w:ascii="GHEA Grapalat" w:hAnsi="GHEA Grapalat" w:cs="Sylfaen"/>
          <w:sz w:val="20"/>
          <w:szCs w:val="20"/>
          <w:lang w:val="es-ES"/>
        </w:rPr>
        <w:t xml:space="preserve"> </w:t>
      </w:r>
      <w:r w:rsidRPr="0005376A">
        <w:rPr>
          <w:rFonts w:ascii="GHEA Grapalat" w:hAnsi="GHEA Grapalat"/>
          <w:i/>
          <w:sz w:val="20"/>
          <w:szCs w:val="20"/>
          <w:lang w:val="af-ZA"/>
        </w:rPr>
        <w:t>___</w:t>
      </w:r>
      <w:r w:rsidRPr="0005376A">
        <w:rPr>
          <w:rFonts w:ascii="GHEA Grapalat" w:hAnsi="GHEA Grapalat" w:cs="Arial"/>
          <w:i/>
          <w:sz w:val="20"/>
          <w:szCs w:val="20"/>
          <w:shd w:val="clear" w:color="auto" w:fill="FFFFFF"/>
          <w:lang w:val="hy-AM"/>
        </w:rPr>
        <w:t>«________»</w:t>
      </w:r>
      <w:r w:rsidRPr="0005376A">
        <w:rPr>
          <w:rFonts w:ascii="GHEA Grapalat" w:hAnsi="GHEA Grapalat"/>
          <w:i/>
          <w:sz w:val="20"/>
          <w:szCs w:val="20"/>
          <w:u w:val="single"/>
        </w:rPr>
        <w:t xml:space="preserve">__ </w:t>
      </w:r>
      <w:r w:rsidRPr="0005376A">
        <w:rPr>
          <w:rFonts w:ascii="GHEA Grapalat" w:hAnsi="GHEA Grapalat"/>
          <w:sz w:val="20"/>
          <w:szCs w:val="20"/>
        </w:rPr>
        <w:t>(</w:t>
      </w:r>
      <w:r w:rsidRPr="0005376A">
        <w:rPr>
          <w:rFonts w:ascii="GHEA Grapalat" w:hAnsi="GHEA Grapalat" w:cs="Sylfaen"/>
          <w:sz w:val="20"/>
          <w:szCs w:val="20"/>
        </w:rPr>
        <w:t>далее-Договор</w:t>
      </w:r>
      <w:r w:rsidRPr="0005376A">
        <w:rPr>
          <w:rFonts w:ascii="GHEA Grapalat" w:hAnsi="GHEA Grapalat" w:cs="Sylfaen"/>
          <w:sz w:val="20"/>
          <w:szCs w:val="20"/>
          <w:lang w:val="es-ES"/>
        </w:rPr>
        <w:t>)</w:t>
      </w:r>
      <w:r w:rsidRPr="0005376A">
        <w:rPr>
          <w:rFonts w:ascii="GHEA Grapalat" w:hAnsi="GHEA Grapalat" w:cs="Sylfaen"/>
          <w:sz w:val="20"/>
          <w:szCs w:val="20"/>
        </w:rPr>
        <w:t xml:space="preserve">, между мной </w:t>
      </w:r>
      <w:r w:rsidRPr="0005376A">
        <w:rPr>
          <w:rFonts w:ascii="GHEA Grapalat" w:hAnsi="GHEA Grapalat" w:cs="Sylfaen"/>
          <w:sz w:val="20"/>
          <w:szCs w:val="20"/>
          <w:lang w:val="hy-AM"/>
        </w:rPr>
        <w:t xml:space="preserve"> </w:t>
      </w:r>
      <w:r w:rsidRPr="0005376A">
        <w:rPr>
          <w:rFonts w:ascii="GHEA Grapalat" w:hAnsi="GHEA Grapalat" w:cs="Sylfaen"/>
          <w:sz w:val="20"/>
          <w:szCs w:val="20"/>
        </w:rPr>
        <w:t>и -------------- - ом</w:t>
      </w:r>
    </w:p>
    <w:p w14:paraId="147A6270" w14:textId="77777777" w:rsidR="00684668" w:rsidRPr="0005376A" w:rsidRDefault="00684668" w:rsidP="00684668">
      <w:pPr>
        <w:rPr>
          <w:rFonts w:ascii="GHEA Grapalat" w:hAnsi="GHEA Grapalat"/>
          <w:u w:val="single"/>
          <w:lang w:val="es-ES"/>
        </w:rPr>
      </w:pPr>
      <w:r w:rsidRPr="0005376A">
        <w:rPr>
          <w:rFonts w:ascii="GHEA Grapalat" w:hAnsi="GHEA Grapalat" w:cs="Sylfaen"/>
          <w:vertAlign w:val="superscript"/>
        </w:rPr>
        <w:t xml:space="preserve">                                                                                                                                                               </w:t>
      </w:r>
      <w:r w:rsidRPr="0005376A">
        <w:rPr>
          <w:rFonts w:ascii="GHEA Grapalat" w:hAnsi="GHEA Grapalat" w:cs="Sylfaen"/>
          <w:vertAlign w:val="superscript"/>
          <w:lang w:val="hy-AM"/>
        </w:rPr>
        <w:t xml:space="preserve">            </w:t>
      </w:r>
      <w:r w:rsidRPr="0005376A">
        <w:rPr>
          <w:rFonts w:ascii="GHEA Grapalat" w:hAnsi="GHEA Grapalat" w:cs="Sylfaen"/>
          <w:vertAlign w:val="superscript"/>
        </w:rPr>
        <w:t>название</w:t>
      </w:r>
      <w:r w:rsidRPr="0005376A">
        <w:rPr>
          <w:rFonts w:ascii="GHEA Grapalat" w:hAnsi="GHEA Grapalat" w:cs="Sylfaen"/>
          <w:vertAlign w:val="superscript"/>
          <w:lang w:val="es-ES"/>
        </w:rPr>
        <w:t xml:space="preserve"> </w:t>
      </w:r>
      <w:r w:rsidR="00B05EC7">
        <w:rPr>
          <w:rFonts w:ascii="GHEA Grapalat" w:hAnsi="GHEA Grapalat" w:cs="Sylfaen"/>
          <w:vertAlign w:val="superscript"/>
        </w:rPr>
        <w:t>подрядчика</w:t>
      </w:r>
    </w:p>
    <w:p w14:paraId="361F2453" w14:textId="77777777" w:rsidR="00684668" w:rsidRPr="0005376A" w:rsidRDefault="00684668" w:rsidP="00684668">
      <w:pPr>
        <w:ind w:firstLine="709"/>
        <w:rPr>
          <w:rFonts w:ascii="GHEA Grapalat" w:hAnsi="GHEA Grapalat" w:cs="Sylfaen"/>
          <w:sz w:val="20"/>
          <w:szCs w:val="20"/>
          <w:lang w:val="es-ES"/>
        </w:rPr>
      </w:pPr>
      <w:r w:rsidRPr="0005376A">
        <w:rPr>
          <w:rFonts w:ascii="GHEA Grapalat" w:hAnsi="GHEA Grapalat"/>
          <w:u w:val="single"/>
          <w:lang w:val="es-ES"/>
        </w:rPr>
        <w:tab/>
      </w:r>
      <w:r w:rsidRPr="0005376A">
        <w:rPr>
          <w:rFonts w:ascii="GHEA Grapalat" w:hAnsi="GHEA Grapalat" w:cs="Sylfaen"/>
          <w:sz w:val="20"/>
          <w:szCs w:val="20"/>
          <w:lang w:val="es-ES"/>
        </w:rPr>
        <w:t xml:space="preserve"> «--»   20  </w:t>
      </w:r>
      <w:r w:rsidRPr="0005376A">
        <w:rPr>
          <w:rFonts w:ascii="GHEA Grapalat" w:hAnsi="GHEA Grapalat" w:cs="Sylfaen"/>
          <w:sz w:val="20"/>
          <w:szCs w:val="20"/>
        </w:rPr>
        <w:t xml:space="preserve">года </w:t>
      </w:r>
      <w:r w:rsidRPr="0005376A">
        <w:rPr>
          <w:rFonts w:ascii="GHEA Grapalat" w:hAnsi="GHEA Grapalat" w:cs="Sylfaen"/>
          <w:sz w:val="20"/>
          <w:szCs w:val="20"/>
          <w:lang w:val="es-ES"/>
        </w:rPr>
        <w:t xml:space="preserve"> </w:t>
      </w:r>
      <w:r w:rsidRPr="0005376A">
        <w:rPr>
          <w:rFonts w:ascii="GHEA Grapalat" w:hAnsi="GHEA Grapalat"/>
          <w:sz w:val="20"/>
          <w:szCs w:val="20"/>
        </w:rPr>
        <w:t>заключен</w:t>
      </w:r>
      <w:r w:rsidRPr="0005376A">
        <w:rPr>
          <w:rFonts w:ascii="GHEA Grapalat" w:hAnsi="GHEA Grapalat" w:cs="Sylfaen"/>
          <w:sz w:val="20"/>
          <w:szCs w:val="20"/>
          <w:lang w:val="es-ES"/>
        </w:rPr>
        <w:t xml:space="preserve"> </w:t>
      </w:r>
      <w:r w:rsidRPr="0005376A">
        <w:rPr>
          <w:rFonts w:ascii="GHEA Grapalat" w:hAnsi="GHEA Grapalat" w:cs="Sylfaen"/>
          <w:sz w:val="20"/>
          <w:szCs w:val="20"/>
        </w:rPr>
        <w:t xml:space="preserve">договор факторинга под кодом </w:t>
      </w:r>
      <w:r w:rsidRPr="0005376A">
        <w:rPr>
          <w:rFonts w:ascii="GHEA Grapalat" w:hAnsi="GHEA Grapalat"/>
          <w:lang w:val="es-ES"/>
        </w:rPr>
        <w:t>«</w:t>
      </w:r>
      <w:r w:rsidRPr="0005376A">
        <w:rPr>
          <w:rFonts w:ascii="GHEA Grapalat" w:hAnsi="GHEA Grapalat"/>
          <w:sz w:val="20"/>
          <w:szCs w:val="20"/>
          <w:lang w:val="es-ES"/>
        </w:rPr>
        <w:t>---</w:t>
      </w:r>
      <w:r w:rsidRPr="0005376A">
        <w:rPr>
          <w:rFonts w:ascii="GHEA Grapalat" w:hAnsi="GHEA Grapalat" w:cs="Sylfaen"/>
          <w:sz w:val="20"/>
          <w:szCs w:val="20"/>
          <w:lang w:val="es-ES"/>
        </w:rPr>
        <w:t>------------------</w:t>
      </w:r>
      <w:r w:rsidRPr="0005376A">
        <w:rPr>
          <w:rFonts w:ascii="GHEA Grapalat" w:hAnsi="GHEA Grapalat"/>
          <w:lang w:val="es-ES"/>
        </w:rPr>
        <w:t>»</w:t>
      </w:r>
      <w:r w:rsidRPr="0005376A">
        <w:rPr>
          <w:rFonts w:ascii="GHEA Grapalat" w:hAnsi="GHEA Grapalat"/>
        </w:rPr>
        <w:t>.</w:t>
      </w:r>
      <w:r w:rsidRPr="0005376A">
        <w:rPr>
          <w:rFonts w:ascii="GHEA Grapalat" w:hAnsi="GHEA Grapalat" w:cs="Sylfaen"/>
          <w:sz w:val="20"/>
          <w:szCs w:val="20"/>
          <w:lang w:val="es-ES"/>
        </w:rPr>
        <w:t xml:space="preserve"> </w:t>
      </w:r>
    </w:p>
    <w:p w14:paraId="63C1627C" w14:textId="77777777" w:rsidR="00684668" w:rsidRPr="0005376A" w:rsidRDefault="00684668" w:rsidP="00684668">
      <w:pPr>
        <w:rPr>
          <w:rFonts w:ascii="GHEA Grapalat" w:hAnsi="GHEA Grapalat" w:cs="Sylfaen"/>
          <w:sz w:val="20"/>
          <w:szCs w:val="20"/>
          <w:lang w:val="es-ES"/>
        </w:rPr>
      </w:pPr>
    </w:p>
    <w:p w14:paraId="0CEC2330" w14:textId="77777777" w:rsidR="00684668" w:rsidRPr="0005376A" w:rsidRDefault="00684668" w:rsidP="00684668">
      <w:pPr>
        <w:pStyle w:val="ListParagraph"/>
        <w:numPr>
          <w:ilvl w:val="0"/>
          <w:numId w:val="37"/>
        </w:numPr>
        <w:contextualSpacing/>
        <w:jc w:val="both"/>
        <w:rPr>
          <w:rFonts w:ascii="GHEA Grapalat" w:hAnsi="GHEA Grapalat" w:cs="Sylfaen"/>
          <w:sz w:val="20"/>
          <w:szCs w:val="20"/>
        </w:rPr>
      </w:pPr>
      <w:r w:rsidRPr="0005376A">
        <w:rPr>
          <w:rFonts w:ascii="GHEA Grapalat" w:hAnsi="GHEA Grapalat" w:cs="Sylfaen"/>
          <w:sz w:val="20"/>
          <w:szCs w:val="20"/>
        </w:rPr>
        <w:t>Согласен с условиями изложенными в пункте 8.12 .</w:t>
      </w:r>
    </w:p>
    <w:p w14:paraId="5A0EB0BE" w14:textId="77777777" w:rsidR="00684668" w:rsidRPr="0005376A" w:rsidRDefault="00684668" w:rsidP="00684668">
      <w:pPr>
        <w:jc w:val="center"/>
        <w:rPr>
          <w:rFonts w:ascii="GHEA Grapalat" w:hAnsi="GHEA Grapalat" w:cs="GHEA Grapalat"/>
          <w:lang w:val="es-ES"/>
        </w:rPr>
      </w:pPr>
    </w:p>
    <w:p w14:paraId="009F4DBB" w14:textId="77777777" w:rsidR="00684668" w:rsidRPr="0005376A" w:rsidRDefault="00684668" w:rsidP="00684668">
      <w:pPr>
        <w:jc w:val="center"/>
        <w:rPr>
          <w:rFonts w:ascii="GHEA Grapalat" w:hAnsi="GHEA Grapalat" w:cs="Sylfaen"/>
          <w:b/>
          <w:lang w:val="es-ES"/>
        </w:rPr>
      </w:pPr>
    </w:p>
    <w:p w14:paraId="7A75B734" w14:textId="77777777" w:rsidR="00684668" w:rsidRPr="0005376A" w:rsidRDefault="00684668" w:rsidP="00684668">
      <w:pPr>
        <w:ind w:left="720" w:firstLine="720"/>
        <w:rPr>
          <w:rFonts w:ascii="GHEA Grapalat" w:hAnsi="GHEA Grapalat"/>
          <w:sz w:val="20"/>
          <w:lang w:val="hy-AM"/>
        </w:rPr>
      </w:pPr>
      <w:r w:rsidRPr="0005376A">
        <w:rPr>
          <w:rFonts w:ascii="GHEA Grapalat" w:hAnsi="GHEA Grapalat"/>
          <w:sz w:val="20"/>
          <w:lang w:val="es-ES"/>
        </w:rPr>
        <w:t xml:space="preserve">     </w:t>
      </w:r>
      <w:r w:rsidRPr="0005376A">
        <w:rPr>
          <w:rFonts w:ascii="GHEA Grapalat" w:hAnsi="GHEA Grapalat"/>
          <w:sz w:val="20"/>
          <w:lang w:val="hy-AM"/>
        </w:rPr>
        <w:t xml:space="preserve">___________________________________________ </w:t>
      </w:r>
      <w:r w:rsidRPr="0005376A">
        <w:rPr>
          <w:rFonts w:ascii="GHEA Grapalat" w:hAnsi="GHEA Grapalat"/>
          <w:sz w:val="20"/>
          <w:lang w:val="hy-AM"/>
        </w:rPr>
        <w:tab/>
        <w:t xml:space="preserve">        </w:t>
      </w:r>
      <w:r w:rsidRPr="0005376A">
        <w:rPr>
          <w:rFonts w:ascii="GHEA Grapalat" w:hAnsi="GHEA Grapalat"/>
          <w:sz w:val="20"/>
          <w:lang w:val="es-ES"/>
        </w:rPr>
        <w:t xml:space="preserve">      </w:t>
      </w:r>
      <w:r w:rsidRPr="0005376A">
        <w:rPr>
          <w:rFonts w:ascii="GHEA Grapalat" w:hAnsi="GHEA Grapalat"/>
          <w:sz w:val="20"/>
          <w:lang w:val="hy-AM"/>
        </w:rPr>
        <w:t xml:space="preserve">_____________ </w:t>
      </w:r>
    </w:p>
    <w:p w14:paraId="11022F8B" w14:textId="77777777" w:rsidR="00684668" w:rsidRPr="0005376A" w:rsidRDefault="00684668" w:rsidP="00684668">
      <w:pPr>
        <w:rPr>
          <w:rFonts w:ascii="GHEA Grapalat" w:hAnsi="GHEA Grapalat"/>
          <w:sz w:val="20"/>
          <w:vertAlign w:val="superscript"/>
          <w:lang w:val="hy-AM"/>
        </w:rPr>
      </w:pPr>
      <w:r w:rsidRPr="0005376A">
        <w:rPr>
          <w:rFonts w:ascii="GHEA Grapalat" w:hAnsi="GHEA Grapalat"/>
          <w:sz w:val="20"/>
          <w:vertAlign w:val="superscript"/>
        </w:rPr>
        <w:t xml:space="preserve">                                                </w:t>
      </w:r>
      <w:r w:rsidRPr="0005376A">
        <w:rPr>
          <w:rFonts w:ascii="GHEA Grapalat" w:hAnsi="GHEA Grapalat"/>
          <w:sz w:val="20"/>
          <w:vertAlign w:val="superscript"/>
          <w:lang w:val="hy-AM"/>
        </w:rPr>
        <w:t>название финансового агента (должность руководителя, имя, фамилия)</w:t>
      </w:r>
      <w:r w:rsidRPr="0005376A">
        <w:rPr>
          <w:rFonts w:ascii="GHEA Grapalat" w:hAnsi="GHEA Grapalat"/>
          <w:sz w:val="20"/>
          <w:vertAlign w:val="superscript"/>
        </w:rPr>
        <w:t xml:space="preserve">                                                         подпись</w:t>
      </w:r>
      <w:r w:rsidRPr="0005376A">
        <w:rPr>
          <w:rFonts w:ascii="GHEA Grapalat" w:hAnsi="GHEA Grapalat"/>
          <w:sz w:val="20"/>
          <w:vertAlign w:val="superscript"/>
          <w:lang w:val="hy-AM"/>
        </w:rPr>
        <w:t xml:space="preserve">                                                                                                                                                                                                                       </w:t>
      </w:r>
    </w:p>
    <w:p w14:paraId="1BE6AADC" w14:textId="77777777" w:rsidR="00684668" w:rsidRPr="0005376A" w:rsidRDefault="00684668" w:rsidP="00684668">
      <w:pPr>
        <w:jc w:val="right"/>
        <w:rPr>
          <w:rFonts w:ascii="GHEA Grapalat" w:hAnsi="GHEA Grapalat"/>
          <w:sz w:val="20"/>
          <w:lang w:val="hy-AM"/>
        </w:rPr>
      </w:pPr>
      <w:r w:rsidRPr="0005376A">
        <w:rPr>
          <w:rFonts w:ascii="GHEA Grapalat" w:hAnsi="GHEA Grapalat"/>
          <w:sz w:val="20"/>
          <w:lang w:val="hy-AM"/>
        </w:rPr>
        <w:t xml:space="preserve">    </w:t>
      </w:r>
    </w:p>
    <w:p w14:paraId="7B3578B5" w14:textId="77777777" w:rsidR="00684668" w:rsidRPr="0005376A" w:rsidRDefault="00684668" w:rsidP="00684668">
      <w:pPr>
        <w:jc w:val="center"/>
        <w:rPr>
          <w:rFonts w:ascii="GHEA Grapalat" w:hAnsi="GHEA Grapalat" w:cs="Sylfaen"/>
          <w:sz w:val="16"/>
          <w:szCs w:val="16"/>
          <w:lang w:val="es-ES"/>
        </w:rPr>
      </w:pPr>
      <w:r w:rsidRPr="0005376A">
        <w:rPr>
          <w:rFonts w:ascii="GHEA Grapalat" w:hAnsi="GHEA Grapalat"/>
          <w:sz w:val="16"/>
          <w:szCs w:val="16"/>
        </w:rPr>
        <w:t xml:space="preserve">                                                                                                      М. П.</w:t>
      </w:r>
      <w:r w:rsidRPr="0005376A">
        <w:rPr>
          <w:rFonts w:ascii="GHEA Grapalat" w:hAnsi="GHEA Grapalat" w:cs="Sylfaen"/>
          <w:sz w:val="16"/>
          <w:szCs w:val="16"/>
          <w:lang w:val="es-ES"/>
        </w:rPr>
        <w:t xml:space="preserve"> (</w:t>
      </w:r>
      <w:r w:rsidRPr="0005376A">
        <w:rPr>
          <w:rFonts w:ascii="GHEA Grapalat" w:hAnsi="GHEA Grapalat" w:cs="Sylfaen"/>
          <w:sz w:val="16"/>
          <w:szCs w:val="16"/>
        </w:rPr>
        <w:t>при наличии</w:t>
      </w:r>
      <w:r w:rsidRPr="0005376A">
        <w:rPr>
          <w:rFonts w:ascii="GHEA Grapalat" w:hAnsi="GHEA Grapalat" w:cs="Sylfaen"/>
          <w:sz w:val="16"/>
          <w:szCs w:val="16"/>
          <w:lang w:val="es-ES"/>
        </w:rPr>
        <w:t>)</w:t>
      </w:r>
    </w:p>
    <w:p w14:paraId="4D64C033" w14:textId="77777777" w:rsidR="00684668" w:rsidRPr="0005376A" w:rsidRDefault="00684668" w:rsidP="00684668">
      <w:pPr>
        <w:jc w:val="center"/>
        <w:rPr>
          <w:rFonts w:ascii="GHEA Grapalat" w:hAnsi="GHEA Grapalat" w:cs="Sylfaen"/>
          <w:sz w:val="16"/>
          <w:szCs w:val="16"/>
          <w:lang w:val="es-ES"/>
        </w:rPr>
      </w:pPr>
      <w:r w:rsidRPr="0005376A">
        <w:rPr>
          <w:rFonts w:ascii="GHEA Grapalat" w:hAnsi="GHEA Grapalat" w:cs="Sylfaen"/>
          <w:sz w:val="16"/>
          <w:szCs w:val="16"/>
          <w:lang w:val="es-ES"/>
        </w:rPr>
        <w:t xml:space="preserve">                                               </w:t>
      </w:r>
    </w:p>
    <w:p w14:paraId="2D2E3587" w14:textId="77777777" w:rsidR="00684668" w:rsidRPr="0005376A" w:rsidRDefault="00684668" w:rsidP="00684668">
      <w:pPr>
        <w:jc w:val="center"/>
        <w:rPr>
          <w:rFonts w:ascii="GHEA Grapalat" w:hAnsi="GHEA Grapalat" w:cs="Sylfaen"/>
          <w:sz w:val="16"/>
          <w:szCs w:val="16"/>
          <w:lang w:val="es-ES"/>
        </w:rPr>
      </w:pPr>
    </w:p>
    <w:p w14:paraId="60C83D14" w14:textId="77777777" w:rsidR="00684668" w:rsidRPr="0005376A" w:rsidRDefault="00684668" w:rsidP="00684668">
      <w:pPr>
        <w:jc w:val="right"/>
        <w:rPr>
          <w:rFonts w:ascii="GHEA Grapalat" w:hAnsi="GHEA Grapalat"/>
          <w:sz w:val="20"/>
          <w:lang w:val="hy-AM"/>
        </w:rPr>
      </w:pPr>
      <w:r w:rsidRPr="0005376A">
        <w:rPr>
          <w:rFonts w:ascii="GHEA Grapalat" w:hAnsi="GHEA Grapalat" w:cs="Sylfaen"/>
          <w:sz w:val="20"/>
          <w:szCs w:val="20"/>
          <w:lang w:val="es-ES"/>
        </w:rPr>
        <w:t xml:space="preserve">«--»         20  </w:t>
      </w:r>
      <w:r w:rsidRPr="0005376A">
        <w:rPr>
          <w:rFonts w:ascii="GHEA Grapalat" w:hAnsi="GHEA Grapalat" w:cs="Sylfaen"/>
          <w:sz w:val="20"/>
          <w:szCs w:val="20"/>
        </w:rPr>
        <w:t>г.</w:t>
      </w:r>
      <w:r w:rsidRPr="0005376A">
        <w:rPr>
          <w:rFonts w:ascii="GHEA Grapalat" w:hAnsi="GHEA Grapalat"/>
          <w:sz w:val="20"/>
          <w:lang w:val="hy-AM"/>
        </w:rPr>
        <w:tab/>
        <w:t xml:space="preserve"> </w:t>
      </w:r>
    </w:p>
    <w:p w14:paraId="7CDC1B94" w14:textId="77777777" w:rsidR="008D352C" w:rsidRPr="00B138F3" w:rsidRDefault="008D352C" w:rsidP="00BB28C8">
      <w:pPr>
        <w:widowControl w:val="0"/>
        <w:spacing w:after="160"/>
        <w:ind w:left="-142" w:firstLine="142"/>
        <w:jc w:val="both"/>
        <w:rPr>
          <w:rFonts w:ascii="GHEA Grapalat" w:hAnsi="GHEA Grapalat"/>
          <w:i/>
        </w:rPr>
      </w:pPr>
    </w:p>
    <w:sectPr w:rsidR="008D352C" w:rsidRPr="00B138F3"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7AE5E1" w14:textId="77777777" w:rsidR="00037C5B" w:rsidRDefault="00037C5B">
      <w:r>
        <w:separator/>
      </w:r>
    </w:p>
  </w:endnote>
  <w:endnote w:type="continuationSeparator" w:id="0">
    <w:p w14:paraId="53B083AB" w14:textId="77777777" w:rsidR="00037C5B" w:rsidRDefault="00037C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Arial Unicode">
    <w:altName w:val="Arial"/>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HEA Mariam">
    <w:altName w:val="Cambria"/>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87" w:usb1="00000000" w:usb2="00000000" w:usb3="00000000" w:csb0="0000001B"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inherit">
    <w:altName w:val="Times New Roman"/>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503841"/>
      <w:docPartObj>
        <w:docPartGallery w:val="Page Numbers (Bottom of Page)"/>
        <w:docPartUnique/>
      </w:docPartObj>
    </w:sdtPr>
    <w:sdtEndPr>
      <w:rPr>
        <w:rFonts w:ascii="GHEA Grapalat" w:hAnsi="GHEA Grapalat"/>
        <w:sz w:val="24"/>
        <w:szCs w:val="24"/>
      </w:rPr>
    </w:sdtEndPr>
    <w:sdtContent>
      <w:p w14:paraId="1985B93D" w14:textId="77777777" w:rsidR="00AF1669" w:rsidRPr="003E450C" w:rsidRDefault="00AF1669">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Pr>
            <w:rFonts w:ascii="GHEA Grapalat" w:hAnsi="GHEA Grapalat"/>
            <w:noProof/>
            <w:sz w:val="24"/>
            <w:szCs w:val="24"/>
          </w:rPr>
          <w:t>98</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7D789F" w14:textId="77777777" w:rsidR="00037C5B" w:rsidRDefault="00037C5B">
      <w:r>
        <w:separator/>
      </w:r>
    </w:p>
  </w:footnote>
  <w:footnote w:type="continuationSeparator" w:id="0">
    <w:p w14:paraId="37D674F4" w14:textId="77777777" w:rsidR="00037C5B" w:rsidRDefault="00037C5B">
      <w:r>
        <w:continuationSeparator/>
      </w:r>
    </w:p>
  </w:footnote>
  <w:footnote w:id="1">
    <w:p w14:paraId="0030885A" w14:textId="77777777" w:rsidR="00AF1669" w:rsidRPr="008842CE" w:rsidRDefault="00AF1669" w:rsidP="00FC7149">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2">
    <w:p w14:paraId="2F31BB1A" w14:textId="77777777" w:rsidR="00AF1669" w:rsidRPr="00CD6B60" w:rsidRDefault="00AF1669"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21E3A6DC" w14:textId="77777777" w:rsidR="00AF1669" w:rsidRPr="00CD6B60" w:rsidRDefault="00AF1669" w:rsidP="003F2273">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35850905" w14:textId="77777777" w:rsidR="00AF1669" w:rsidRPr="002E4BC5" w:rsidRDefault="00AF1669" w:rsidP="003F2273">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4BB7E4C3" w14:textId="77777777" w:rsidR="00AF1669" w:rsidRPr="003F2273" w:rsidRDefault="00AF1669" w:rsidP="003F2273">
      <w:pPr>
        <w:widowControl w:val="0"/>
        <w:tabs>
          <w:tab w:val="left" w:pos="1134"/>
        </w:tabs>
        <w:spacing w:after="160"/>
        <w:ind w:firstLine="142"/>
        <w:contextualSpacing/>
        <w:jc w:val="both"/>
        <w:rPr>
          <w:rFonts w:ascii="GHEA Grapalat" w:hAnsi="GHEA Grapalat"/>
          <w:i/>
          <w:sz w:val="20"/>
          <w:szCs w:val="20"/>
        </w:rPr>
      </w:pPr>
      <w:r w:rsidRPr="003F2273">
        <w:rPr>
          <w:rFonts w:ascii="GHEA Grapalat" w:hAnsi="GHEA Grapalat"/>
          <w:i/>
          <w:sz w:val="20"/>
          <w:szCs w:val="20"/>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w:t>
      </w:r>
    </w:p>
  </w:footnote>
  <w:footnote w:id="3">
    <w:p w14:paraId="68CFEA33" w14:textId="77777777" w:rsidR="00AF1669" w:rsidRDefault="00AF1669" w:rsidP="002B51FB">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14:paraId="0B588CCF" w14:textId="77777777" w:rsidR="00AF1669" w:rsidRPr="00831D6D" w:rsidRDefault="00AF1669"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пункта 1 </w:t>
      </w:r>
      <w:r w:rsidRPr="00BC07EB">
        <w:rPr>
          <w:rFonts w:ascii="GHEA Grapalat" w:hAnsi="GHEA Grapalat"/>
          <w:i/>
          <w:sz w:val="20"/>
          <w:szCs w:val="20"/>
        </w:rPr>
        <w:t>части 6 статьи 15 Закона</w:t>
      </w:r>
      <w:r>
        <w:rPr>
          <w:rFonts w:ascii="GHEA Grapalat" w:hAnsi="GHEA Grapalat"/>
          <w:i/>
          <w:sz w:val="20"/>
          <w:szCs w:val="20"/>
        </w:rPr>
        <w:t xml:space="preserve"> ,</w:t>
      </w:r>
    </w:p>
    <w:p w14:paraId="5F1E925A" w14:textId="77777777" w:rsidR="00AF1669" w:rsidRPr="00831D6D" w:rsidRDefault="00AF1669" w:rsidP="005B2723">
      <w:pPr>
        <w:widowControl w:val="0"/>
        <w:tabs>
          <w:tab w:val="left" w:pos="142"/>
        </w:tabs>
        <w:ind w:left="142" w:hanging="142"/>
        <w:jc w:val="both"/>
        <w:rPr>
          <w:rFonts w:ascii="GHEA Grapalat" w:hAnsi="GHEA Grapalat"/>
          <w:i/>
          <w:sz w:val="20"/>
          <w:szCs w:val="20"/>
        </w:rPr>
      </w:pPr>
      <w:r w:rsidRPr="00831D6D">
        <w:rPr>
          <w:rFonts w:ascii="GHEA Grapalat" w:hAnsi="GHEA Grapalat"/>
          <w:i/>
          <w:sz w:val="20"/>
          <w:szCs w:val="20"/>
        </w:rPr>
        <w:t>-</w:t>
      </w:r>
      <w:r w:rsidRPr="00831D6D">
        <w:t xml:space="preserve"> </w:t>
      </w:r>
      <w:r>
        <w:rPr>
          <w:rFonts w:ascii="GHEA Grapalat" w:hAnsi="GHEA Grapalat"/>
          <w:i/>
          <w:sz w:val="18"/>
          <w:szCs w:val="18"/>
        </w:rPr>
        <w:t>за</w:t>
      </w:r>
      <w:r w:rsidRPr="00253325">
        <w:rPr>
          <w:rFonts w:ascii="GHEA Grapalat" w:hAnsi="GHEA Grapalat"/>
          <w:i/>
          <w:sz w:val="18"/>
          <w:szCs w:val="18"/>
        </w:rPr>
        <w:t>планир</w:t>
      </w:r>
      <w:r>
        <w:rPr>
          <w:rFonts w:ascii="GHEA Grapalat" w:hAnsi="GHEA Grapalat"/>
          <w:i/>
          <w:sz w:val="18"/>
          <w:szCs w:val="18"/>
        </w:rPr>
        <w:t>ованная (прогнозируемая)</w:t>
      </w:r>
      <w:r w:rsidRPr="00253325">
        <w:rPr>
          <w:rFonts w:ascii="GHEA Grapalat" w:hAnsi="GHEA Grapalat"/>
          <w:i/>
          <w:sz w:val="18"/>
          <w:szCs w:val="18"/>
        </w:rPr>
        <w:t xml:space="preserve"> общая цена</w:t>
      </w:r>
      <w:r>
        <w:rPr>
          <w:rFonts w:ascii="GHEA Grapalat" w:hAnsi="GHEA Grapalat"/>
          <w:i/>
          <w:sz w:val="18"/>
          <w:szCs w:val="18"/>
        </w:rPr>
        <w:t xml:space="preserve"> за</w:t>
      </w:r>
      <w:r w:rsidRPr="00253325">
        <w:rPr>
          <w:rFonts w:ascii="GHEA Grapalat" w:hAnsi="GHEA Grapalat"/>
          <w:i/>
          <w:sz w:val="18"/>
          <w:szCs w:val="18"/>
        </w:rPr>
        <w:t xml:space="preserve">купки </w:t>
      </w:r>
      <w:r>
        <w:rPr>
          <w:rFonts w:ascii="GHEA Grapalat" w:hAnsi="GHEA Grapalat"/>
          <w:i/>
          <w:sz w:val="20"/>
          <w:szCs w:val="20"/>
        </w:rPr>
        <w:t>работы</w:t>
      </w:r>
      <w:r w:rsidRPr="00831D6D">
        <w:rPr>
          <w:rFonts w:ascii="GHEA Grapalat" w:hAnsi="GHEA Grapalat"/>
          <w:i/>
          <w:sz w:val="20"/>
          <w:szCs w:val="20"/>
        </w:rPr>
        <w:t xml:space="preserve"> по заявке на закупку в рамках данной процедуры не превышает 25 млн. драмов РА</w:t>
      </w:r>
    </w:p>
  </w:footnote>
  <w:footnote w:id="4">
    <w:p w14:paraId="32E16688" w14:textId="77777777" w:rsidR="00AF1669" w:rsidRPr="00C24DBE" w:rsidRDefault="00AF1669" w:rsidP="00365501">
      <w:pPr>
        <w:pStyle w:val="FootnoteText"/>
        <w:widowControl w:val="0"/>
        <w:jc w:val="both"/>
        <w:rPr>
          <w:rFonts w:ascii="GHEA Grapalat" w:hAnsi="GHEA Grapalat"/>
          <w:i/>
          <w:lang w:val="hy-AM"/>
        </w:rPr>
      </w:pPr>
      <w:r w:rsidRPr="00EA1641">
        <w:rPr>
          <w:rFonts w:ascii="GHEA Grapalat" w:hAnsi="GHEA Grapalat"/>
          <w:i/>
          <w:vertAlign w:val="superscript"/>
          <w:lang w:val="hy-AM"/>
        </w:rPr>
        <w:t>6.1</w:t>
      </w:r>
      <w:r w:rsidRPr="00EA1641">
        <w:rPr>
          <w:rFonts w:ascii="GHEA Grapalat" w:hAnsi="GHEA Grapalat"/>
          <w:i/>
          <w:lang w:val="hy-AM"/>
        </w:rPr>
        <w:t xml:space="preserve"> </w:t>
      </w:r>
      <w:r w:rsidRPr="00EA1641">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EA1641">
        <w:rPr>
          <w:rFonts w:ascii="GHEA Grapalat" w:hAnsi="GHEA Grapalat"/>
          <w:i/>
          <w:lang w:val="hy-AM"/>
        </w:rPr>
        <w:t>.</w:t>
      </w:r>
    </w:p>
    <w:p w14:paraId="0C272F19" w14:textId="77777777" w:rsidR="00AF1669" w:rsidRPr="00365501" w:rsidRDefault="00AF1669" w:rsidP="00AF1F59">
      <w:pPr>
        <w:pStyle w:val="FootnoteText"/>
        <w:jc w:val="both"/>
        <w:rPr>
          <w:rFonts w:asciiTheme="minorHAnsi" w:hAnsiTheme="minorHAnsi"/>
        </w:rPr>
      </w:pPr>
    </w:p>
    <w:p w14:paraId="564694B1" w14:textId="77777777" w:rsidR="00AF1669" w:rsidRPr="00D3436F" w:rsidRDefault="00AF1669" w:rsidP="00AF1F59">
      <w:pPr>
        <w:pStyle w:val="FootnoteText"/>
        <w:jc w:val="both"/>
        <w:rPr>
          <w:rFonts w:ascii="GHEA Grapalat" w:hAnsi="GHEA Grapalat"/>
          <w:i/>
        </w:rPr>
      </w:pPr>
      <w:r>
        <w:rPr>
          <w:rStyle w:val="FootnoteReference"/>
        </w:rPr>
        <w:t>7</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6CC3367F" w14:textId="77777777" w:rsidR="00AF1669" w:rsidRPr="000811C1" w:rsidRDefault="00AF1669">
      <w:pPr>
        <w:pStyle w:val="FootnoteText"/>
        <w:rPr>
          <w:rFonts w:asciiTheme="minorHAnsi" w:hAnsiTheme="minorHAnsi"/>
        </w:rPr>
      </w:pPr>
    </w:p>
  </w:footnote>
  <w:footnote w:id="5">
    <w:p w14:paraId="180E8B11" w14:textId="77777777" w:rsidR="00AF1669" w:rsidRPr="00810F23" w:rsidRDefault="00AF1669">
      <w:pPr>
        <w:pStyle w:val="FootnoteText"/>
        <w:rPr>
          <w:rFonts w:ascii="Times New Roman" w:hAnsi="Times New Roman"/>
        </w:rPr>
      </w:pPr>
      <w:r>
        <w:rPr>
          <w:rStyle w:val="FootnoteReference"/>
        </w:rPr>
        <w:t>8</w:t>
      </w:r>
      <w:r>
        <w:t xml:space="preserve"> </w:t>
      </w:r>
      <w:r w:rsidRPr="00D3436F">
        <w:rPr>
          <w:rFonts w:ascii="GHEA Grapalat" w:hAnsi="GHEA Grapalat"/>
          <w:i/>
        </w:rPr>
        <w:t xml:space="preserve">Подпункт </w:t>
      </w:r>
      <w:r>
        <w:rPr>
          <w:rFonts w:ascii="GHEA Grapalat" w:hAnsi="GHEA Grapalat"/>
          <w:i/>
        </w:rPr>
        <w:t xml:space="preserve">и абзац </w:t>
      </w:r>
      <w:r w:rsidRPr="008842CE">
        <w:rPr>
          <w:rFonts w:ascii="GHEA Grapalat" w:hAnsi="GHEA Grapalat"/>
          <w:i/>
        </w:rPr>
        <w:t>исключа</w:t>
      </w:r>
      <w:r>
        <w:rPr>
          <w:rFonts w:ascii="GHEA Grapalat" w:hAnsi="GHEA Grapalat"/>
          <w:i/>
        </w:rPr>
        <w:t>ю</w:t>
      </w:r>
      <w:r w:rsidRPr="008842CE">
        <w:rPr>
          <w:rFonts w:ascii="GHEA Grapalat" w:hAnsi="GHEA Grapalat"/>
          <w:i/>
        </w:rPr>
        <w:t>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footnote>
  <w:footnote w:id="6">
    <w:p w14:paraId="2228C91F" w14:textId="77777777" w:rsidR="00AF1669" w:rsidRPr="00FE2AA4" w:rsidRDefault="00AF1669">
      <w:pPr>
        <w:pStyle w:val="FootnoteText"/>
        <w:rPr>
          <w:rFonts w:asciiTheme="minorHAnsi" w:hAnsiTheme="minorHAnsi"/>
          <w:i/>
        </w:rPr>
      </w:pPr>
      <w:r>
        <w:rPr>
          <w:rStyle w:val="FootnoteReference"/>
        </w:rPr>
        <w:t>10</w:t>
      </w:r>
      <w:r w:rsidRPr="00FE2AA4">
        <w:rPr>
          <w:i/>
        </w:rPr>
        <w:t xml:space="preserve"> </w:t>
      </w:r>
      <w:r w:rsidRPr="00FE2AA4">
        <w:rPr>
          <w:rFonts w:asciiTheme="minorHAnsi" w:hAnsiTheme="minorHAnsi"/>
          <w:i/>
        </w:rPr>
        <w:t>Устанавливается заказчиком.</w:t>
      </w:r>
    </w:p>
  </w:footnote>
  <w:footnote w:id="7">
    <w:p w14:paraId="11B87FAF" w14:textId="77777777" w:rsidR="00AF1669" w:rsidRPr="008842CE" w:rsidRDefault="00AF1669"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6E0712BF" w14:textId="77777777" w:rsidR="00AF1669" w:rsidRPr="000811C1" w:rsidRDefault="00AF1669">
      <w:pPr>
        <w:pStyle w:val="FootnoteText"/>
        <w:rPr>
          <w:lang w:val="af-ZA"/>
        </w:rPr>
      </w:pPr>
    </w:p>
  </w:footnote>
  <w:footnote w:id="8">
    <w:p w14:paraId="20670FBE" w14:textId="77777777" w:rsidR="00AF1669" w:rsidRPr="00F41D1E" w:rsidRDefault="00AF1669" w:rsidP="00791FCA">
      <w:pPr>
        <w:pStyle w:val="FootnoteText"/>
        <w:jc w:val="both"/>
        <w:rPr>
          <w:rFonts w:ascii="GHEA Grapalat" w:hAnsi="GHEA Grapalat"/>
          <w:i/>
          <w:sz w:val="18"/>
          <w:szCs w:val="18"/>
        </w:rPr>
      </w:pPr>
      <w:r w:rsidRPr="005455E8">
        <w:rPr>
          <w:rFonts w:asciiTheme="minorHAnsi" w:hAnsiTheme="minorHAnsi"/>
          <w:i/>
          <w:vertAlign w:val="superscript"/>
        </w:rPr>
        <w:t>11,1</w:t>
      </w:r>
      <w:r>
        <w:rPr>
          <w:rFonts w:asciiTheme="minorHAnsi" w:hAnsiTheme="minorHAnsi"/>
          <w:i/>
          <w:vertAlign w:val="superscript"/>
        </w:rPr>
        <w:t xml:space="preserve">  </w:t>
      </w:r>
      <w:r w:rsidRPr="00F41D1E">
        <w:rPr>
          <w:rFonts w:ascii="GHEA Grapalat" w:hAnsi="GHEA Grapalat"/>
          <w:i/>
          <w:sz w:val="18"/>
          <w:szCs w:val="18"/>
        </w:rPr>
        <w:t xml:space="preserve">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2CD3A44C" w14:textId="77777777" w:rsidR="00AF1669" w:rsidRPr="00F41D1E" w:rsidRDefault="00AF1669" w:rsidP="00791FCA">
      <w:pPr>
        <w:pStyle w:val="FootnoteText"/>
        <w:jc w:val="both"/>
        <w:rPr>
          <w:rFonts w:ascii="GHEA Grapalat" w:hAnsi="GHEA Grapalat"/>
          <w:i/>
          <w:sz w:val="18"/>
          <w:szCs w:val="18"/>
        </w:rPr>
      </w:pPr>
      <w:r w:rsidRPr="00F41D1E">
        <w:rPr>
          <w:rFonts w:ascii="GHEA Grapalat" w:hAnsi="GHEA Grapalat"/>
          <w:i/>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4E52BAE5" w14:textId="77777777" w:rsidR="00AF1669" w:rsidRPr="00F41D1E" w:rsidRDefault="00AF1669" w:rsidP="00791FCA">
      <w:pPr>
        <w:pStyle w:val="FootnoteText"/>
        <w:jc w:val="both"/>
        <w:rPr>
          <w:rFonts w:ascii="GHEA Grapalat" w:hAnsi="GHEA Grapalat"/>
          <w:i/>
          <w:sz w:val="18"/>
          <w:szCs w:val="18"/>
        </w:rPr>
      </w:pPr>
      <w:r w:rsidRPr="00F41D1E">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F41D1E">
        <w:rPr>
          <w:sz w:val="18"/>
          <w:szCs w:val="18"/>
        </w:rPr>
        <w:t xml:space="preserve"> </w:t>
      </w:r>
      <w:r w:rsidRPr="00F41D1E">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14:paraId="56D8C160" w14:textId="77777777" w:rsidR="00AF1669" w:rsidRPr="00791FCA" w:rsidRDefault="00AF1669" w:rsidP="00C457A7">
      <w:pPr>
        <w:pStyle w:val="FootnoteText"/>
        <w:jc w:val="both"/>
        <w:rPr>
          <w:rFonts w:asciiTheme="minorHAnsi" w:hAnsiTheme="minorHAnsi"/>
          <w:i/>
        </w:rPr>
      </w:pPr>
    </w:p>
    <w:p w14:paraId="547F6614" w14:textId="77777777" w:rsidR="00AF1669" w:rsidRPr="00D44813" w:rsidRDefault="00AF1669" w:rsidP="00C457A7">
      <w:pPr>
        <w:pStyle w:val="FootnoteText"/>
        <w:jc w:val="both"/>
        <w:rPr>
          <w:rFonts w:asciiTheme="minorHAnsi" w:hAnsiTheme="minorHAnsi"/>
          <w:i/>
        </w:rPr>
      </w:pPr>
      <w:r>
        <w:rPr>
          <w:rFonts w:asciiTheme="minorHAnsi" w:hAnsiTheme="minorHAnsi"/>
          <w:i/>
        </w:rPr>
        <w:t>11.2</w:t>
      </w:r>
      <w:r w:rsidRPr="00D44813">
        <w:rPr>
          <w:rFonts w:asciiTheme="minorHAnsi" w:hAnsiTheme="minorHAnsi"/>
          <w:i/>
        </w:rPr>
        <w:t xml:space="preserve"> Если цена данного лота по заявке на закупку․</w:t>
      </w:r>
    </w:p>
    <w:p w14:paraId="367BDDD0" w14:textId="77777777" w:rsidR="00AF1669" w:rsidRPr="00D44813" w:rsidRDefault="00AF1669" w:rsidP="00C457A7">
      <w:pPr>
        <w:pStyle w:val="FootnoteText"/>
        <w:jc w:val="both"/>
        <w:rPr>
          <w:rFonts w:asciiTheme="minorHAnsi" w:hAnsiTheme="minorHAnsi"/>
          <w:i/>
        </w:rPr>
      </w:pPr>
      <w:r w:rsidRPr="00D44813">
        <w:rPr>
          <w:rFonts w:asciiTheme="minorHAnsi" w:hAnsiTheme="minorHAnsi"/>
          <w:i/>
        </w:rPr>
        <w:t xml:space="preserve">- не превышает двадцатипятикратный размер базовой единицы закупок, то из настоящего абзаца </w:t>
      </w:r>
      <w:r w:rsidRPr="00D64786">
        <w:rPr>
          <w:rFonts w:asciiTheme="minorHAnsi" w:hAnsiTheme="minorHAnsi"/>
          <w:i/>
        </w:rPr>
        <w:t>исключаются</w:t>
      </w:r>
      <w:r w:rsidRPr="00D44813">
        <w:rPr>
          <w:rFonts w:asciiTheme="minorHAnsi" w:hAnsiTheme="minorHAnsi"/>
          <w:i/>
        </w:rPr>
        <w:t xml:space="preserve"> слова "или гарантий, предоставленных банками "․</w:t>
      </w:r>
    </w:p>
    <w:p w14:paraId="48F95884" w14:textId="77777777" w:rsidR="00AF1669" w:rsidRPr="00D44813" w:rsidRDefault="00AF1669" w:rsidP="00C457A7">
      <w:pPr>
        <w:pStyle w:val="FootnoteText"/>
        <w:jc w:val="both"/>
        <w:rPr>
          <w:rFonts w:asciiTheme="minorHAnsi" w:hAnsiTheme="minorHAnsi"/>
          <w:i/>
        </w:rPr>
      </w:pPr>
      <w:r w:rsidRPr="00D44813">
        <w:rPr>
          <w:rFonts w:asciiTheme="minorHAnsi" w:hAnsiTheme="minorHAnsi"/>
          <w:i/>
        </w:rPr>
        <w:t xml:space="preserve">- не превышает </w:t>
      </w:r>
      <w:r>
        <w:rPr>
          <w:rFonts w:asciiTheme="minorHAnsi" w:hAnsiTheme="minorHAnsi"/>
          <w:i/>
        </w:rPr>
        <w:t>вось</w:t>
      </w:r>
      <w:r w:rsidRPr="00D44813">
        <w:rPr>
          <w:rFonts w:asciiTheme="minorHAnsi" w:hAnsiTheme="minorHAnsi"/>
          <w:i/>
        </w:rPr>
        <w:t xml:space="preserve">мидесятикратный размер базовой единицы закупок, но более двадцатипятикратного размера, то из настоящего абзаца </w:t>
      </w:r>
      <w:r w:rsidRPr="00D64786">
        <w:rPr>
          <w:rFonts w:asciiTheme="minorHAnsi" w:hAnsiTheme="minorHAnsi"/>
          <w:i/>
        </w:rPr>
        <w:t>исключаются</w:t>
      </w:r>
      <w:r w:rsidRPr="00D44813">
        <w:rPr>
          <w:rFonts w:asciiTheme="minorHAnsi" w:hAnsiTheme="minorHAnsi"/>
          <w:i/>
        </w:rPr>
        <w:t xml:space="preserve"> слова "</w:t>
      </w:r>
      <w:r w:rsidRPr="00D64786">
        <w:rPr>
          <w:rFonts w:asciiTheme="minorHAnsi" w:hAnsiTheme="minorHAnsi"/>
          <w:i/>
        </w:rPr>
        <w:t xml:space="preserve"> соглашения о неустойке</w:t>
      </w:r>
      <w:r w:rsidRPr="00D44813">
        <w:rPr>
          <w:rFonts w:asciiTheme="minorHAnsi" w:hAnsiTheme="minorHAnsi"/>
          <w:i/>
        </w:rPr>
        <w:t xml:space="preserve"> (приложение 4,2) или", а число " 20 " заменяется  числом " 90",</w:t>
      </w:r>
    </w:p>
    <w:p w14:paraId="20C5A5A2" w14:textId="77777777" w:rsidR="00AF1669" w:rsidRDefault="00AF1669" w:rsidP="00C457A7">
      <w:pPr>
        <w:pStyle w:val="FootnoteText"/>
        <w:jc w:val="both"/>
        <w:rPr>
          <w:rFonts w:asciiTheme="minorHAnsi" w:hAnsiTheme="minorHAnsi"/>
          <w:i/>
        </w:rPr>
      </w:pPr>
      <w:r w:rsidRPr="00D44813">
        <w:rPr>
          <w:rFonts w:asciiTheme="minorHAnsi" w:hAnsiTheme="minorHAnsi"/>
          <w:i/>
        </w:rPr>
        <w:t xml:space="preserve">- превышает </w:t>
      </w:r>
      <w:r>
        <w:rPr>
          <w:rFonts w:asciiTheme="minorHAnsi" w:hAnsiTheme="minorHAnsi"/>
          <w:i/>
        </w:rPr>
        <w:t>вось</w:t>
      </w:r>
      <w:r w:rsidRPr="00D44813">
        <w:rPr>
          <w:rFonts w:asciiTheme="minorHAnsi" w:hAnsiTheme="minorHAnsi"/>
          <w:i/>
        </w:rPr>
        <w:t xml:space="preserve">мидесятикратный размер базовой единицы закупок, то из настоящего абзаца </w:t>
      </w:r>
      <w:r w:rsidRPr="00D64786">
        <w:rPr>
          <w:rFonts w:asciiTheme="minorHAnsi" w:hAnsiTheme="minorHAnsi"/>
          <w:i/>
        </w:rPr>
        <w:t>исключаются</w:t>
      </w:r>
      <w:r w:rsidRPr="00D44813">
        <w:rPr>
          <w:rFonts w:asciiTheme="minorHAnsi" w:hAnsiTheme="minorHAnsi"/>
          <w:i/>
        </w:rPr>
        <w:t xml:space="preserve"> слова "</w:t>
      </w:r>
      <w:r w:rsidRPr="00D64786">
        <w:rPr>
          <w:rFonts w:asciiTheme="minorHAnsi" w:hAnsiTheme="minorHAnsi"/>
          <w:i/>
        </w:rPr>
        <w:t>соглашения о неустойке</w:t>
      </w:r>
      <w:r w:rsidRPr="00D44813">
        <w:rPr>
          <w:rFonts w:asciiTheme="minorHAnsi" w:hAnsiTheme="minorHAnsi"/>
          <w:i/>
        </w:rPr>
        <w:t xml:space="preserve"> (приложение 4. 2) или", число " 15 "заменяется числом "30", а число " 20 "- числом "90"</w:t>
      </w:r>
      <w:r>
        <w:rPr>
          <w:rFonts w:asciiTheme="minorHAnsi" w:hAnsiTheme="minorHAnsi"/>
          <w:i/>
        </w:rPr>
        <w:t>.</w:t>
      </w:r>
    </w:p>
    <w:p w14:paraId="596FFDFC" w14:textId="77777777" w:rsidR="00AF1669" w:rsidRPr="00D44813" w:rsidRDefault="00AF1669" w:rsidP="00C457A7">
      <w:pPr>
        <w:pStyle w:val="FootnoteText"/>
        <w:jc w:val="both"/>
        <w:rPr>
          <w:rFonts w:asciiTheme="minorHAnsi" w:hAnsiTheme="minorHAnsi"/>
          <w:i/>
        </w:rPr>
      </w:pPr>
    </w:p>
    <w:p w14:paraId="386F86FC" w14:textId="77777777" w:rsidR="00AF1669" w:rsidRDefault="00AF1669" w:rsidP="00C67FAB">
      <w:pPr>
        <w:pStyle w:val="FootnoteText"/>
        <w:jc w:val="both"/>
        <w:rPr>
          <w:rFonts w:asciiTheme="minorHAnsi" w:hAnsiTheme="minorHAnsi"/>
        </w:rPr>
      </w:pPr>
    </w:p>
    <w:p w14:paraId="299A549B" w14:textId="77777777" w:rsidR="00AF1669" w:rsidRPr="002B487D" w:rsidRDefault="00AF1669" w:rsidP="00C67FAB">
      <w:pPr>
        <w:pStyle w:val="FootnoteText"/>
        <w:jc w:val="both"/>
        <w:rPr>
          <w:ins w:id="3" w:author="Vardan" w:date="2020-06-03T18:23:00Z"/>
          <w:rFonts w:asciiTheme="minorHAnsi" w:hAnsiTheme="minorHAnsi"/>
          <w:i/>
        </w:rPr>
      </w:pPr>
      <w:r w:rsidRPr="002B487D">
        <w:rPr>
          <w:rFonts w:asciiTheme="minorHAnsi" w:hAnsiTheme="minorHAnsi"/>
          <w:i/>
        </w:rPr>
        <w:t>12 Если:</w:t>
      </w:r>
    </w:p>
    <w:p w14:paraId="20AC76BB" w14:textId="77777777" w:rsidR="00AF1669" w:rsidRPr="002B487D" w:rsidRDefault="00AF1669" w:rsidP="008F43E8">
      <w:pPr>
        <w:pStyle w:val="FootnoteText"/>
        <w:jc w:val="both"/>
        <w:rPr>
          <w:rFonts w:asciiTheme="minorHAnsi" w:hAnsiTheme="minorHAnsi"/>
          <w:i/>
        </w:rPr>
      </w:pPr>
      <w:r w:rsidRPr="002B487D">
        <w:rPr>
          <w:rFonts w:asciiTheme="minorHAnsi" w:hAnsiTheme="minorHAnsi"/>
          <w:i/>
        </w:rPr>
        <w:t>-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14:paraId="1353B529" w14:textId="77777777" w:rsidR="00AF1669" w:rsidRPr="002B487D" w:rsidRDefault="00AF1669" w:rsidP="008F43E8">
      <w:pPr>
        <w:pStyle w:val="FootnoteText"/>
        <w:jc w:val="both"/>
        <w:rPr>
          <w:rFonts w:asciiTheme="minorHAnsi" w:hAnsiTheme="minorHAnsi"/>
          <w:i/>
        </w:rPr>
      </w:pPr>
      <w:r w:rsidRPr="002B487D">
        <w:rPr>
          <w:rFonts w:asciiTheme="minorHAnsi" w:hAnsiTheme="minorHAnsi"/>
          <w:i/>
        </w:rPr>
        <w:t>-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4.1.", а приложение 4 исключается из приглашения.</w:t>
      </w:r>
    </w:p>
    <w:p w14:paraId="0D59957A" w14:textId="77777777" w:rsidR="00AF1669" w:rsidRPr="002B487D" w:rsidRDefault="00AF1669" w:rsidP="00C67FAB">
      <w:pPr>
        <w:pStyle w:val="FootnoteText"/>
        <w:jc w:val="both"/>
        <w:rPr>
          <w:rFonts w:asciiTheme="minorHAnsi" w:hAnsiTheme="minorHAnsi"/>
          <w:i/>
        </w:rPr>
      </w:pPr>
    </w:p>
  </w:footnote>
  <w:footnote w:id="9">
    <w:p w14:paraId="40C829E9" w14:textId="77777777" w:rsidR="00AF1669" w:rsidRPr="002B487D" w:rsidRDefault="00AF1669" w:rsidP="00C67FAB">
      <w:pPr>
        <w:pStyle w:val="FootnoteText"/>
        <w:jc w:val="both"/>
        <w:rPr>
          <w:rFonts w:asciiTheme="minorHAnsi" w:hAnsiTheme="minorHAnsi"/>
          <w:i/>
        </w:rPr>
      </w:pPr>
      <w:r w:rsidRPr="002B487D">
        <w:rPr>
          <w:rFonts w:asciiTheme="minorHAnsi" w:hAnsiTheme="minorHAnsi"/>
          <w:i/>
        </w:rPr>
        <w:t>13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заявления-в виде неустойки (приложение 5.1) или наличных денег”, а число "90", указанное в абзаце 3, заменяется числом " 20".</w:t>
      </w:r>
    </w:p>
  </w:footnote>
  <w:footnote w:id="10">
    <w:p w14:paraId="59FC9926" w14:textId="77777777" w:rsidR="00AF1669" w:rsidRPr="008E4439" w:rsidRDefault="00AF1669"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4A8C27E9" w14:textId="77777777" w:rsidR="00AF1669" w:rsidRPr="000811C1" w:rsidRDefault="00AF1669" w:rsidP="0027573B">
      <w:pPr>
        <w:pStyle w:val="FootnoteText"/>
        <w:rPr>
          <w:rFonts w:ascii="Sylfaen" w:hAnsi="Sylfaen"/>
          <w:sz w:val="18"/>
          <w:szCs w:val="18"/>
        </w:rPr>
      </w:pPr>
    </w:p>
  </w:footnote>
  <w:footnote w:id="11">
    <w:p w14:paraId="7DE3FF11" w14:textId="77777777" w:rsidR="00AF1669" w:rsidRPr="00A31673" w:rsidRDefault="00AF1669">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2">
    <w:p w14:paraId="28542AA5" w14:textId="77777777" w:rsidR="00AF1669" w:rsidRPr="00810F23" w:rsidRDefault="00AF1669" w:rsidP="00A41F94">
      <w:pPr>
        <w:pStyle w:val="FootnoteText"/>
        <w:rPr>
          <w:rFonts w:ascii="Times New Roman" w:hAnsi="Times New Roman"/>
        </w:rPr>
      </w:pPr>
      <w:r>
        <w:rPr>
          <w:rStyle w:val="FootnoteReference"/>
        </w:rPr>
        <w:t>17</w:t>
      </w:r>
      <w:r>
        <w:t xml:space="preserve"> </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p w14:paraId="3FF4B2F0" w14:textId="77777777" w:rsidR="00AF1669" w:rsidRPr="005F2C25" w:rsidRDefault="00AF1669">
      <w:pPr>
        <w:pStyle w:val="FootnoteText"/>
        <w:rPr>
          <w:rFonts w:ascii="Times New Roman" w:hAnsi="Times New Roman"/>
        </w:rPr>
      </w:pPr>
    </w:p>
  </w:footnote>
  <w:footnote w:id="13">
    <w:p w14:paraId="7333FA38" w14:textId="77777777" w:rsidR="00AF1669" w:rsidRDefault="00AF1669" w:rsidP="006B3E56">
      <w:pPr>
        <w:jc w:val="both"/>
      </w:pPr>
    </w:p>
    <w:p w14:paraId="2C131C66" w14:textId="77777777" w:rsidR="00AF1669" w:rsidRPr="00FC561F" w:rsidRDefault="00AF1669" w:rsidP="006B3E56">
      <w:pPr>
        <w:jc w:val="both"/>
        <w:rPr>
          <w:rFonts w:ascii="GHEA Grapalat" w:hAnsi="GHEA Grapalat"/>
          <w:i/>
          <w:sz w:val="20"/>
          <w:szCs w:val="20"/>
        </w:rPr>
      </w:pPr>
    </w:p>
    <w:p w14:paraId="743537D0" w14:textId="77777777" w:rsidR="00AF1669" w:rsidRDefault="00AF1669" w:rsidP="00DB6244">
      <w:pPr>
        <w:jc w:val="both"/>
        <w:rPr>
          <w:rFonts w:ascii="GHEA Grapalat" w:hAnsi="GHEA Grapalat"/>
          <w:i/>
          <w:sz w:val="20"/>
          <w:szCs w:val="20"/>
        </w:rPr>
      </w:pPr>
      <w:r w:rsidRPr="007D41A3">
        <w:rPr>
          <w:rFonts w:ascii="GHEA Grapalat" w:hAnsi="GHEA Grapalat"/>
          <w:i/>
          <w:sz w:val="20"/>
          <w:szCs w:val="20"/>
        </w:rPr>
        <w:t>** -</w:t>
      </w:r>
      <w:r>
        <w:rPr>
          <w:rFonts w:ascii="GHEA Grapalat" w:hAnsi="GHEA Grapalat"/>
          <w:i/>
          <w:sz w:val="20"/>
          <w:szCs w:val="20"/>
        </w:rPr>
        <w:t xml:space="preserve"> </w:t>
      </w:r>
      <w:r w:rsidRPr="007D41A3">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7D41A3">
        <w:rPr>
          <w:rFonts w:ascii="GHEA Grapalat" w:hAnsi="GHEA Grapalat"/>
          <w:i/>
          <w:sz w:val="20"/>
          <w:szCs w:val="20"/>
        </w:rPr>
        <w:t>;</w:t>
      </w:r>
    </w:p>
    <w:p w14:paraId="38AB20B2" w14:textId="77777777" w:rsidR="00AF1669" w:rsidRPr="00E7182E" w:rsidRDefault="00AF1669" w:rsidP="00E7182E">
      <w:pPr>
        <w:jc w:val="both"/>
        <w:rPr>
          <w:rFonts w:ascii="GHEA Grapalat" w:hAnsi="GHEA Grapalat"/>
          <w:i/>
          <w:sz w:val="20"/>
          <w:szCs w:val="20"/>
        </w:rPr>
      </w:pPr>
      <w:r w:rsidRPr="00E7182E">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E7182E">
        <w:rPr>
          <w:rFonts w:ascii="GHEA Grapalat" w:hAnsi="GHEA Grapalat"/>
          <w:i/>
          <w:sz w:val="20"/>
          <w:szCs w:val="20"/>
        </w:rPr>
        <w:t>";</w:t>
      </w:r>
    </w:p>
    <w:p w14:paraId="18122981" w14:textId="77777777" w:rsidR="00AF1669" w:rsidRPr="007D41A3" w:rsidRDefault="00AF1669" w:rsidP="00DB6244">
      <w:pPr>
        <w:jc w:val="both"/>
        <w:rPr>
          <w:rFonts w:ascii="GHEA Grapalat" w:hAnsi="GHEA Grapalat"/>
          <w:i/>
          <w:sz w:val="20"/>
          <w:szCs w:val="20"/>
        </w:rPr>
      </w:pPr>
      <w:r w:rsidRPr="007D41A3">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0BCEEF5E" w14:textId="77777777" w:rsidR="00AF1669" w:rsidRPr="001849D9" w:rsidRDefault="00AF1669" w:rsidP="006B3E56">
      <w:pPr>
        <w:jc w:val="both"/>
        <w:rPr>
          <w:rFonts w:ascii="GHEA Grapalat" w:hAnsi="GHEA Grapalat"/>
          <w:i/>
          <w:sz w:val="20"/>
          <w:szCs w:val="20"/>
          <w:lang w:val="af-ZA"/>
        </w:rPr>
      </w:pPr>
      <w:r w:rsidRPr="001849D9">
        <w:rPr>
          <w:rFonts w:ascii="GHEA Grapalat" w:hAnsi="GHEA Grapalat"/>
          <w:i/>
          <w:sz w:val="20"/>
          <w:szCs w:val="20"/>
        </w:rPr>
        <w:t xml:space="preserve"> </w:t>
      </w:r>
    </w:p>
    <w:p w14:paraId="1CC190CA" w14:textId="77777777" w:rsidR="00AF1669" w:rsidRPr="001849D9" w:rsidRDefault="00AF1669" w:rsidP="006B3E56">
      <w:pPr>
        <w:pStyle w:val="FootnoteText"/>
        <w:rPr>
          <w:rFonts w:asciiTheme="minorHAnsi" w:hAnsiTheme="minorHAnsi"/>
          <w:i/>
          <w:lang w:val="af-ZA"/>
        </w:rPr>
      </w:pPr>
    </w:p>
  </w:footnote>
  <w:footnote w:id="14">
    <w:p w14:paraId="48DC4C3B" w14:textId="77777777" w:rsidR="00AF1669" w:rsidRPr="00990559" w:rsidRDefault="00AF1669">
      <w:pPr>
        <w:pStyle w:val="FootnoteText"/>
        <w:rPr>
          <w:rFonts w:ascii="Sylfaen" w:hAnsi="Sylfaen"/>
          <w:lang w:val="hy-AM"/>
        </w:rPr>
      </w:pPr>
      <w:r>
        <w:rPr>
          <w:rStyle w:val="FootnoteReference"/>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footnote>
  <w:footnote w:id="15">
    <w:p w14:paraId="46654BC6" w14:textId="77777777" w:rsidR="00AF1669" w:rsidRPr="00A25D1B" w:rsidRDefault="00AF1669" w:rsidP="00D043C1">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6">
    <w:p w14:paraId="3718CAB0" w14:textId="77777777" w:rsidR="00AF1669" w:rsidRPr="00DC619D" w:rsidRDefault="00AF1669"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7">
    <w:p w14:paraId="4D24A105" w14:textId="77777777" w:rsidR="00AF1669" w:rsidRPr="00D3436F" w:rsidRDefault="00AF1669"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14:paraId="114229EA" w14:textId="77777777" w:rsidR="00AF1669" w:rsidRPr="00D3436F" w:rsidRDefault="00AF1669">
      <w:pPr>
        <w:pStyle w:val="FootnoteText"/>
        <w:rPr>
          <w:lang w:val="es-ES"/>
        </w:rPr>
      </w:pPr>
    </w:p>
  </w:footnote>
  <w:footnote w:id="18">
    <w:p w14:paraId="39637620" w14:textId="77777777" w:rsidR="00AF1669" w:rsidRPr="008842CE" w:rsidRDefault="00AF1669" w:rsidP="003D2FE2">
      <w:pPr>
        <w:pStyle w:val="FootnoteText"/>
        <w:jc w:val="both"/>
      </w:pPr>
    </w:p>
  </w:footnote>
  <w:footnote w:id="19">
    <w:p w14:paraId="128C6853" w14:textId="77777777" w:rsidR="00AF1669" w:rsidRPr="008842CE" w:rsidRDefault="00AF1669"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2F8AF42C" w14:textId="77777777" w:rsidR="00AF1669" w:rsidRPr="008842CE" w:rsidRDefault="00AF1669" w:rsidP="000A214C">
      <w:pPr>
        <w:pStyle w:val="FootnoteText"/>
        <w:jc w:val="both"/>
        <w:rPr>
          <w:rFonts w:ascii="GHEA Grapalat" w:hAnsi="GHEA Grapalat"/>
        </w:rPr>
      </w:pPr>
    </w:p>
  </w:footnote>
  <w:footnote w:id="20">
    <w:p w14:paraId="00C6026C" w14:textId="77777777" w:rsidR="00AF1669" w:rsidRPr="008842CE" w:rsidRDefault="00AF1669" w:rsidP="000A214C">
      <w:pPr>
        <w:pStyle w:val="FootnoteText"/>
        <w:jc w:val="both"/>
      </w:pPr>
    </w:p>
  </w:footnote>
  <w:footnote w:id="21">
    <w:p w14:paraId="622DE8EB" w14:textId="77777777" w:rsidR="00AF1669" w:rsidRPr="00124BE9" w:rsidRDefault="00AF1669" w:rsidP="00BB28C8">
      <w:pPr>
        <w:pStyle w:val="FootnoteText"/>
        <w:widowControl w:val="0"/>
        <w:jc w:val="both"/>
        <w:rPr>
          <w:rFonts w:ascii="GHEA Grapalat" w:hAnsi="GHEA Grapalat"/>
          <w:lang w:val="hy-AM"/>
        </w:rPr>
      </w:pPr>
      <w:r>
        <w:rPr>
          <w:rStyle w:val="FootnoteReference"/>
        </w:rPr>
        <w:t>25</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14:paraId="164D620E" w14:textId="77777777" w:rsidR="00AF1669" w:rsidRPr="00124BE9" w:rsidRDefault="00AF1669" w:rsidP="00BB28C8">
      <w:pPr>
        <w:pStyle w:val="FootnoteText"/>
        <w:widowControl w:val="0"/>
        <w:jc w:val="both"/>
        <w:rPr>
          <w:rFonts w:ascii="GHEA Grapalat" w:hAnsi="GHEA Grapalat"/>
          <w:lang w:val="hy-AM"/>
        </w:rPr>
      </w:pPr>
    </w:p>
  </w:footnote>
  <w:footnote w:id="22">
    <w:p w14:paraId="31B76F08" w14:textId="77777777" w:rsidR="00AF1669" w:rsidRPr="00124BE9" w:rsidRDefault="00AF1669" w:rsidP="00BB28C8">
      <w:pPr>
        <w:pStyle w:val="FootnoteText"/>
        <w:widowControl w:val="0"/>
        <w:jc w:val="both"/>
        <w:rPr>
          <w:rFonts w:ascii="GHEA Grapalat" w:hAnsi="GHEA Grapalat"/>
          <w:lang w:val="hy-AM"/>
        </w:rPr>
      </w:pPr>
      <w:r>
        <w:rPr>
          <w:rStyle w:val="FootnoteReference"/>
        </w:rPr>
        <w:t>26</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23">
    <w:p w14:paraId="652B455E" w14:textId="77777777" w:rsidR="00AF1669" w:rsidRDefault="00AF1669" w:rsidP="00BB28C8">
      <w:pPr>
        <w:pStyle w:val="FootnoteText"/>
        <w:widowControl w:val="0"/>
        <w:jc w:val="both"/>
        <w:rPr>
          <w:rFonts w:ascii="GHEA Grapalat" w:hAnsi="GHEA Grapalat"/>
          <w:i/>
        </w:rPr>
      </w:pPr>
      <w:r>
        <w:rPr>
          <w:rStyle w:val="FootnoteReference"/>
        </w:rPr>
        <w:t>27</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он не применим.</w:t>
      </w:r>
    </w:p>
    <w:p w14:paraId="48112195" w14:textId="77777777" w:rsidR="00AF1669" w:rsidRPr="00124BE9" w:rsidRDefault="00AF1669" w:rsidP="00BB28C8">
      <w:pPr>
        <w:pStyle w:val="FootnoteText"/>
        <w:widowControl w:val="0"/>
        <w:jc w:val="both"/>
        <w:rPr>
          <w:rFonts w:ascii="GHEA Grapalat" w:hAnsi="GHEA Grapalat"/>
          <w:lang w:val="hy-AM"/>
        </w:rPr>
      </w:pPr>
      <w:r w:rsidRPr="003355DB">
        <w:rPr>
          <w:rFonts w:ascii="GHEA Grapalat" w:hAnsi="GHEA Grapalat"/>
          <w:i/>
          <w:vertAlign w:val="superscript"/>
        </w:rPr>
        <w:t>27.1</w:t>
      </w:r>
      <w:r>
        <w:rPr>
          <w:rFonts w:ascii="GHEA Grapalat" w:hAnsi="GHEA Grapalat"/>
          <w:i/>
        </w:rPr>
        <w:t xml:space="preserve"> </w:t>
      </w:r>
      <w:r w:rsidRPr="00477D2B">
        <w:rPr>
          <w:rFonts w:ascii="GHEA Grapalat" w:hAnsi="GHEA Grapalat"/>
          <w:i/>
        </w:rPr>
        <w:t xml:space="preserve">Пункт 2 пункта 4.1 исключается из проекта договора, если предметом закупки не является </w:t>
      </w:r>
      <w:r w:rsidRPr="00D36820">
        <w:rPr>
          <w:rFonts w:ascii="GHEA Grapalat" w:hAnsi="GHEA Grapalat"/>
          <w:i/>
        </w:rPr>
        <w:t>строитель</w:t>
      </w:r>
      <w:r w:rsidRPr="00477D2B">
        <w:rPr>
          <w:rFonts w:ascii="GHEA Grapalat" w:hAnsi="GHEA Grapalat"/>
          <w:i/>
        </w:rPr>
        <w:t>ная программа</w:t>
      </w:r>
      <w:r>
        <w:rPr>
          <w:rFonts w:ascii="GHEA Grapalat" w:hAnsi="GHEA Grapalat"/>
          <w:i/>
        </w:rPr>
        <w:t>.</w:t>
      </w:r>
    </w:p>
    <w:p w14:paraId="54422353" w14:textId="77777777" w:rsidR="00AF1669" w:rsidRPr="00124BE9" w:rsidRDefault="00AF1669" w:rsidP="00BB28C8">
      <w:pPr>
        <w:pStyle w:val="FootnoteText"/>
        <w:widowControl w:val="0"/>
        <w:jc w:val="both"/>
        <w:rPr>
          <w:rFonts w:ascii="GHEA Grapalat" w:hAnsi="GHEA Grapalat"/>
          <w:lang w:val="hy-AM"/>
        </w:rPr>
      </w:pPr>
    </w:p>
  </w:footnote>
  <w:footnote w:id="24">
    <w:p w14:paraId="08520AF6" w14:textId="77777777" w:rsidR="00AF1669" w:rsidRDefault="00AF1669" w:rsidP="00BB28C8">
      <w:pPr>
        <w:pStyle w:val="FootnoteText"/>
        <w:widowControl w:val="0"/>
        <w:jc w:val="both"/>
        <w:rPr>
          <w:rFonts w:ascii="GHEA Grapalat" w:hAnsi="GHEA Grapalat"/>
          <w:i/>
        </w:rPr>
      </w:pPr>
      <w:r>
        <w:rPr>
          <w:rStyle w:val="FootnoteReference"/>
        </w:rPr>
        <w:t>28</w:t>
      </w:r>
      <w:r w:rsidRPr="00124BE9">
        <w:rPr>
          <w:rFonts w:ascii="GHEA Grapalat" w:hAnsi="GHEA Grapalat"/>
        </w:rPr>
        <w:t xml:space="preserve"> </w:t>
      </w:r>
      <w:r w:rsidRPr="00124BE9">
        <w:rPr>
          <w:rFonts w:ascii="GHEA Grapalat" w:hAnsi="GHEA Grapalat"/>
          <w:i/>
        </w:rPr>
        <w:t xml:space="preserve">Если Подрядчик представил ценовое предложение без НДС, то при заключении договора из настоящего пункта исключаются слова "из которых </w:t>
      </w:r>
      <w:r w:rsidRPr="00D5595C">
        <w:rPr>
          <w:rFonts w:ascii="GHEA Grapalat" w:hAnsi="GHEA Grapalat"/>
          <w:i/>
        </w:rPr>
        <w:t>______</w:t>
      </w:r>
      <w:r w:rsidRPr="00124BE9">
        <w:rPr>
          <w:rFonts w:ascii="GHEA Grapalat" w:hAnsi="GHEA Grapalat"/>
          <w:i/>
        </w:rPr>
        <w:t xml:space="preserve"> (</w:t>
      </w:r>
      <w:r w:rsidRPr="00D5595C">
        <w:rPr>
          <w:rFonts w:ascii="GHEA Grapalat" w:hAnsi="GHEA Grapalat"/>
          <w:i/>
        </w:rPr>
        <w:t>__________</w:t>
      </w:r>
      <w:r w:rsidRPr="00124BE9">
        <w:rPr>
          <w:rFonts w:ascii="GHEA Grapalat" w:hAnsi="GHEA Grapalat"/>
          <w:i/>
        </w:rPr>
        <w:t>) драмов РА составляют НДС".</w:t>
      </w:r>
    </w:p>
    <w:p w14:paraId="4E7B30BF" w14:textId="77777777" w:rsidR="00AF1669" w:rsidRPr="00EB336B" w:rsidRDefault="00AF1669" w:rsidP="006A4B0D">
      <w:pPr>
        <w:pStyle w:val="FootnoteText"/>
        <w:widowControl w:val="0"/>
        <w:jc w:val="both"/>
        <w:rPr>
          <w:rFonts w:ascii="GHEA Grapalat" w:hAnsi="GHEA Grapalat"/>
          <w:sz w:val="18"/>
          <w:szCs w:val="18"/>
          <w:lang w:val="hy-AM"/>
        </w:rPr>
      </w:pPr>
      <w:r>
        <w:rPr>
          <w:rFonts w:ascii="GHEA Grapalat" w:hAnsi="GHEA Grapalat"/>
          <w:sz w:val="18"/>
          <w:szCs w:val="18"/>
          <w:vertAlign w:val="superscript"/>
        </w:rPr>
        <w:t>28</w:t>
      </w:r>
      <w:r>
        <w:rPr>
          <w:rFonts w:ascii="GHEA Grapalat" w:hAnsi="GHEA Grapalat"/>
          <w:sz w:val="18"/>
          <w:szCs w:val="18"/>
          <w:vertAlign w:val="superscript"/>
          <w:lang w:val="hy-AM"/>
        </w:rPr>
        <w:t>,1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 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6709DDC2" w14:textId="77777777" w:rsidR="00AF1669" w:rsidRPr="00124BE9" w:rsidRDefault="00AF1669" w:rsidP="00BB28C8">
      <w:pPr>
        <w:pStyle w:val="FootnoteText"/>
        <w:widowControl w:val="0"/>
        <w:jc w:val="both"/>
        <w:rPr>
          <w:rFonts w:ascii="GHEA Grapalat" w:hAnsi="GHEA Grapalat"/>
          <w:lang w:val="hy-AM"/>
        </w:rPr>
      </w:pPr>
    </w:p>
  </w:footnote>
  <w:footnote w:id="25">
    <w:p w14:paraId="008D5B89" w14:textId="77777777" w:rsidR="00AF1669" w:rsidRDefault="00AF1669" w:rsidP="00BB28C8">
      <w:pPr>
        <w:pStyle w:val="FootnoteText"/>
        <w:widowControl w:val="0"/>
        <w:jc w:val="both"/>
        <w:rPr>
          <w:rFonts w:ascii="GHEA Grapalat" w:hAnsi="GHEA Grapalat"/>
          <w:i/>
        </w:rPr>
      </w:pPr>
      <w:r>
        <w:rPr>
          <w:rStyle w:val="FootnoteReference"/>
        </w:rPr>
        <w:t>29</w:t>
      </w:r>
      <w:r>
        <w:t xml:space="preserve"> </w:t>
      </w:r>
      <w:r w:rsidRPr="00124BE9">
        <w:rPr>
          <w:rFonts w:ascii="GHEA Grapalat" w:hAnsi="GHEA Grapalat"/>
          <w:i/>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p w14:paraId="49FD3424" w14:textId="77777777" w:rsidR="00AF1669" w:rsidRPr="00124BE9" w:rsidRDefault="00AF1669" w:rsidP="00BB28C8">
      <w:pPr>
        <w:pStyle w:val="FootnoteText"/>
        <w:widowControl w:val="0"/>
        <w:jc w:val="both"/>
        <w:rPr>
          <w:rFonts w:ascii="GHEA Grapalat" w:hAnsi="GHEA Grapalat"/>
          <w:lang w:val="hy-AM"/>
        </w:rPr>
      </w:pPr>
      <w:r w:rsidRPr="00477D2B">
        <w:rPr>
          <w:rFonts w:ascii="GHEA Grapalat" w:hAnsi="GHEA Grapalat"/>
          <w:i/>
          <w:vertAlign w:val="superscript"/>
        </w:rPr>
        <w:t>29.1</w:t>
      </w:r>
      <w:r w:rsidRPr="00477D2B">
        <w:rPr>
          <w:rFonts w:ascii="GHEA Grapalat" w:hAnsi="GHEA Grapalat"/>
          <w:i/>
        </w:rPr>
        <w:t xml:space="preserve"> </w:t>
      </w:r>
      <w:r w:rsidRPr="00C8334C">
        <w:rPr>
          <w:rFonts w:ascii="GHEA Grapalat" w:hAnsi="GHEA Grapalat"/>
          <w:i/>
        </w:rPr>
        <w:t xml:space="preserve">Пункт 2 пункта </w:t>
      </w:r>
      <w:r w:rsidRPr="00477D2B">
        <w:rPr>
          <w:rFonts w:ascii="GHEA Grapalat" w:hAnsi="GHEA Grapalat"/>
          <w:i/>
        </w:rPr>
        <w:t>5.1.1.</w:t>
      </w:r>
      <w:r w:rsidRPr="00C8334C">
        <w:rPr>
          <w:rFonts w:ascii="GHEA Grapalat" w:hAnsi="GHEA Grapalat"/>
          <w:i/>
        </w:rPr>
        <w:t xml:space="preserve"> исключается из проекта договора, если предметом закупки не</w:t>
      </w:r>
      <w:r>
        <w:rPr>
          <w:rFonts w:ascii="GHEA Grapalat" w:hAnsi="GHEA Grapalat"/>
          <w:i/>
        </w:rPr>
        <w:t xml:space="preserve"> </w:t>
      </w:r>
      <w:r w:rsidRPr="00C8334C">
        <w:rPr>
          <w:rFonts w:ascii="GHEA Grapalat" w:hAnsi="GHEA Grapalat"/>
          <w:i/>
        </w:rPr>
        <w:t xml:space="preserve">является </w:t>
      </w:r>
      <w:r w:rsidRPr="00D36820">
        <w:rPr>
          <w:rFonts w:ascii="GHEA Grapalat" w:hAnsi="GHEA Grapalat"/>
          <w:i/>
        </w:rPr>
        <w:t>строитель</w:t>
      </w:r>
      <w:r w:rsidRPr="00C8334C">
        <w:rPr>
          <w:rFonts w:ascii="GHEA Grapalat" w:hAnsi="GHEA Grapalat"/>
          <w:i/>
        </w:rPr>
        <w:t>ная программа</w:t>
      </w:r>
    </w:p>
  </w:footnote>
  <w:footnote w:id="26">
    <w:p w14:paraId="11C62AB7" w14:textId="77777777" w:rsidR="00AF1669" w:rsidRPr="00AC7DC5" w:rsidRDefault="00AF1669" w:rsidP="00BB28C8">
      <w:pPr>
        <w:pStyle w:val="FootnoteText"/>
        <w:jc w:val="both"/>
        <w:rPr>
          <w:rFonts w:ascii="GHEA Grapalat" w:hAnsi="GHEA Grapalat"/>
          <w:i/>
        </w:rPr>
      </w:pPr>
      <w:r>
        <w:rPr>
          <w:rStyle w:val="FootnoteReference"/>
        </w:rPr>
        <w:t>30</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w:t>
      </w:r>
    </w:p>
    <w:p w14:paraId="7A61610E" w14:textId="77777777" w:rsidR="00AF1669" w:rsidRPr="00552088" w:rsidRDefault="00AF1669" w:rsidP="00BB28C8">
      <w:pPr>
        <w:pStyle w:val="FootnoteText"/>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04D5473B" w14:textId="77777777" w:rsidR="00AF1669" w:rsidRPr="004078D0" w:rsidRDefault="00AF1669" w:rsidP="00BB28C8">
      <w:pPr>
        <w:pStyle w:val="FootnoteText"/>
        <w:widowControl w:val="0"/>
        <w:jc w:val="both"/>
        <w:rPr>
          <w:rFonts w:ascii="GHEA Grapalat" w:hAnsi="GHEA Grapalat"/>
          <w:sz w:val="2"/>
          <w:szCs w:val="2"/>
          <w:lang w:val="hy-AM"/>
        </w:rPr>
      </w:pPr>
    </w:p>
    <w:p w14:paraId="051A60B4" w14:textId="77777777" w:rsidR="00AF1669" w:rsidRPr="004078D0" w:rsidRDefault="00AF1669" w:rsidP="00BB28C8">
      <w:pPr>
        <w:pStyle w:val="FootnoteText"/>
        <w:widowControl w:val="0"/>
        <w:jc w:val="both"/>
        <w:rPr>
          <w:rFonts w:ascii="GHEA Grapalat" w:hAnsi="GHEA Grapalat"/>
          <w:sz w:val="2"/>
          <w:szCs w:val="2"/>
          <w:lang w:val="hy-AM"/>
        </w:rPr>
      </w:pPr>
    </w:p>
  </w:footnote>
  <w:footnote w:id="27">
    <w:p w14:paraId="5FFC8AB1" w14:textId="77777777" w:rsidR="00AF1669" w:rsidRDefault="00AF1669" w:rsidP="00BB28C8">
      <w:pPr>
        <w:pStyle w:val="FootnoteText"/>
        <w:widowControl w:val="0"/>
        <w:jc w:val="both"/>
        <w:rPr>
          <w:rFonts w:ascii="GHEA Grapalat" w:hAnsi="GHEA Grapalat"/>
          <w:i/>
        </w:rPr>
      </w:pPr>
      <w:r w:rsidRPr="008B614F">
        <w:rPr>
          <w:rFonts w:ascii="GHEA Grapalat" w:hAnsi="GHEA Grapalat"/>
          <w:i/>
          <w:vertAlign w:val="superscript"/>
        </w:rPr>
        <w:t>31</w:t>
      </w:r>
      <w:r w:rsidRPr="00B92A78">
        <w:rPr>
          <w:rFonts w:ascii="GHEA Grapalat" w:hAnsi="GHEA Grapalat"/>
          <w:i/>
        </w:rPr>
        <w:t xml:space="preserve"> </w:t>
      </w:r>
      <w:r w:rsidRPr="00124BE9">
        <w:rPr>
          <w:rFonts w:ascii="GHEA Grapalat" w:hAnsi="GHEA Grapalat"/>
          <w:i/>
        </w:rPr>
        <w:t>В случае закупок, не создающих обязательств за счет средств государственного бюджета,</w:t>
      </w:r>
      <w:r w:rsidRPr="00B92A78">
        <w:rPr>
          <w:rFonts w:ascii="GHEA Grapalat" w:hAnsi="GHEA Grapalat"/>
          <w:i/>
        </w:rPr>
        <w:t xml:space="preserve"> </w:t>
      </w:r>
      <w:r w:rsidRPr="00124BE9">
        <w:rPr>
          <w:rFonts w:ascii="GHEA Grapalat" w:hAnsi="GHEA Grapalat"/>
          <w:i/>
        </w:rPr>
        <w:t>настоящее предложение исключается из договора.</w:t>
      </w:r>
    </w:p>
    <w:p w14:paraId="76619611" w14:textId="77777777" w:rsidR="00AF1669" w:rsidRPr="00124BE9" w:rsidRDefault="00AF1669" w:rsidP="00BB28C8">
      <w:pPr>
        <w:pStyle w:val="FootnoteText"/>
        <w:widowControl w:val="0"/>
        <w:jc w:val="both"/>
        <w:rPr>
          <w:rFonts w:ascii="GHEA Grapalat" w:hAnsi="GHEA Grapalat"/>
          <w:lang w:val="hy-AM"/>
        </w:rPr>
      </w:pPr>
      <w:r w:rsidRPr="008B614F">
        <w:rPr>
          <w:rFonts w:ascii="GHEA Grapalat" w:hAnsi="GHEA Grapalat"/>
          <w:i/>
          <w:vertAlign w:val="superscript"/>
        </w:rPr>
        <w:t>31.1</w:t>
      </w:r>
      <w:r w:rsidRPr="00B92A78">
        <w:rPr>
          <w:rFonts w:ascii="GHEA Grapalat" w:hAnsi="GHEA Grapalat"/>
          <w:i/>
        </w:rPr>
        <w:t xml:space="preserve"> Если предметом закупки не является строительным программа, то пункт 6.5.1 исключается из проекта договора, а из пункта 1.2 исключаются слова "и утвержденной проектно-сметной" и из пункта 6.4 исключается ссылка на пункт 6.5.1</w:t>
      </w:r>
      <w:r w:rsidRPr="00124BE9">
        <w:rPr>
          <w:rFonts w:ascii="GHEA Grapalat" w:hAnsi="GHEA Grapalat"/>
          <w:i/>
        </w:rPr>
        <w:t xml:space="preserve"> </w:t>
      </w:r>
      <w:r>
        <w:rPr>
          <w:rFonts w:ascii="GHEA Grapalat" w:hAnsi="GHEA Grapalat"/>
          <w:i/>
        </w:rPr>
        <w:t>.</w:t>
      </w:r>
    </w:p>
  </w:footnote>
  <w:footnote w:id="28">
    <w:p w14:paraId="18C70E5A" w14:textId="77777777" w:rsidR="00AF1669" w:rsidRPr="00124BE9" w:rsidRDefault="00AF1669" w:rsidP="00BB28C8">
      <w:pPr>
        <w:pStyle w:val="FootnoteText"/>
        <w:widowControl w:val="0"/>
        <w:jc w:val="both"/>
        <w:rPr>
          <w:rFonts w:ascii="GHEA Grapalat" w:hAnsi="GHEA Grapalat"/>
          <w:lang w:val="hy-AM"/>
        </w:rPr>
      </w:pPr>
      <w:r>
        <w:rPr>
          <w:rStyle w:val="FootnoteReference"/>
        </w:rPr>
        <w:t>32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29">
    <w:p w14:paraId="277E560F" w14:textId="77777777" w:rsidR="00AF1669" w:rsidRPr="00124BE9" w:rsidRDefault="00AF1669" w:rsidP="00BB28C8">
      <w:pPr>
        <w:pStyle w:val="FootnoteText"/>
        <w:widowControl w:val="0"/>
        <w:jc w:val="both"/>
        <w:rPr>
          <w:rFonts w:ascii="GHEA Grapalat" w:hAnsi="GHEA Grapalat"/>
          <w:lang w:val="hy-AM"/>
        </w:rPr>
      </w:pPr>
      <w:r>
        <w:rPr>
          <w:rStyle w:val="FootnoteReference"/>
        </w:rPr>
        <w:t>33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34B83C3D" w14:textId="77777777" w:rsidR="00AF1669" w:rsidRPr="001C4E24" w:rsidRDefault="00AF1669" w:rsidP="00BB28C8">
      <w:pPr>
        <w:pStyle w:val="FootnoteText"/>
        <w:rPr>
          <w:lang w:val="hy-AM"/>
        </w:rPr>
      </w:pPr>
    </w:p>
  </w:footnote>
  <w:footnote w:id="30">
    <w:p w14:paraId="1AEBD23E" w14:textId="77777777" w:rsidR="00AF1669" w:rsidRPr="00124BE9" w:rsidRDefault="00AF1669" w:rsidP="0042574B">
      <w:pPr>
        <w:pStyle w:val="FootnoteText"/>
        <w:widowControl w:val="0"/>
      </w:pPr>
      <w:r w:rsidRPr="00124BE9">
        <w:rPr>
          <w:rStyle w:val="FootnoteReference"/>
        </w:rPr>
        <w:t>**</w:t>
      </w:r>
      <w:r w:rsidRPr="00124BE9">
        <w:t xml:space="preserve"> </w:t>
      </w:r>
      <w:r w:rsidRPr="00124BE9">
        <w:rPr>
          <w:rFonts w:ascii="GHEA Grapalat" w:hAnsi="GHEA Grapalat"/>
          <w:i/>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ins w:id="21" w:author="Vardan" w:date="2022-10-29T23:35:00Z">
        <w:r>
          <w:rPr>
            <w:rFonts w:ascii="GHEA Grapalat" w:hAnsi="GHEA Grapalat"/>
            <w:i/>
          </w:rPr>
          <w:t xml:space="preserve">, </w:t>
        </w:r>
      </w:ins>
      <w:r w:rsidRPr="00F6697F">
        <w:rPr>
          <w:rFonts w:ascii="GHEA Grapalat" w:hAnsi="GHEA Grapalat"/>
          <w:i/>
        </w:rPr>
        <w:t>а в графе</w:t>
      </w:r>
      <w:r>
        <w:rPr>
          <w:rFonts w:ascii="GHEA Grapalat" w:hAnsi="GHEA Grapalat"/>
          <w:i/>
        </w:rPr>
        <w:t xml:space="preserve"> </w:t>
      </w:r>
      <w:r w:rsidRPr="00124BE9">
        <w:rPr>
          <w:rFonts w:ascii="GHEA Grapalat" w:hAnsi="GHEA Grapalat"/>
          <w:i/>
        </w:rPr>
        <w:t xml:space="preserve"> "</w:t>
      </w:r>
      <w:r w:rsidRPr="00F6697F">
        <w:rPr>
          <w:rFonts w:ascii="GHEA Grapalat" w:hAnsi="GHEA Grapalat"/>
          <w:i/>
        </w:rPr>
        <w:t xml:space="preserve"> </w:t>
      </w:r>
      <w:r>
        <w:rPr>
          <w:rFonts w:ascii="GHEA Grapalat" w:hAnsi="GHEA Grapalat"/>
          <w:i/>
        </w:rPr>
        <w:t>конец</w:t>
      </w:r>
      <w:r w:rsidRPr="00F6697F">
        <w:rPr>
          <w:rFonts w:ascii="GHEA Grapalat" w:hAnsi="GHEA Grapalat"/>
          <w:i/>
        </w:rPr>
        <w:t xml:space="preserve"> " срок исполнения устанавливается </w:t>
      </w:r>
      <w:r>
        <w:rPr>
          <w:rFonts w:ascii="GHEA Grapalat" w:hAnsi="GHEA Grapalat"/>
          <w:i/>
        </w:rPr>
        <w:t xml:space="preserve">в </w:t>
      </w:r>
      <w:r w:rsidRPr="00F6697F">
        <w:rPr>
          <w:rFonts w:ascii="GHEA Grapalat" w:hAnsi="GHEA Grapalat"/>
          <w:i/>
        </w:rPr>
        <w:t>календарны</w:t>
      </w:r>
      <w:r>
        <w:rPr>
          <w:rFonts w:ascii="GHEA Grapalat" w:hAnsi="GHEA Grapalat"/>
          <w:i/>
        </w:rPr>
        <w:t xml:space="preserve">х </w:t>
      </w:r>
      <w:r w:rsidRPr="00F6697F">
        <w:rPr>
          <w:rFonts w:ascii="GHEA Grapalat" w:hAnsi="GHEA Grapalat"/>
          <w:i/>
        </w:rPr>
        <w:t>дня</w:t>
      </w:r>
      <w:r>
        <w:rPr>
          <w:rFonts w:ascii="GHEA Grapalat" w:hAnsi="GHEA Grapalat"/>
          <w:i/>
        </w:rPr>
        <w:t>х.</w:t>
      </w:r>
    </w:p>
    <w:p w14:paraId="63ED6572" w14:textId="77777777" w:rsidR="00AF1669" w:rsidRPr="00124BE9" w:rsidRDefault="00AF1669" w:rsidP="00BB28C8">
      <w:pPr>
        <w:pStyle w:val="FootnoteText"/>
        <w:widowControl w:val="0"/>
      </w:pPr>
      <w:r w:rsidRPr="00124BE9">
        <w:rPr>
          <w:rFonts w:ascii="GHEA Grapalat" w:hAnsi="GHEA Grapalat"/>
          <w:i/>
        </w:rPr>
        <w:t>.</w:t>
      </w:r>
    </w:p>
  </w:footnote>
  <w:footnote w:id="31">
    <w:p w14:paraId="2559A6D9" w14:textId="77777777" w:rsidR="00AF1669" w:rsidRPr="00124BE9" w:rsidRDefault="00AF1669"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2">
    <w:p w14:paraId="7B62A3E7" w14:textId="77777777" w:rsidR="00AF1669" w:rsidRPr="00124BE9" w:rsidRDefault="00AF1669"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B5136AB"/>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15:restartNumberingAfterBreak="0">
    <w:nsid w:val="6E5202FE"/>
    <w:multiLevelType w:val="hybridMultilevel"/>
    <w:tmpl w:val="6016C6B6"/>
    <w:lvl w:ilvl="0" w:tplc="53429480">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3"/>
  </w:num>
  <w:num w:numId="2">
    <w:abstractNumId w:val="11"/>
  </w:num>
  <w:num w:numId="3">
    <w:abstractNumId w:val="21"/>
  </w:num>
  <w:num w:numId="4">
    <w:abstractNumId w:val="16"/>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9"/>
  </w:num>
  <w:num w:numId="12">
    <w:abstractNumId w:val="31"/>
  </w:num>
  <w:num w:numId="13">
    <w:abstractNumId w:val="28"/>
  </w:num>
  <w:num w:numId="14">
    <w:abstractNumId w:val="13"/>
  </w:num>
  <w:num w:numId="15">
    <w:abstractNumId w:val="30"/>
  </w:num>
  <w:num w:numId="16">
    <w:abstractNumId w:val="15"/>
  </w:num>
  <w:num w:numId="17">
    <w:abstractNumId w:val="6"/>
  </w:num>
  <w:num w:numId="18">
    <w:abstractNumId w:val="1"/>
  </w:num>
  <w:num w:numId="19">
    <w:abstractNumId w:val="17"/>
  </w:num>
  <w:num w:numId="20">
    <w:abstractNumId w:val="17"/>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8"/>
  </w:num>
  <w:num w:numId="24">
    <w:abstractNumId w:val="20"/>
  </w:num>
  <w:num w:numId="25">
    <w:abstractNumId w:val="22"/>
  </w:num>
  <w:num w:numId="26">
    <w:abstractNumId w:val="14"/>
  </w:num>
  <w:num w:numId="27">
    <w:abstractNumId w:val="7"/>
  </w:num>
  <w:num w:numId="28">
    <w:abstractNumId w:val="12"/>
  </w:num>
  <w:num w:numId="29">
    <w:abstractNumId w:val="4"/>
  </w:num>
  <w:num w:numId="30">
    <w:abstractNumId w:val="3"/>
  </w:num>
  <w:num w:numId="31">
    <w:abstractNumId w:val="0"/>
  </w:num>
  <w:num w:numId="32">
    <w:abstractNumId w:val="10"/>
  </w:num>
  <w:num w:numId="33">
    <w:abstractNumId w:val="27"/>
  </w:num>
  <w:num w:numId="34">
    <w:abstractNumId w:val="25"/>
  </w:num>
  <w:num w:numId="35">
    <w:abstractNumId w:val="29"/>
  </w:num>
  <w:num w:numId="36">
    <w:abstractNumId w:val="2"/>
  </w:num>
  <w:num w:numId="37">
    <w:abstractNumId w:val="19"/>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1D8"/>
    <w:rsid w:val="00000345"/>
    <w:rsid w:val="0000037D"/>
    <w:rsid w:val="00000958"/>
    <w:rsid w:val="000013D6"/>
    <w:rsid w:val="000016BB"/>
    <w:rsid w:val="00001BDF"/>
    <w:rsid w:val="00002C23"/>
    <w:rsid w:val="000031E3"/>
    <w:rsid w:val="000033BC"/>
    <w:rsid w:val="00003574"/>
    <w:rsid w:val="00003DF0"/>
    <w:rsid w:val="000058CF"/>
    <w:rsid w:val="00005D30"/>
    <w:rsid w:val="0000622A"/>
    <w:rsid w:val="00006A31"/>
    <w:rsid w:val="000076A1"/>
    <w:rsid w:val="0000776B"/>
    <w:rsid w:val="00010ECA"/>
    <w:rsid w:val="00011CB9"/>
    <w:rsid w:val="0001204D"/>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5DD"/>
    <w:rsid w:val="000238FE"/>
    <w:rsid w:val="000239B5"/>
    <w:rsid w:val="00023B6C"/>
    <w:rsid w:val="00023F8F"/>
    <w:rsid w:val="000246E6"/>
    <w:rsid w:val="00025353"/>
    <w:rsid w:val="00025A85"/>
    <w:rsid w:val="00026351"/>
    <w:rsid w:val="00026426"/>
    <w:rsid w:val="00027166"/>
    <w:rsid w:val="000275BF"/>
    <w:rsid w:val="00030728"/>
    <w:rsid w:val="00030D40"/>
    <w:rsid w:val="000312D9"/>
    <w:rsid w:val="000313A6"/>
    <w:rsid w:val="000316DF"/>
    <w:rsid w:val="000320D9"/>
    <w:rsid w:val="000330A3"/>
    <w:rsid w:val="000335FC"/>
    <w:rsid w:val="00033946"/>
    <w:rsid w:val="00033B20"/>
    <w:rsid w:val="00034CED"/>
    <w:rsid w:val="00035859"/>
    <w:rsid w:val="00036C98"/>
    <w:rsid w:val="00037C5B"/>
    <w:rsid w:val="00037DDE"/>
    <w:rsid w:val="000408D8"/>
    <w:rsid w:val="0004111D"/>
    <w:rsid w:val="000424BA"/>
    <w:rsid w:val="00042BD4"/>
    <w:rsid w:val="00042FC8"/>
    <w:rsid w:val="00043225"/>
    <w:rsid w:val="0004387F"/>
    <w:rsid w:val="00043D25"/>
    <w:rsid w:val="00046BAC"/>
    <w:rsid w:val="0004722F"/>
    <w:rsid w:val="000473EF"/>
    <w:rsid w:val="00051490"/>
    <w:rsid w:val="0005196C"/>
    <w:rsid w:val="00051B7F"/>
    <w:rsid w:val="00052084"/>
    <w:rsid w:val="0005376A"/>
    <w:rsid w:val="000537FF"/>
    <w:rsid w:val="00053BFB"/>
    <w:rsid w:val="000540F1"/>
    <w:rsid w:val="000550DA"/>
    <w:rsid w:val="00055129"/>
    <w:rsid w:val="00055195"/>
    <w:rsid w:val="00055CC2"/>
    <w:rsid w:val="00056516"/>
    <w:rsid w:val="00056AB4"/>
    <w:rsid w:val="00057264"/>
    <w:rsid w:val="00057418"/>
    <w:rsid w:val="000604CF"/>
    <w:rsid w:val="00060DB0"/>
    <w:rsid w:val="00060FB1"/>
    <w:rsid w:val="0006117A"/>
    <w:rsid w:val="000612B9"/>
    <w:rsid w:val="0006220B"/>
    <w:rsid w:val="0006311D"/>
    <w:rsid w:val="00063AEF"/>
    <w:rsid w:val="00063FC7"/>
    <w:rsid w:val="00064369"/>
    <w:rsid w:val="00065C3B"/>
    <w:rsid w:val="0006703E"/>
    <w:rsid w:val="00070108"/>
    <w:rsid w:val="000702A0"/>
    <w:rsid w:val="000704B9"/>
    <w:rsid w:val="00070DBB"/>
    <w:rsid w:val="00071119"/>
    <w:rsid w:val="00071450"/>
    <w:rsid w:val="00071C65"/>
    <w:rsid w:val="00071D1C"/>
    <w:rsid w:val="00072575"/>
    <w:rsid w:val="00072BC8"/>
    <w:rsid w:val="00073430"/>
    <w:rsid w:val="000735B0"/>
    <w:rsid w:val="00073A04"/>
    <w:rsid w:val="00073A09"/>
    <w:rsid w:val="00074CC1"/>
    <w:rsid w:val="00074F4F"/>
    <w:rsid w:val="000752B1"/>
    <w:rsid w:val="00075997"/>
    <w:rsid w:val="000763E5"/>
    <w:rsid w:val="00077036"/>
    <w:rsid w:val="00077062"/>
    <w:rsid w:val="00077BB9"/>
    <w:rsid w:val="000808DF"/>
    <w:rsid w:val="00080C4E"/>
    <w:rsid w:val="00080E73"/>
    <w:rsid w:val="00080E81"/>
    <w:rsid w:val="000811C1"/>
    <w:rsid w:val="000814B8"/>
    <w:rsid w:val="000822C1"/>
    <w:rsid w:val="00082ADC"/>
    <w:rsid w:val="00082DE0"/>
    <w:rsid w:val="00083558"/>
    <w:rsid w:val="000845F6"/>
    <w:rsid w:val="000846BD"/>
    <w:rsid w:val="00084B51"/>
    <w:rsid w:val="0008563D"/>
    <w:rsid w:val="000858EB"/>
    <w:rsid w:val="00085931"/>
    <w:rsid w:val="00086B1E"/>
    <w:rsid w:val="000878DB"/>
    <w:rsid w:val="00087A30"/>
    <w:rsid w:val="00090699"/>
    <w:rsid w:val="000911CA"/>
    <w:rsid w:val="00092D0A"/>
    <w:rsid w:val="0009380C"/>
    <w:rsid w:val="00094180"/>
    <w:rsid w:val="0009449B"/>
    <w:rsid w:val="000946A3"/>
    <w:rsid w:val="00094F5C"/>
    <w:rsid w:val="00095885"/>
    <w:rsid w:val="00095EB1"/>
    <w:rsid w:val="000964F1"/>
    <w:rsid w:val="00096865"/>
    <w:rsid w:val="0009758F"/>
    <w:rsid w:val="000976D7"/>
    <w:rsid w:val="00097DE8"/>
    <w:rsid w:val="000A15F9"/>
    <w:rsid w:val="000A214C"/>
    <w:rsid w:val="000A323C"/>
    <w:rsid w:val="000A359E"/>
    <w:rsid w:val="000A37CE"/>
    <w:rsid w:val="000A4322"/>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518C"/>
    <w:rsid w:val="000B6A70"/>
    <w:rsid w:val="000B700B"/>
    <w:rsid w:val="000B751B"/>
    <w:rsid w:val="000B7635"/>
    <w:rsid w:val="000B7641"/>
    <w:rsid w:val="000B7C54"/>
    <w:rsid w:val="000C062F"/>
    <w:rsid w:val="000C0A9D"/>
    <w:rsid w:val="000C165F"/>
    <w:rsid w:val="000C264F"/>
    <w:rsid w:val="000C2964"/>
    <w:rsid w:val="000C36C6"/>
    <w:rsid w:val="000C3F69"/>
    <w:rsid w:val="000C4775"/>
    <w:rsid w:val="000C5A09"/>
    <w:rsid w:val="000C6BA1"/>
    <w:rsid w:val="000C6E1C"/>
    <w:rsid w:val="000C6F81"/>
    <w:rsid w:val="000D07A9"/>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53"/>
    <w:rsid w:val="000D6A89"/>
    <w:rsid w:val="000D6C21"/>
    <w:rsid w:val="000D701E"/>
    <w:rsid w:val="000D77C1"/>
    <w:rsid w:val="000E1C31"/>
    <w:rsid w:val="000E1E78"/>
    <w:rsid w:val="000E21F2"/>
    <w:rsid w:val="000E2427"/>
    <w:rsid w:val="000E267C"/>
    <w:rsid w:val="000E308B"/>
    <w:rsid w:val="000E3D1E"/>
    <w:rsid w:val="000E3F9A"/>
    <w:rsid w:val="000E4039"/>
    <w:rsid w:val="000E426E"/>
    <w:rsid w:val="000E4C35"/>
    <w:rsid w:val="000E58D4"/>
    <w:rsid w:val="000E5A91"/>
    <w:rsid w:val="000E5C19"/>
    <w:rsid w:val="000E624C"/>
    <w:rsid w:val="000E7612"/>
    <w:rsid w:val="000E7716"/>
    <w:rsid w:val="000E79BD"/>
    <w:rsid w:val="000F109E"/>
    <w:rsid w:val="000F2653"/>
    <w:rsid w:val="000F31EB"/>
    <w:rsid w:val="000F332D"/>
    <w:rsid w:val="000F338E"/>
    <w:rsid w:val="000F3922"/>
    <w:rsid w:val="000F3939"/>
    <w:rsid w:val="000F3B31"/>
    <w:rsid w:val="000F3BA2"/>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071"/>
    <w:rsid w:val="00104861"/>
    <w:rsid w:val="00104D49"/>
    <w:rsid w:val="0010508D"/>
    <w:rsid w:val="0010519D"/>
    <w:rsid w:val="00106365"/>
    <w:rsid w:val="00106D44"/>
    <w:rsid w:val="00106DEE"/>
    <w:rsid w:val="00110433"/>
    <w:rsid w:val="00110534"/>
    <w:rsid w:val="00110D13"/>
    <w:rsid w:val="00111FFB"/>
    <w:rsid w:val="00112889"/>
    <w:rsid w:val="0011340E"/>
    <w:rsid w:val="00113584"/>
    <w:rsid w:val="00113BE5"/>
    <w:rsid w:val="00113F0D"/>
    <w:rsid w:val="0011423D"/>
    <w:rsid w:val="001151FB"/>
    <w:rsid w:val="00115905"/>
    <w:rsid w:val="001159FA"/>
    <w:rsid w:val="0011605E"/>
    <w:rsid w:val="0011611E"/>
    <w:rsid w:val="001167B6"/>
    <w:rsid w:val="00117020"/>
    <w:rsid w:val="00117833"/>
    <w:rsid w:val="00117964"/>
    <w:rsid w:val="00117DAA"/>
    <w:rsid w:val="0012082E"/>
    <w:rsid w:val="00122FC9"/>
    <w:rsid w:val="00123294"/>
    <w:rsid w:val="001235E7"/>
    <w:rsid w:val="001239F9"/>
    <w:rsid w:val="00123F5E"/>
    <w:rsid w:val="00124461"/>
    <w:rsid w:val="00125973"/>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7D3"/>
    <w:rsid w:val="00135840"/>
    <w:rsid w:val="0013598D"/>
    <w:rsid w:val="001361B2"/>
    <w:rsid w:val="001369CB"/>
    <w:rsid w:val="00136E00"/>
    <w:rsid w:val="001377BA"/>
    <w:rsid w:val="00137A5C"/>
    <w:rsid w:val="0014000D"/>
    <w:rsid w:val="001403AE"/>
    <w:rsid w:val="00140A7E"/>
    <w:rsid w:val="00142496"/>
    <w:rsid w:val="001439BD"/>
    <w:rsid w:val="00143BD7"/>
    <w:rsid w:val="00143E8C"/>
    <w:rsid w:val="0014408D"/>
    <w:rsid w:val="0014472E"/>
    <w:rsid w:val="00144E38"/>
    <w:rsid w:val="00144F73"/>
    <w:rsid w:val="001454D3"/>
    <w:rsid w:val="001457AE"/>
    <w:rsid w:val="001458D6"/>
    <w:rsid w:val="00145CC3"/>
    <w:rsid w:val="00146685"/>
    <w:rsid w:val="00146FC5"/>
    <w:rsid w:val="00147CD0"/>
    <w:rsid w:val="00147F14"/>
    <w:rsid w:val="001504AC"/>
    <w:rsid w:val="001514D1"/>
    <w:rsid w:val="001515DE"/>
    <w:rsid w:val="001522CE"/>
    <w:rsid w:val="001524BB"/>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3E5"/>
    <w:rsid w:val="00161428"/>
    <w:rsid w:val="00161B32"/>
    <w:rsid w:val="0016213E"/>
    <w:rsid w:val="00163324"/>
    <w:rsid w:val="0016336E"/>
    <w:rsid w:val="001647D2"/>
    <w:rsid w:val="00164BBC"/>
    <w:rsid w:val="0016519F"/>
    <w:rsid w:val="00165A51"/>
    <w:rsid w:val="00166832"/>
    <w:rsid w:val="00166FBD"/>
    <w:rsid w:val="001679A6"/>
    <w:rsid w:val="00171E80"/>
    <w:rsid w:val="001723D6"/>
    <w:rsid w:val="001724D7"/>
    <w:rsid w:val="0017292A"/>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2071"/>
    <w:rsid w:val="00183004"/>
    <w:rsid w:val="0018301A"/>
    <w:rsid w:val="001831C4"/>
    <w:rsid w:val="00183DD8"/>
    <w:rsid w:val="00183FEA"/>
    <w:rsid w:val="001849D9"/>
    <w:rsid w:val="00184D18"/>
    <w:rsid w:val="00184F17"/>
    <w:rsid w:val="001852A2"/>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CE4"/>
    <w:rsid w:val="00196F14"/>
    <w:rsid w:val="001A070B"/>
    <w:rsid w:val="001A0B47"/>
    <w:rsid w:val="001A17F8"/>
    <w:rsid w:val="001A232C"/>
    <w:rsid w:val="001A23A6"/>
    <w:rsid w:val="001A2579"/>
    <w:rsid w:val="001A2B0A"/>
    <w:rsid w:val="001A2F72"/>
    <w:rsid w:val="001A3195"/>
    <w:rsid w:val="001A3F67"/>
    <w:rsid w:val="001A3FEC"/>
    <w:rsid w:val="001A43A4"/>
    <w:rsid w:val="001A4EF7"/>
    <w:rsid w:val="001A54A3"/>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5CDE"/>
    <w:rsid w:val="001B6E72"/>
    <w:rsid w:val="001B6FCF"/>
    <w:rsid w:val="001C0295"/>
    <w:rsid w:val="001C07C6"/>
    <w:rsid w:val="001C0849"/>
    <w:rsid w:val="001C1570"/>
    <w:rsid w:val="001C3D83"/>
    <w:rsid w:val="001C3F6C"/>
    <w:rsid w:val="001C57A6"/>
    <w:rsid w:val="001C6688"/>
    <w:rsid w:val="001C76F7"/>
    <w:rsid w:val="001C7EB3"/>
    <w:rsid w:val="001D0249"/>
    <w:rsid w:val="001D0644"/>
    <w:rsid w:val="001D129F"/>
    <w:rsid w:val="001D1A03"/>
    <w:rsid w:val="001D1D00"/>
    <w:rsid w:val="001D2058"/>
    <w:rsid w:val="001D209D"/>
    <w:rsid w:val="001D2D62"/>
    <w:rsid w:val="001D509C"/>
    <w:rsid w:val="001D5785"/>
    <w:rsid w:val="001D5C13"/>
    <w:rsid w:val="001D5EBF"/>
    <w:rsid w:val="001D5FF7"/>
    <w:rsid w:val="001D6531"/>
    <w:rsid w:val="001D7228"/>
    <w:rsid w:val="001D74FA"/>
    <w:rsid w:val="001D78C5"/>
    <w:rsid w:val="001E0216"/>
    <w:rsid w:val="001E06D6"/>
    <w:rsid w:val="001E07D4"/>
    <w:rsid w:val="001E0BC2"/>
    <w:rsid w:val="001E2794"/>
    <w:rsid w:val="001E2814"/>
    <w:rsid w:val="001E3D3F"/>
    <w:rsid w:val="001E47D5"/>
    <w:rsid w:val="001E4A24"/>
    <w:rsid w:val="001E5412"/>
    <w:rsid w:val="001E55B2"/>
    <w:rsid w:val="001E5866"/>
    <w:rsid w:val="001E7733"/>
    <w:rsid w:val="001F0335"/>
    <w:rsid w:val="001F0371"/>
    <w:rsid w:val="001F0B18"/>
    <w:rsid w:val="001F0EFD"/>
    <w:rsid w:val="001F0F81"/>
    <w:rsid w:val="001F1783"/>
    <w:rsid w:val="001F1DF0"/>
    <w:rsid w:val="001F1DF7"/>
    <w:rsid w:val="001F2926"/>
    <w:rsid w:val="001F2C4C"/>
    <w:rsid w:val="001F2FF2"/>
    <w:rsid w:val="001F3237"/>
    <w:rsid w:val="001F386B"/>
    <w:rsid w:val="001F3BF5"/>
    <w:rsid w:val="001F3FAE"/>
    <w:rsid w:val="001F41EB"/>
    <w:rsid w:val="001F5834"/>
    <w:rsid w:val="001F5FDE"/>
    <w:rsid w:val="001F6578"/>
    <w:rsid w:val="001F760C"/>
    <w:rsid w:val="001F7821"/>
    <w:rsid w:val="001F7877"/>
    <w:rsid w:val="002004DB"/>
    <w:rsid w:val="0020136C"/>
    <w:rsid w:val="002017CB"/>
    <w:rsid w:val="00201DA0"/>
    <w:rsid w:val="00201F2E"/>
    <w:rsid w:val="002028BF"/>
    <w:rsid w:val="00202F4D"/>
    <w:rsid w:val="002032CE"/>
    <w:rsid w:val="002038C2"/>
    <w:rsid w:val="0020390F"/>
    <w:rsid w:val="00203917"/>
    <w:rsid w:val="00204426"/>
    <w:rsid w:val="002046BF"/>
    <w:rsid w:val="00204B03"/>
    <w:rsid w:val="00204E53"/>
    <w:rsid w:val="00204EEA"/>
    <w:rsid w:val="00205689"/>
    <w:rsid w:val="00205D7E"/>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7344"/>
    <w:rsid w:val="00217710"/>
    <w:rsid w:val="00217A81"/>
    <w:rsid w:val="00220899"/>
    <w:rsid w:val="00220ACB"/>
    <w:rsid w:val="00220C7C"/>
    <w:rsid w:val="002218FE"/>
    <w:rsid w:val="00221C7B"/>
    <w:rsid w:val="0022247D"/>
    <w:rsid w:val="002238C1"/>
    <w:rsid w:val="002240AB"/>
    <w:rsid w:val="0022457E"/>
    <w:rsid w:val="00224B19"/>
    <w:rsid w:val="002250D8"/>
    <w:rsid w:val="0022515E"/>
    <w:rsid w:val="002252CD"/>
    <w:rsid w:val="00226168"/>
    <w:rsid w:val="00226412"/>
    <w:rsid w:val="00226C9A"/>
    <w:rsid w:val="0022712B"/>
    <w:rsid w:val="002273AD"/>
    <w:rsid w:val="0022770A"/>
    <w:rsid w:val="00227C9F"/>
    <w:rsid w:val="00230460"/>
    <w:rsid w:val="00230A6E"/>
    <w:rsid w:val="00230B12"/>
    <w:rsid w:val="00230C8F"/>
    <w:rsid w:val="00230D36"/>
    <w:rsid w:val="00230DB1"/>
    <w:rsid w:val="00232FE2"/>
    <w:rsid w:val="00233B5F"/>
    <w:rsid w:val="00233BB7"/>
    <w:rsid w:val="002346A4"/>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66B"/>
    <w:rsid w:val="00243E78"/>
    <w:rsid w:val="00244B38"/>
    <w:rsid w:val="00244B5D"/>
    <w:rsid w:val="002452F5"/>
    <w:rsid w:val="00246C8C"/>
    <w:rsid w:val="0025145E"/>
    <w:rsid w:val="00251CF9"/>
    <w:rsid w:val="00252C9C"/>
    <w:rsid w:val="002542AE"/>
    <w:rsid w:val="00254A36"/>
    <w:rsid w:val="002554A3"/>
    <w:rsid w:val="002559B9"/>
    <w:rsid w:val="00255E60"/>
    <w:rsid w:val="0025682A"/>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462D"/>
    <w:rsid w:val="00265A4B"/>
    <w:rsid w:val="00265D18"/>
    <w:rsid w:val="00266004"/>
    <w:rsid w:val="00266522"/>
    <w:rsid w:val="002665A4"/>
    <w:rsid w:val="002674D5"/>
    <w:rsid w:val="002704F9"/>
    <w:rsid w:val="0027052A"/>
    <w:rsid w:val="00270D59"/>
    <w:rsid w:val="00270F2A"/>
    <w:rsid w:val="002716CA"/>
    <w:rsid w:val="00271DF6"/>
    <w:rsid w:val="0027256A"/>
    <w:rsid w:val="002737BA"/>
    <w:rsid w:val="002737E0"/>
    <w:rsid w:val="00273A88"/>
    <w:rsid w:val="00273B4F"/>
    <w:rsid w:val="00274353"/>
    <w:rsid w:val="0027499F"/>
    <w:rsid w:val="00274F0E"/>
    <w:rsid w:val="002754C4"/>
    <w:rsid w:val="0027573B"/>
    <w:rsid w:val="00276441"/>
    <w:rsid w:val="00276B03"/>
    <w:rsid w:val="0027775F"/>
    <w:rsid w:val="00277D41"/>
    <w:rsid w:val="00277F14"/>
    <w:rsid w:val="00280E91"/>
    <w:rsid w:val="00281D16"/>
    <w:rsid w:val="00283198"/>
    <w:rsid w:val="00283E26"/>
    <w:rsid w:val="00283F0A"/>
    <w:rsid w:val="002845EA"/>
    <w:rsid w:val="002846B1"/>
    <w:rsid w:val="002849A6"/>
    <w:rsid w:val="00284C6E"/>
    <w:rsid w:val="00286CDB"/>
    <w:rsid w:val="0028726A"/>
    <w:rsid w:val="002873B9"/>
    <w:rsid w:val="00291919"/>
    <w:rsid w:val="00291EFF"/>
    <w:rsid w:val="002926D4"/>
    <w:rsid w:val="00293A25"/>
    <w:rsid w:val="00293A76"/>
    <w:rsid w:val="002941F2"/>
    <w:rsid w:val="0029453A"/>
    <w:rsid w:val="00294BD5"/>
    <w:rsid w:val="00294E1D"/>
    <w:rsid w:val="00294F67"/>
    <w:rsid w:val="00294FFF"/>
    <w:rsid w:val="0029515A"/>
    <w:rsid w:val="00295C11"/>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1BA"/>
    <w:rsid w:val="002B121D"/>
    <w:rsid w:val="002B155B"/>
    <w:rsid w:val="002B1ABE"/>
    <w:rsid w:val="002B23A8"/>
    <w:rsid w:val="002B24A4"/>
    <w:rsid w:val="002B24E8"/>
    <w:rsid w:val="002B32D6"/>
    <w:rsid w:val="002B372D"/>
    <w:rsid w:val="002B3A94"/>
    <w:rsid w:val="002B3E53"/>
    <w:rsid w:val="002B487D"/>
    <w:rsid w:val="002B4FD9"/>
    <w:rsid w:val="002B51FB"/>
    <w:rsid w:val="002B5F87"/>
    <w:rsid w:val="002B6548"/>
    <w:rsid w:val="002B6B4A"/>
    <w:rsid w:val="002B71EB"/>
    <w:rsid w:val="002B7388"/>
    <w:rsid w:val="002B74B1"/>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3B3"/>
    <w:rsid w:val="002C4B4C"/>
    <w:rsid w:val="002C4DBF"/>
    <w:rsid w:val="002C605B"/>
    <w:rsid w:val="002C627F"/>
    <w:rsid w:val="002C6828"/>
    <w:rsid w:val="002C6CF7"/>
    <w:rsid w:val="002C7037"/>
    <w:rsid w:val="002D02FE"/>
    <w:rsid w:val="002D1535"/>
    <w:rsid w:val="002D156F"/>
    <w:rsid w:val="002D1AAA"/>
    <w:rsid w:val="002D207D"/>
    <w:rsid w:val="002D20E8"/>
    <w:rsid w:val="002D236D"/>
    <w:rsid w:val="002D2DC6"/>
    <w:rsid w:val="002D3C61"/>
    <w:rsid w:val="002D4250"/>
    <w:rsid w:val="002D456F"/>
    <w:rsid w:val="002D4575"/>
    <w:rsid w:val="002D4EEB"/>
    <w:rsid w:val="002D5580"/>
    <w:rsid w:val="002D5CF0"/>
    <w:rsid w:val="002D601F"/>
    <w:rsid w:val="002D6A4F"/>
    <w:rsid w:val="002D6F33"/>
    <w:rsid w:val="002D7D70"/>
    <w:rsid w:val="002E069D"/>
    <w:rsid w:val="002E0768"/>
    <w:rsid w:val="002E0877"/>
    <w:rsid w:val="002E27D1"/>
    <w:rsid w:val="002E2964"/>
    <w:rsid w:val="002E2C90"/>
    <w:rsid w:val="002E30B8"/>
    <w:rsid w:val="002E3165"/>
    <w:rsid w:val="002E37FB"/>
    <w:rsid w:val="002E4305"/>
    <w:rsid w:val="002E4710"/>
    <w:rsid w:val="002E477F"/>
    <w:rsid w:val="002E4BC5"/>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37FB"/>
    <w:rsid w:val="002F6164"/>
    <w:rsid w:val="002F6FA0"/>
    <w:rsid w:val="002F7000"/>
    <w:rsid w:val="002F7391"/>
    <w:rsid w:val="002F7A7E"/>
    <w:rsid w:val="003005F7"/>
    <w:rsid w:val="00301193"/>
    <w:rsid w:val="00301221"/>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52B"/>
    <w:rsid w:val="00307F3C"/>
    <w:rsid w:val="00310046"/>
    <w:rsid w:val="003101E4"/>
    <w:rsid w:val="00310A82"/>
    <w:rsid w:val="00310B6E"/>
    <w:rsid w:val="00310DD3"/>
    <w:rsid w:val="00310ED2"/>
    <w:rsid w:val="00311076"/>
    <w:rsid w:val="00311C27"/>
    <w:rsid w:val="00312694"/>
    <w:rsid w:val="00313403"/>
    <w:rsid w:val="003141B6"/>
    <w:rsid w:val="00314A80"/>
    <w:rsid w:val="00314E49"/>
    <w:rsid w:val="00316381"/>
    <w:rsid w:val="003163A5"/>
    <w:rsid w:val="003169A4"/>
    <w:rsid w:val="00317394"/>
    <w:rsid w:val="00317BD2"/>
    <w:rsid w:val="003203EF"/>
    <w:rsid w:val="0032067F"/>
    <w:rsid w:val="0032071C"/>
    <w:rsid w:val="00321A56"/>
    <w:rsid w:val="00321B20"/>
    <w:rsid w:val="003229AC"/>
    <w:rsid w:val="003234B7"/>
    <w:rsid w:val="00323C68"/>
    <w:rsid w:val="003240F7"/>
    <w:rsid w:val="00325043"/>
    <w:rsid w:val="00325546"/>
    <w:rsid w:val="003259C5"/>
    <w:rsid w:val="00325CC0"/>
    <w:rsid w:val="00326507"/>
    <w:rsid w:val="003267C8"/>
    <w:rsid w:val="003270A4"/>
    <w:rsid w:val="00327436"/>
    <w:rsid w:val="00330E00"/>
    <w:rsid w:val="00331472"/>
    <w:rsid w:val="0033253D"/>
    <w:rsid w:val="003325FD"/>
    <w:rsid w:val="003326E2"/>
    <w:rsid w:val="00332D6F"/>
    <w:rsid w:val="00333314"/>
    <w:rsid w:val="00333B85"/>
    <w:rsid w:val="00334564"/>
    <w:rsid w:val="003347CE"/>
    <w:rsid w:val="003355DB"/>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5CB0"/>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2DD"/>
    <w:rsid w:val="00364685"/>
    <w:rsid w:val="00364E7A"/>
    <w:rsid w:val="003650C5"/>
    <w:rsid w:val="0036520F"/>
    <w:rsid w:val="003653B7"/>
    <w:rsid w:val="00365501"/>
    <w:rsid w:val="003666F7"/>
    <w:rsid w:val="00366C4E"/>
    <w:rsid w:val="00367717"/>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1B7"/>
    <w:rsid w:val="00377976"/>
    <w:rsid w:val="003802B8"/>
    <w:rsid w:val="00380721"/>
    <w:rsid w:val="00380FA2"/>
    <w:rsid w:val="00381658"/>
    <w:rsid w:val="00381E92"/>
    <w:rsid w:val="00382B60"/>
    <w:rsid w:val="0038317B"/>
    <w:rsid w:val="00383467"/>
    <w:rsid w:val="0038400D"/>
    <w:rsid w:val="0038438D"/>
    <w:rsid w:val="0038517B"/>
    <w:rsid w:val="00385C27"/>
    <w:rsid w:val="00386A7E"/>
    <w:rsid w:val="00386E4B"/>
    <w:rsid w:val="003871DA"/>
    <w:rsid w:val="00391276"/>
    <w:rsid w:val="0039134D"/>
    <w:rsid w:val="00391E56"/>
    <w:rsid w:val="00391F90"/>
    <w:rsid w:val="00392525"/>
    <w:rsid w:val="0039333F"/>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074"/>
    <w:rsid w:val="003A39AC"/>
    <w:rsid w:val="003A5049"/>
    <w:rsid w:val="003A5533"/>
    <w:rsid w:val="003A62A4"/>
    <w:rsid w:val="003A645E"/>
    <w:rsid w:val="003A6791"/>
    <w:rsid w:val="003A6AEC"/>
    <w:rsid w:val="003A734A"/>
    <w:rsid w:val="003B0CA7"/>
    <w:rsid w:val="003B0D6E"/>
    <w:rsid w:val="003B0E7B"/>
    <w:rsid w:val="003B16F5"/>
    <w:rsid w:val="003B1FC0"/>
    <w:rsid w:val="003B3302"/>
    <w:rsid w:val="003B3A13"/>
    <w:rsid w:val="003B3E74"/>
    <w:rsid w:val="003B43A2"/>
    <w:rsid w:val="003B487D"/>
    <w:rsid w:val="003B4A74"/>
    <w:rsid w:val="003B585C"/>
    <w:rsid w:val="003B6001"/>
    <w:rsid w:val="003B60D5"/>
    <w:rsid w:val="003B644B"/>
    <w:rsid w:val="003B6791"/>
    <w:rsid w:val="003B67E5"/>
    <w:rsid w:val="003B6812"/>
    <w:rsid w:val="003B681E"/>
    <w:rsid w:val="003B6B6A"/>
    <w:rsid w:val="003B7086"/>
    <w:rsid w:val="003B72E7"/>
    <w:rsid w:val="003B7D9D"/>
    <w:rsid w:val="003C0805"/>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6E3"/>
    <w:rsid w:val="003D07B5"/>
    <w:rsid w:val="003D0C67"/>
    <w:rsid w:val="003D0E3C"/>
    <w:rsid w:val="003D1153"/>
    <w:rsid w:val="003D117E"/>
    <w:rsid w:val="003D14E9"/>
    <w:rsid w:val="003D1CF4"/>
    <w:rsid w:val="003D2146"/>
    <w:rsid w:val="003D2FE2"/>
    <w:rsid w:val="003D365B"/>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DE2"/>
    <w:rsid w:val="003E6FA4"/>
    <w:rsid w:val="003E7802"/>
    <w:rsid w:val="003F1EEA"/>
    <w:rsid w:val="003F208A"/>
    <w:rsid w:val="003F2273"/>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2C45"/>
    <w:rsid w:val="00403109"/>
    <w:rsid w:val="004031C1"/>
    <w:rsid w:val="0040346A"/>
    <w:rsid w:val="00405194"/>
    <w:rsid w:val="004055C1"/>
    <w:rsid w:val="00405996"/>
    <w:rsid w:val="004060E5"/>
    <w:rsid w:val="004068F5"/>
    <w:rsid w:val="004072C8"/>
    <w:rsid w:val="0040761D"/>
    <w:rsid w:val="0041023E"/>
    <w:rsid w:val="00410555"/>
    <w:rsid w:val="004106FE"/>
    <w:rsid w:val="00410C31"/>
    <w:rsid w:val="004110AC"/>
    <w:rsid w:val="004116A0"/>
    <w:rsid w:val="00411D9D"/>
    <w:rsid w:val="00412165"/>
    <w:rsid w:val="00413390"/>
    <w:rsid w:val="00413595"/>
    <w:rsid w:val="00416F1E"/>
    <w:rsid w:val="0041739A"/>
    <w:rsid w:val="004175B6"/>
    <w:rsid w:val="00417E48"/>
    <w:rsid w:val="00417F33"/>
    <w:rsid w:val="00421AEB"/>
    <w:rsid w:val="00422802"/>
    <w:rsid w:val="00424E1F"/>
    <w:rsid w:val="0042574B"/>
    <w:rsid w:val="004272E3"/>
    <w:rsid w:val="00427AEC"/>
    <w:rsid w:val="00427CB1"/>
    <w:rsid w:val="00427DE7"/>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1C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9FC"/>
    <w:rsid w:val="00451D93"/>
    <w:rsid w:val="004521BB"/>
    <w:rsid w:val="00452896"/>
    <w:rsid w:val="00454D73"/>
    <w:rsid w:val="0045525D"/>
    <w:rsid w:val="004553CA"/>
    <w:rsid w:val="0045669A"/>
    <w:rsid w:val="00456B02"/>
    <w:rsid w:val="004575B1"/>
    <w:rsid w:val="00457745"/>
    <w:rsid w:val="00460CA5"/>
    <w:rsid w:val="0046186C"/>
    <w:rsid w:val="0046188C"/>
    <w:rsid w:val="00461ABD"/>
    <w:rsid w:val="004623A3"/>
    <w:rsid w:val="00462E00"/>
    <w:rsid w:val="00463606"/>
    <w:rsid w:val="004636DA"/>
    <w:rsid w:val="00463B0B"/>
    <w:rsid w:val="00464493"/>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1FA"/>
    <w:rsid w:val="00473311"/>
    <w:rsid w:val="00473CF5"/>
    <w:rsid w:val="004749BD"/>
    <w:rsid w:val="00475591"/>
    <w:rsid w:val="0047567E"/>
    <w:rsid w:val="00475DA7"/>
    <w:rsid w:val="0047619C"/>
    <w:rsid w:val="004763CF"/>
    <w:rsid w:val="00476599"/>
    <w:rsid w:val="00476A47"/>
    <w:rsid w:val="00476E9A"/>
    <w:rsid w:val="004775ED"/>
    <w:rsid w:val="00477E9F"/>
    <w:rsid w:val="00477F1C"/>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3A"/>
    <w:rsid w:val="00493AF9"/>
    <w:rsid w:val="00493C6A"/>
    <w:rsid w:val="00493CC7"/>
    <w:rsid w:val="0049623A"/>
    <w:rsid w:val="0049655D"/>
    <w:rsid w:val="0049697A"/>
    <w:rsid w:val="004974D8"/>
    <w:rsid w:val="004A0302"/>
    <w:rsid w:val="004A0321"/>
    <w:rsid w:val="004A1734"/>
    <w:rsid w:val="004A1C5D"/>
    <w:rsid w:val="004A3051"/>
    <w:rsid w:val="004A329D"/>
    <w:rsid w:val="004A3453"/>
    <w:rsid w:val="004A3859"/>
    <w:rsid w:val="004A51CE"/>
    <w:rsid w:val="004A5D87"/>
    <w:rsid w:val="004A6204"/>
    <w:rsid w:val="004A6299"/>
    <w:rsid w:val="004A712A"/>
    <w:rsid w:val="004A7722"/>
    <w:rsid w:val="004A798D"/>
    <w:rsid w:val="004B1ADC"/>
    <w:rsid w:val="004B2363"/>
    <w:rsid w:val="004B2714"/>
    <w:rsid w:val="004B28E1"/>
    <w:rsid w:val="004B2F56"/>
    <w:rsid w:val="004B3228"/>
    <w:rsid w:val="004B383E"/>
    <w:rsid w:val="004B4580"/>
    <w:rsid w:val="004B4A95"/>
    <w:rsid w:val="004B4B72"/>
    <w:rsid w:val="004B5371"/>
    <w:rsid w:val="004B5522"/>
    <w:rsid w:val="004B571E"/>
    <w:rsid w:val="004B5C46"/>
    <w:rsid w:val="004B60F5"/>
    <w:rsid w:val="004B61C2"/>
    <w:rsid w:val="004B6770"/>
    <w:rsid w:val="004B68FF"/>
    <w:rsid w:val="004B6A49"/>
    <w:rsid w:val="004B6D52"/>
    <w:rsid w:val="004B7B69"/>
    <w:rsid w:val="004C17D2"/>
    <w:rsid w:val="004C1D9B"/>
    <w:rsid w:val="004C217A"/>
    <w:rsid w:val="004C2B3E"/>
    <w:rsid w:val="004C3803"/>
    <w:rsid w:val="004C3F9B"/>
    <w:rsid w:val="004C474D"/>
    <w:rsid w:val="004C5579"/>
    <w:rsid w:val="004C5C21"/>
    <w:rsid w:val="004C5CF3"/>
    <w:rsid w:val="004C6070"/>
    <w:rsid w:val="004C78E7"/>
    <w:rsid w:val="004D0281"/>
    <w:rsid w:val="004D0AE2"/>
    <w:rsid w:val="004D0EA7"/>
    <w:rsid w:val="004D1193"/>
    <w:rsid w:val="004D134A"/>
    <w:rsid w:val="004D1C32"/>
    <w:rsid w:val="004D1E87"/>
    <w:rsid w:val="004D2727"/>
    <w:rsid w:val="004D28BA"/>
    <w:rsid w:val="004D2B0B"/>
    <w:rsid w:val="004D2B4B"/>
    <w:rsid w:val="004D466D"/>
    <w:rsid w:val="004D54B3"/>
    <w:rsid w:val="004D5671"/>
    <w:rsid w:val="004D5FF6"/>
    <w:rsid w:val="004D6073"/>
    <w:rsid w:val="004D64A9"/>
    <w:rsid w:val="004D687E"/>
    <w:rsid w:val="004D7784"/>
    <w:rsid w:val="004D77AD"/>
    <w:rsid w:val="004E037F"/>
    <w:rsid w:val="004E04C8"/>
    <w:rsid w:val="004E07D8"/>
    <w:rsid w:val="004E0B7B"/>
    <w:rsid w:val="004E13DF"/>
    <w:rsid w:val="004E144F"/>
    <w:rsid w:val="004E1503"/>
    <w:rsid w:val="004E1977"/>
    <w:rsid w:val="004E1B0A"/>
    <w:rsid w:val="004E1C69"/>
    <w:rsid w:val="004E1C8E"/>
    <w:rsid w:val="004E27C5"/>
    <w:rsid w:val="004E2FC6"/>
    <w:rsid w:val="004E3919"/>
    <w:rsid w:val="004E442C"/>
    <w:rsid w:val="004E54F5"/>
    <w:rsid w:val="004E5843"/>
    <w:rsid w:val="004E59BE"/>
    <w:rsid w:val="004E60CD"/>
    <w:rsid w:val="004E675F"/>
    <w:rsid w:val="004E68E0"/>
    <w:rsid w:val="004E6A12"/>
    <w:rsid w:val="004E6E9A"/>
    <w:rsid w:val="004F019E"/>
    <w:rsid w:val="004F0926"/>
    <w:rsid w:val="004F0CAA"/>
    <w:rsid w:val="004F2130"/>
    <w:rsid w:val="004F2639"/>
    <w:rsid w:val="004F2E2A"/>
    <w:rsid w:val="004F2EEC"/>
    <w:rsid w:val="004F30DA"/>
    <w:rsid w:val="004F3B83"/>
    <w:rsid w:val="004F3C4E"/>
    <w:rsid w:val="004F4BC7"/>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6832"/>
    <w:rsid w:val="00507338"/>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3EAE"/>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1E76"/>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30C17"/>
    <w:rsid w:val="00530DA1"/>
    <w:rsid w:val="00530F97"/>
    <w:rsid w:val="0053262C"/>
    <w:rsid w:val="00532EC3"/>
    <w:rsid w:val="00532EDD"/>
    <w:rsid w:val="00533989"/>
    <w:rsid w:val="00534395"/>
    <w:rsid w:val="00534468"/>
    <w:rsid w:val="00534816"/>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5E8"/>
    <w:rsid w:val="005457B4"/>
    <w:rsid w:val="00545F4E"/>
    <w:rsid w:val="00546454"/>
    <w:rsid w:val="005473A5"/>
    <w:rsid w:val="0054752B"/>
    <w:rsid w:val="005500CE"/>
    <w:rsid w:val="005502DE"/>
    <w:rsid w:val="005506F6"/>
    <w:rsid w:val="00550A62"/>
    <w:rsid w:val="005525A4"/>
    <w:rsid w:val="00552934"/>
    <w:rsid w:val="00552D6E"/>
    <w:rsid w:val="00553DC6"/>
    <w:rsid w:val="00553DFD"/>
    <w:rsid w:val="005544AC"/>
    <w:rsid w:val="00554C36"/>
    <w:rsid w:val="0055623A"/>
    <w:rsid w:val="005563D9"/>
    <w:rsid w:val="005572F4"/>
    <w:rsid w:val="00557E3D"/>
    <w:rsid w:val="00560F47"/>
    <w:rsid w:val="00561817"/>
    <w:rsid w:val="00561AD9"/>
    <w:rsid w:val="00561C69"/>
    <w:rsid w:val="00561E13"/>
    <w:rsid w:val="0056231E"/>
    <w:rsid w:val="00562EB1"/>
    <w:rsid w:val="0056331A"/>
    <w:rsid w:val="00563671"/>
    <w:rsid w:val="005639B0"/>
    <w:rsid w:val="005646FC"/>
    <w:rsid w:val="0056625A"/>
    <w:rsid w:val="005669A4"/>
    <w:rsid w:val="00566B75"/>
    <w:rsid w:val="00567040"/>
    <w:rsid w:val="00567893"/>
    <w:rsid w:val="00567AF9"/>
    <w:rsid w:val="005716B8"/>
    <w:rsid w:val="00571702"/>
    <w:rsid w:val="00571F29"/>
    <w:rsid w:val="005739AB"/>
    <w:rsid w:val="00573BD6"/>
    <w:rsid w:val="00574057"/>
    <w:rsid w:val="005744FC"/>
    <w:rsid w:val="005746AB"/>
    <w:rsid w:val="005747A5"/>
    <w:rsid w:val="00574B01"/>
    <w:rsid w:val="00574CC8"/>
    <w:rsid w:val="005757D1"/>
    <w:rsid w:val="00575C75"/>
    <w:rsid w:val="00576B25"/>
    <w:rsid w:val="00577582"/>
    <w:rsid w:val="005775F6"/>
    <w:rsid w:val="00577E4E"/>
    <w:rsid w:val="00580F33"/>
    <w:rsid w:val="00581057"/>
    <w:rsid w:val="0058113A"/>
    <w:rsid w:val="0058298C"/>
    <w:rsid w:val="00582E63"/>
    <w:rsid w:val="00582FEB"/>
    <w:rsid w:val="00583092"/>
    <w:rsid w:val="00583117"/>
    <w:rsid w:val="0058395E"/>
    <w:rsid w:val="00584166"/>
    <w:rsid w:val="0058416D"/>
    <w:rsid w:val="00584A70"/>
    <w:rsid w:val="00584AA7"/>
    <w:rsid w:val="005856C5"/>
    <w:rsid w:val="00585DD4"/>
    <w:rsid w:val="00585E01"/>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967A5"/>
    <w:rsid w:val="0059697A"/>
    <w:rsid w:val="00596EE4"/>
    <w:rsid w:val="005A1236"/>
    <w:rsid w:val="005A17BE"/>
    <w:rsid w:val="005A3009"/>
    <w:rsid w:val="005A32A6"/>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6BF"/>
    <w:rsid w:val="005B598A"/>
    <w:rsid w:val="005B6B3E"/>
    <w:rsid w:val="005B6B51"/>
    <w:rsid w:val="005B6DCF"/>
    <w:rsid w:val="005B6F10"/>
    <w:rsid w:val="005C0666"/>
    <w:rsid w:val="005C0D39"/>
    <w:rsid w:val="005C1BF7"/>
    <w:rsid w:val="005C1C00"/>
    <w:rsid w:val="005C1C99"/>
    <w:rsid w:val="005C20A6"/>
    <w:rsid w:val="005C22AE"/>
    <w:rsid w:val="005C3733"/>
    <w:rsid w:val="005C4C12"/>
    <w:rsid w:val="005C6159"/>
    <w:rsid w:val="005C6670"/>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69"/>
    <w:rsid w:val="005D7731"/>
    <w:rsid w:val="005D7FA6"/>
    <w:rsid w:val="005E019C"/>
    <w:rsid w:val="005E0725"/>
    <w:rsid w:val="005E0E50"/>
    <w:rsid w:val="005E1CCC"/>
    <w:rsid w:val="005E1F72"/>
    <w:rsid w:val="005E24FD"/>
    <w:rsid w:val="005E2F4D"/>
    <w:rsid w:val="005E2FA5"/>
    <w:rsid w:val="005E3501"/>
    <w:rsid w:val="005E3FC4"/>
    <w:rsid w:val="005E4A2F"/>
    <w:rsid w:val="005E4C8D"/>
    <w:rsid w:val="005E52ED"/>
    <w:rsid w:val="005E573E"/>
    <w:rsid w:val="005E6606"/>
    <w:rsid w:val="005E6D42"/>
    <w:rsid w:val="005E7AC1"/>
    <w:rsid w:val="005F0715"/>
    <w:rsid w:val="005F09CE"/>
    <w:rsid w:val="005F156A"/>
    <w:rsid w:val="005F1793"/>
    <w:rsid w:val="005F1DBB"/>
    <w:rsid w:val="005F1F95"/>
    <w:rsid w:val="005F25EF"/>
    <w:rsid w:val="005F2C25"/>
    <w:rsid w:val="005F2F3B"/>
    <w:rsid w:val="005F3820"/>
    <w:rsid w:val="005F40EC"/>
    <w:rsid w:val="005F53F2"/>
    <w:rsid w:val="005F5608"/>
    <w:rsid w:val="005F581A"/>
    <w:rsid w:val="005F7B34"/>
    <w:rsid w:val="005F7C1D"/>
    <w:rsid w:val="0060038D"/>
    <w:rsid w:val="0060526C"/>
    <w:rsid w:val="0060591F"/>
    <w:rsid w:val="00605E16"/>
    <w:rsid w:val="00605F9B"/>
    <w:rsid w:val="00606328"/>
    <w:rsid w:val="0060652B"/>
    <w:rsid w:val="00606B84"/>
    <w:rsid w:val="00607120"/>
    <w:rsid w:val="00607F7B"/>
    <w:rsid w:val="006105DA"/>
    <w:rsid w:val="00610893"/>
    <w:rsid w:val="00611998"/>
    <w:rsid w:val="00611BAA"/>
    <w:rsid w:val="006132ED"/>
    <w:rsid w:val="00614934"/>
    <w:rsid w:val="0061522D"/>
    <w:rsid w:val="006154C5"/>
    <w:rsid w:val="00615570"/>
    <w:rsid w:val="00615B35"/>
    <w:rsid w:val="0061684A"/>
    <w:rsid w:val="00617764"/>
    <w:rsid w:val="00617A6E"/>
    <w:rsid w:val="00621255"/>
    <w:rsid w:val="00621D3B"/>
    <w:rsid w:val="006220CA"/>
    <w:rsid w:val="00623041"/>
    <w:rsid w:val="006237BD"/>
    <w:rsid w:val="006237DE"/>
    <w:rsid w:val="00623998"/>
    <w:rsid w:val="00623F24"/>
    <w:rsid w:val="00624EC1"/>
    <w:rsid w:val="00625529"/>
    <w:rsid w:val="006263C5"/>
    <w:rsid w:val="0062795D"/>
    <w:rsid w:val="00627BE1"/>
    <w:rsid w:val="00627D06"/>
    <w:rsid w:val="00627E00"/>
    <w:rsid w:val="0063094A"/>
    <w:rsid w:val="00630BF1"/>
    <w:rsid w:val="00630CC3"/>
    <w:rsid w:val="0063101C"/>
    <w:rsid w:val="00631432"/>
    <w:rsid w:val="00631744"/>
    <w:rsid w:val="00632AC2"/>
    <w:rsid w:val="00632EAC"/>
    <w:rsid w:val="00633389"/>
    <w:rsid w:val="006333F6"/>
    <w:rsid w:val="00633471"/>
    <w:rsid w:val="0063365D"/>
    <w:rsid w:val="006337A5"/>
    <w:rsid w:val="00633AED"/>
    <w:rsid w:val="00633E1E"/>
    <w:rsid w:val="00634DC9"/>
    <w:rsid w:val="006356C0"/>
    <w:rsid w:val="00635C43"/>
    <w:rsid w:val="00635D52"/>
    <w:rsid w:val="006365A9"/>
    <w:rsid w:val="00636A8E"/>
    <w:rsid w:val="006371D0"/>
    <w:rsid w:val="00637246"/>
    <w:rsid w:val="00637856"/>
    <w:rsid w:val="00637DAB"/>
    <w:rsid w:val="006417C7"/>
    <w:rsid w:val="00642172"/>
    <w:rsid w:val="006422E0"/>
    <w:rsid w:val="00642EFE"/>
    <w:rsid w:val="0064473D"/>
    <w:rsid w:val="00644850"/>
    <w:rsid w:val="00644CE2"/>
    <w:rsid w:val="00645866"/>
    <w:rsid w:val="00645DDB"/>
    <w:rsid w:val="00645FC9"/>
    <w:rsid w:val="0064738A"/>
    <w:rsid w:val="00650073"/>
    <w:rsid w:val="00650458"/>
    <w:rsid w:val="006505D2"/>
    <w:rsid w:val="00650850"/>
    <w:rsid w:val="0065124D"/>
    <w:rsid w:val="00651408"/>
    <w:rsid w:val="006519EF"/>
    <w:rsid w:val="00651E02"/>
    <w:rsid w:val="0065206B"/>
    <w:rsid w:val="006521E5"/>
    <w:rsid w:val="00654778"/>
    <w:rsid w:val="00654A51"/>
    <w:rsid w:val="00654ADD"/>
    <w:rsid w:val="00654B3F"/>
    <w:rsid w:val="00655541"/>
    <w:rsid w:val="00655E71"/>
    <w:rsid w:val="00655EBD"/>
    <w:rsid w:val="00660138"/>
    <w:rsid w:val="006607D5"/>
    <w:rsid w:val="006608AD"/>
    <w:rsid w:val="00661E7D"/>
    <w:rsid w:val="00662165"/>
    <w:rsid w:val="00662623"/>
    <w:rsid w:val="0066349B"/>
    <w:rsid w:val="00663F9F"/>
    <w:rsid w:val="006650C4"/>
    <w:rsid w:val="00665120"/>
    <w:rsid w:val="00665605"/>
    <w:rsid w:val="006657A3"/>
    <w:rsid w:val="006657EE"/>
    <w:rsid w:val="00665EB9"/>
    <w:rsid w:val="0066621D"/>
    <w:rsid w:val="00666775"/>
    <w:rsid w:val="006672BA"/>
    <w:rsid w:val="006672E6"/>
    <w:rsid w:val="00667960"/>
    <w:rsid w:val="00667A56"/>
    <w:rsid w:val="00667C83"/>
    <w:rsid w:val="00667D39"/>
    <w:rsid w:val="0067066B"/>
    <w:rsid w:val="0067102D"/>
    <w:rsid w:val="00671A82"/>
    <w:rsid w:val="006722A4"/>
    <w:rsid w:val="00672E18"/>
    <w:rsid w:val="0067389F"/>
    <w:rsid w:val="00673BD3"/>
    <w:rsid w:val="00673D0A"/>
    <w:rsid w:val="00674E7A"/>
    <w:rsid w:val="00675740"/>
    <w:rsid w:val="0067579A"/>
    <w:rsid w:val="00676178"/>
    <w:rsid w:val="00677658"/>
    <w:rsid w:val="00681F45"/>
    <w:rsid w:val="00682E8D"/>
    <w:rsid w:val="00682F00"/>
    <w:rsid w:val="0068321D"/>
    <w:rsid w:val="00684668"/>
    <w:rsid w:val="00685962"/>
    <w:rsid w:val="00685A30"/>
    <w:rsid w:val="00685C48"/>
    <w:rsid w:val="00687302"/>
    <w:rsid w:val="00687381"/>
    <w:rsid w:val="00687E34"/>
    <w:rsid w:val="006906E8"/>
    <w:rsid w:val="00691009"/>
    <w:rsid w:val="006912BB"/>
    <w:rsid w:val="00692C09"/>
    <w:rsid w:val="00692FA3"/>
    <w:rsid w:val="00693101"/>
    <w:rsid w:val="006937F1"/>
    <w:rsid w:val="00693C4E"/>
    <w:rsid w:val="006947EF"/>
    <w:rsid w:val="006953B6"/>
    <w:rsid w:val="00695D7D"/>
    <w:rsid w:val="0069672D"/>
    <w:rsid w:val="006968E8"/>
    <w:rsid w:val="00697C38"/>
    <w:rsid w:val="006A0D8B"/>
    <w:rsid w:val="006A132A"/>
    <w:rsid w:val="006A134C"/>
    <w:rsid w:val="006A13FB"/>
    <w:rsid w:val="006A14B3"/>
    <w:rsid w:val="006A1922"/>
    <w:rsid w:val="006A1F61"/>
    <w:rsid w:val="006A202F"/>
    <w:rsid w:val="006A26BE"/>
    <w:rsid w:val="006A2F70"/>
    <w:rsid w:val="006A3C8A"/>
    <w:rsid w:val="006A3DED"/>
    <w:rsid w:val="006A475C"/>
    <w:rsid w:val="006A4AFC"/>
    <w:rsid w:val="006A4B0D"/>
    <w:rsid w:val="006A5026"/>
    <w:rsid w:val="006A584F"/>
    <w:rsid w:val="006A6338"/>
    <w:rsid w:val="006A6D19"/>
    <w:rsid w:val="006A6E86"/>
    <w:rsid w:val="006A757B"/>
    <w:rsid w:val="006A7C27"/>
    <w:rsid w:val="006B0116"/>
    <w:rsid w:val="006B0566"/>
    <w:rsid w:val="006B2F02"/>
    <w:rsid w:val="006B30BA"/>
    <w:rsid w:val="006B3AE3"/>
    <w:rsid w:val="006B3B3D"/>
    <w:rsid w:val="006B3E56"/>
    <w:rsid w:val="006B3E66"/>
    <w:rsid w:val="006B4238"/>
    <w:rsid w:val="006B50F3"/>
    <w:rsid w:val="006B5588"/>
    <w:rsid w:val="006B572D"/>
    <w:rsid w:val="006B583D"/>
    <w:rsid w:val="006B5849"/>
    <w:rsid w:val="006B5893"/>
    <w:rsid w:val="006B6337"/>
    <w:rsid w:val="006B6561"/>
    <w:rsid w:val="006B6951"/>
    <w:rsid w:val="006C00A3"/>
    <w:rsid w:val="006C08B6"/>
    <w:rsid w:val="006C0B68"/>
    <w:rsid w:val="006C1293"/>
    <w:rsid w:val="006C12EC"/>
    <w:rsid w:val="006C1D25"/>
    <w:rsid w:val="006C222B"/>
    <w:rsid w:val="006C229E"/>
    <w:rsid w:val="006C288C"/>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6150"/>
    <w:rsid w:val="006D6926"/>
    <w:rsid w:val="006D71ED"/>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3FF8"/>
    <w:rsid w:val="006F49AA"/>
    <w:rsid w:val="006F58E6"/>
    <w:rsid w:val="006F5C0C"/>
    <w:rsid w:val="006F6413"/>
    <w:rsid w:val="006F69A0"/>
    <w:rsid w:val="00700C81"/>
    <w:rsid w:val="00701157"/>
    <w:rsid w:val="007014DE"/>
    <w:rsid w:val="007017E0"/>
    <w:rsid w:val="007019EA"/>
    <w:rsid w:val="00702A06"/>
    <w:rsid w:val="007032AC"/>
    <w:rsid w:val="007035C9"/>
    <w:rsid w:val="00704898"/>
    <w:rsid w:val="00705492"/>
    <w:rsid w:val="00705706"/>
    <w:rsid w:val="00705F60"/>
    <w:rsid w:val="00706EA3"/>
    <w:rsid w:val="007072C5"/>
    <w:rsid w:val="0070731F"/>
    <w:rsid w:val="00707B86"/>
    <w:rsid w:val="00712311"/>
    <w:rsid w:val="00712DB8"/>
    <w:rsid w:val="007131F4"/>
    <w:rsid w:val="00713746"/>
    <w:rsid w:val="00713D57"/>
    <w:rsid w:val="007146EF"/>
    <w:rsid w:val="0071687B"/>
    <w:rsid w:val="0071689A"/>
    <w:rsid w:val="00716F47"/>
    <w:rsid w:val="00717E6E"/>
    <w:rsid w:val="007204FD"/>
    <w:rsid w:val="00720542"/>
    <w:rsid w:val="007210AC"/>
    <w:rsid w:val="00721677"/>
    <w:rsid w:val="00721CBC"/>
    <w:rsid w:val="00721CEE"/>
    <w:rsid w:val="00721DB5"/>
    <w:rsid w:val="00722665"/>
    <w:rsid w:val="00723462"/>
    <w:rsid w:val="00723E02"/>
    <w:rsid w:val="007248D6"/>
    <w:rsid w:val="007248F1"/>
    <w:rsid w:val="0072587C"/>
    <w:rsid w:val="00725ED3"/>
    <w:rsid w:val="00726A35"/>
    <w:rsid w:val="00727466"/>
    <w:rsid w:val="007304FF"/>
    <w:rsid w:val="00730648"/>
    <w:rsid w:val="00730989"/>
    <w:rsid w:val="00731BD1"/>
    <w:rsid w:val="00731D26"/>
    <w:rsid w:val="00735365"/>
    <w:rsid w:val="00736959"/>
    <w:rsid w:val="00736A43"/>
    <w:rsid w:val="00737986"/>
    <w:rsid w:val="00737B2F"/>
    <w:rsid w:val="00737CF6"/>
    <w:rsid w:val="00737D8E"/>
    <w:rsid w:val="00740919"/>
    <w:rsid w:val="00740EF5"/>
    <w:rsid w:val="00741ACC"/>
    <w:rsid w:val="00741D11"/>
    <w:rsid w:val="0074214F"/>
    <w:rsid w:val="00742B79"/>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AFA"/>
    <w:rsid w:val="00750E05"/>
    <w:rsid w:val="00750FFF"/>
    <w:rsid w:val="00751116"/>
    <w:rsid w:val="00751C28"/>
    <w:rsid w:val="007525C0"/>
    <w:rsid w:val="00752E11"/>
    <w:rsid w:val="00753C9B"/>
    <w:rsid w:val="00753DCB"/>
    <w:rsid w:val="00753E6E"/>
    <w:rsid w:val="007542A6"/>
    <w:rsid w:val="00754697"/>
    <w:rsid w:val="007547BE"/>
    <w:rsid w:val="00754E14"/>
    <w:rsid w:val="00754F3A"/>
    <w:rsid w:val="007554B5"/>
    <w:rsid w:val="00755AA2"/>
    <w:rsid w:val="007561E6"/>
    <w:rsid w:val="0075698B"/>
    <w:rsid w:val="007570E9"/>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4E25"/>
    <w:rsid w:val="007662A7"/>
    <w:rsid w:val="007667CA"/>
    <w:rsid w:val="0076763C"/>
    <w:rsid w:val="00767AD3"/>
    <w:rsid w:val="00767B04"/>
    <w:rsid w:val="00770645"/>
    <w:rsid w:val="007706D9"/>
    <w:rsid w:val="00770B03"/>
    <w:rsid w:val="00770F29"/>
    <w:rsid w:val="0077159F"/>
    <w:rsid w:val="00771A24"/>
    <w:rsid w:val="00771A7D"/>
    <w:rsid w:val="00771C0F"/>
    <w:rsid w:val="00771DCB"/>
    <w:rsid w:val="00772280"/>
    <w:rsid w:val="007723F7"/>
    <w:rsid w:val="0077263B"/>
    <w:rsid w:val="00772CBC"/>
    <w:rsid w:val="00772F69"/>
    <w:rsid w:val="00773485"/>
    <w:rsid w:val="0077364F"/>
    <w:rsid w:val="00773841"/>
    <w:rsid w:val="007739D9"/>
    <w:rsid w:val="00773BD2"/>
    <w:rsid w:val="00773E7C"/>
    <w:rsid w:val="00774C67"/>
    <w:rsid w:val="0077504D"/>
    <w:rsid w:val="00775FAF"/>
    <w:rsid w:val="00776E6C"/>
    <w:rsid w:val="00777072"/>
    <w:rsid w:val="00780D44"/>
    <w:rsid w:val="007811AE"/>
    <w:rsid w:val="007813EB"/>
    <w:rsid w:val="00781688"/>
    <w:rsid w:val="007827C7"/>
    <w:rsid w:val="00782D3C"/>
    <w:rsid w:val="00782D60"/>
    <w:rsid w:val="0078387F"/>
    <w:rsid w:val="007839E7"/>
    <w:rsid w:val="00784A96"/>
    <w:rsid w:val="00784CB7"/>
    <w:rsid w:val="007854B2"/>
    <w:rsid w:val="00786041"/>
    <w:rsid w:val="00786A78"/>
    <w:rsid w:val="00786EB3"/>
    <w:rsid w:val="007874CB"/>
    <w:rsid w:val="0078774A"/>
    <w:rsid w:val="00787A1B"/>
    <w:rsid w:val="00787B55"/>
    <w:rsid w:val="00790268"/>
    <w:rsid w:val="00790715"/>
    <w:rsid w:val="00791528"/>
    <w:rsid w:val="00791764"/>
    <w:rsid w:val="00791FCA"/>
    <w:rsid w:val="00791FE4"/>
    <w:rsid w:val="0079282B"/>
    <w:rsid w:val="007930E2"/>
    <w:rsid w:val="00793108"/>
    <w:rsid w:val="00793343"/>
    <w:rsid w:val="007938B0"/>
    <w:rsid w:val="007939CF"/>
    <w:rsid w:val="00793E8B"/>
    <w:rsid w:val="00794790"/>
    <w:rsid w:val="0079529B"/>
    <w:rsid w:val="0079574B"/>
    <w:rsid w:val="00796008"/>
    <w:rsid w:val="00796076"/>
    <w:rsid w:val="007961A6"/>
    <w:rsid w:val="00796586"/>
    <w:rsid w:val="00796679"/>
    <w:rsid w:val="007968A3"/>
    <w:rsid w:val="00796D4A"/>
    <w:rsid w:val="00796ECC"/>
    <w:rsid w:val="007A12AE"/>
    <w:rsid w:val="007A14E0"/>
    <w:rsid w:val="007A16FB"/>
    <w:rsid w:val="007A18AF"/>
    <w:rsid w:val="007A2020"/>
    <w:rsid w:val="007A2B76"/>
    <w:rsid w:val="007A2E03"/>
    <w:rsid w:val="007A2FC9"/>
    <w:rsid w:val="007A3487"/>
    <w:rsid w:val="007A34A6"/>
    <w:rsid w:val="007A3EE6"/>
    <w:rsid w:val="007A40C1"/>
    <w:rsid w:val="007A4BB9"/>
    <w:rsid w:val="007A4FB9"/>
    <w:rsid w:val="007A5F50"/>
    <w:rsid w:val="007A6841"/>
    <w:rsid w:val="007A724D"/>
    <w:rsid w:val="007A7DEB"/>
    <w:rsid w:val="007B00E3"/>
    <w:rsid w:val="007B0562"/>
    <w:rsid w:val="007B0CBD"/>
    <w:rsid w:val="007B188A"/>
    <w:rsid w:val="007B207A"/>
    <w:rsid w:val="007B2EA4"/>
    <w:rsid w:val="007B36E4"/>
    <w:rsid w:val="007B3F5F"/>
    <w:rsid w:val="007B5DE4"/>
    <w:rsid w:val="007B6811"/>
    <w:rsid w:val="007C081F"/>
    <w:rsid w:val="007C0837"/>
    <w:rsid w:val="007C13B3"/>
    <w:rsid w:val="007C15C5"/>
    <w:rsid w:val="007C1825"/>
    <w:rsid w:val="007C1D08"/>
    <w:rsid w:val="007C26FB"/>
    <w:rsid w:val="007C274E"/>
    <w:rsid w:val="007C2A31"/>
    <w:rsid w:val="007C2EE2"/>
    <w:rsid w:val="007C3C89"/>
    <w:rsid w:val="007C3D16"/>
    <w:rsid w:val="007C3FF3"/>
    <w:rsid w:val="007C4876"/>
    <w:rsid w:val="007C49D4"/>
    <w:rsid w:val="007C4E0B"/>
    <w:rsid w:val="007C4EF7"/>
    <w:rsid w:val="007C55BD"/>
    <w:rsid w:val="007C5F44"/>
    <w:rsid w:val="007C6CF3"/>
    <w:rsid w:val="007C6F4D"/>
    <w:rsid w:val="007C7140"/>
    <w:rsid w:val="007C7F1C"/>
    <w:rsid w:val="007D02FE"/>
    <w:rsid w:val="007D0798"/>
    <w:rsid w:val="007D0927"/>
    <w:rsid w:val="007D0C96"/>
    <w:rsid w:val="007D1213"/>
    <w:rsid w:val="007D12B1"/>
    <w:rsid w:val="007D13EE"/>
    <w:rsid w:val="007D1692"/>
    <w:rsid w:val="007D1E6B"/>
    <w:rsid w:val="007D26E3"/>
    <w:rsid w:val="007D2B56"/>
    <w:rsid w:val="007D3E45"/>
    <w:rsid w:val="007D4017"/>
    <w:rsid w:val="007D41A3"/>
    <w:rsid w:val="007D4470"/>
    <w:rsid w:val="007D4C2A"/>
    <w:rsid w:val="007D4E09"/>
    <w:rsid w:val="007D7074"/>
    <w:rsid w:val="007D716A"/>
    <w:rsid w:val="007D7707"/>
    <w:rsid w:val="007D7B25"/>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E7FC6"/>
    <w:rsid w:val="007F12DE"/>
    <w:rsid w:val="007F1314"/>
    <w:rsid w:val="007F1DE5"/>
    <w:rsid w:val="007F281F"/>
    <w:rsid w:val="007F503F"/>
    <w:rsid w:val="007F50E2"/>
    <w:rsid w:val="007F535B"/>
    <w:rsid w:val="007F58FE"/>
    <w:rsid w:val="007F5A5F"/>
    <w:rsid w:val="007F6722"/>
    <w:rsid w:val="007F7C4E"/>
    <w:rsid w:val="008013BF"/>
    <w:rsid w:val="008013DA"/>
    <w:rsid w:val="00801AC7"/>
    <w:rsid w:val="00802408"/>
    <w:rsid w:val="00802C55"/>
    <w:rsid w:val="00803069"/>
    <w:rsid w:val="008030B6"/>
    <w:rsid w:val="00803ED8"/>
    <w:rsid w:val="008040A9"/>
    <w:rsid w:val="0080437A"/>
    <w:rsid w:val="0080440D"/>
    <w:rsid w:val="00804EE9"/>
    <w:rsid w:val="008055DB"/>
    <w:rsid w:val="00806EF0"/>
    <w:rsid w:val="00807146"/>
    <w:rsid w:val="00807178"/>
    <w:rsid w:val="0080777B"/>
    <w:rsid w:val="00807F1E"/>
    <w:rsid w:val="00807F3B"/>
    <w:rsid w:val="008105B4"/>
    <w:rsid w:val="008106C0"/>
    <w:rsid w:val="00810F23"/>
    <w:rsid w:val="008111A5"/>
    <w:rsid w:val="00811D16"/>
    <w:rsid w:val="0081220F"/>
    <w:rsid w:val="00812B4F"/>
    <w:rsid w:val="00813D84"/>
    <w:rsid w:val="00813F3D"/>
    <w:rsid w:val="00814DBD"/>
    <w:rsid w:val="0081568C"/>
    <w:rsid w:val="00816505"/>
    <w:rsid w:val="0081738C"/>
    <w:rsid w:val="00820257"/>
    <w:rsid w:val="0082102B"/>
    <w:rsid w:val="008218B4"/>
    <w:rsid w:val="00821921"/>
    <w:rsid w:val="008223F5"/>
    <w:rsid w:val="00822942"/>
    <w:rsid w:val="008229D3"/>
    <w:rsid w:val="00822E50"/>
    <w:rsid w:val="0082346E"/>
    <w:rsid w:val="0082440E"/>
    <w:rsid w:val="00824F68"/>
    <w:rsid w:val="00824F95"/>
    <w:rsid w:val="008258A1"/>
    <w:rsid w:val="00825AAE"/>
    <w:rsid w:val="00826193"/>
    <w:rsid w:val="008264EB"/>
    <w:rsid w:val="00827CDA"/>
    <w:rsid w:val="00830036"/>
    <w:rsid w:val="00830445"/>
    <w:rsid w:val="00830AD3"/>
    <w:rsid w:val="00830F26"/>
    <w:rsid w:val="00831C52"/>
    <w:rsid w:val="00831D6D"/>
    <w:rsid w:val="00831DC3"/>
    <w:rsid w:val="00832225"/>
    <w:rsid w:val="008326D8"/>
    <w:rsid w:val="0083296C"/>
    <w:rsid w:val="0083475E"/>
    <w:rsid w:val="008348C6"/>
    <w:rsid w:val="00834CD0"/>
    <w:rsid w:val="00835374"/>
    <w:rsid w:val="00835822"/>
    <w:rsid w:val="00835B3E"/>
    <w:rsid w:val="00835E00"/>
    <w:rsid w:val="00836400"/>
    <w:rsid w:val="008365E4"/>
    <w:rsid w:val="00836C9C"/>
    <w:rsid w:val="00837337"/>
    <w:rsid w:val="0083765C"/>
    <w:rsid w:val="00837F16"/>
    <w:rsid w:val="00840327"/>
    <w:rsid w:val="008404E2"/>
    <w:rsid w:val="00840C7D"/>
    <w:rsid w:val="00840FE0"/>
    <w:rsid w:val="008410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1A6D"/>
    <w:rsid w:val="0085236E"/>
    <w:rsid w:val="00852545"/>
    <w:rsid w:val="00853563"/>
    <w:rsid w:val="00853CBA"/>
    <w:rsid w:val="008546A0"/>
    <w:rsid w:val="00855622"/>
    <w:rsid w:val="008558B3"/>
    <w:rsid w:val="00855F55"/>
    <w:rsid w:val="008568E9"/>
    <w:rsid w:val="00857BF8"/>
    <w:rsid w:val="00857D09"/>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0E3"/>
    <w:rsid w:val="008702CB"/>
    <w:rsid w:val="0087175D"/>
    <w:rsid w:val="00871E55"/>
    <w:rsid w:val="0087222B"/>
    <w:rsid w:val="008730A8"/>
    <w:rsid w:val="00873162"/>
    <w:rsid w:val="0087341E"/>
    <w:rsid w:val="0087360C"/>
    <w:rsid w:val="00873A3C"/>
    <w:rsid w:val="00873D42"/>
    <w:rsid w:val="00873FE9"/>
    <w:rsid w:val="008743F2"/>
    <w:rsid w:val="00874EE2"/>
    <w:rsid w:val="00875295"/>
    <w:rsid w:val="00875F09"/>
    <w:rsid w:val="0087667F"/>
    <w:rsid w:val="008769B4"/>
    <w:rsid w:val="00876D7D"/>
    <w:rsid w:val="008777E0"/>
    <w:rsid w:val="00877B26"/>
    <w:rsid w:val="0088001E"/>
    <w:rsid w:val="00880500"/>
    <w:rsid w:val="00881C05"/>
    <w:rsid w:val="00881C22"/>
    <w:rsid w:val="00882619"/>
    <w:rsid w:val="0088370A"/>
    <w:rsid w:val="0088384C"/>
    <w:rsid w:val="00884204"/>
    <w:rsid w:val="008842CE"/>
    <w:rsid w:val="00884822"/>
    <w:rsid w:val="00884B46"/>
    <w:rsid w:val="008850DF"/>
    <w:rsid w:val="00886035"/>
    <w:rsid w:val="008860B6"/>
    <w:rsid w:val="00886AA6"/>
    <w:rsid w:val="00886AE6"/>
    <w:rsid w:val="00886D11"/>
    <w:rsid w:val="00886EFE"/>
    <w:rsid w:val="008875C7"/>
    <w:rsid w:val="00890F86"/>
    <w:rsid w:val="008916DE"/>
    <w:rsid w:val="00892068"/>
    <w:rsid w:val="008920F8"/>
    <w:rsid w:val="00892B95"/>
    <w:rsid w:val="00893487"/>
    <w:rsid w:val="00893F09"/>
    <w:rsid w:val="00894756"/>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3CE7"/>
    <w:rsid w:val="008A4DA3"/>
    <w:rsid w:val="008A5053"/>
    <w:rsid w:val="008A5213"/>
    <w:rsid w:val="008A5A38"/>
    <w:rsid w:val="008A5CEA"/>
    <w:rsid w:val="008A70A4"/>
    <w:rsid w:val="008A7905"/>
    <w:rsid w:val="008A794A"/>
    <w:rsid w:val="008B0198"/>
    <w:rsid w:val="008B0507"/>
    <w:rsid w:val="008B0973"/>
    <w:rsid w:val="008B1233"/>
    <w:rsid w:val="008B12AF"/>
    <w:rsid w:val="008B1605"/>
    <w:rsid w:val="008B1D60"/>
    <w:rsid w:val="008B1F31"/>
    <w:rsid w:val="008B2F9A"/>
    <w:rsid w:val="008B4DB1"/>
    <w:rsid w:val="008B4FDA"/>
    <w:rsid w:val="008B56A4"/>
    <w:rsid w:val="008B614F"/>
    <w:rsid w:val="008B73CD"/>
    <w:rsid w:val="008B7BD1"/>
    <w:rsid w:val="008B7BE2"/>
    <w:rsid w:val="008C0D09"/>
    <w:rsid w:val="008C0EEA"/>
    <w:rsid w:val="008C16C2"/>
    <w:rsid w:val="008C17DA"/>
    <w:rsid w:val="008C208B"/>
    <w:rsid w:val="008C343E"/>
    <w:rsid w:val="008C3509"/>
    <w:rsid w:val="008C353D"/>
    <w:rsid w:val="008C3747"/>
    <w:rsid w:val="008C417C"/>
    <w:rsid w:val="008C5943"/>
    <w:rsid w:val="008C5F2A"/>
    <w:rsid w:val="008C5FC1"/>
    <w:rsid w:val="008C6669"/>
    <w:rsid w:val="008C6800"/>
    <w:rsid w:val="008C6886"/>
    <w:rsid w:val="008C6A78"/>
    <w:rsid w:val="008C750C"/>
    <w:rsid w:val="008D0121"/>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0ADF"/>
    <w:rsid w:val="008E10BF"/>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0977"/>
    <w:rsid w:val="008F1F9B"/>
    <w:rsid w:val="008F2148"/>
    <w:rsid w:val="008F2225"/>
    <w:rsid w:val="008F2365"/>
    <w:rsid w:val="008F2B76"/>
    <w:rsid w:val="008F43E8"/>
    <w:rsid w:val="008F4537"/>
    <w:rsid w:val="008F527F"/>
    <w:rsid w:val="008F6B74"/>
    <w:rsid w:val="00900E5A"/>
    <w:rsid w:val="009016BC"/>
    <w:rsid w:val="00902D0C"/>
    <w:rsid w:val="00902D62"/>
    <w:rsid w:val="00903382"/>
    <w:rsid w:val="00903898"/>
    <w:rsid w:val="00903A1A"/>
    <w:rsid w:val="00903D4D"/>
    <w:rsid w:val="00903E2C"/>
    <w:rsid w:val="009044F1"/>
    <w:rsid w:val="0090481C"/>
    <w:rsid w:val="00904926"/>
    <w:rsid w:val="00904B1C"/>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3B6"/>
    <w:rsid w:val="00915A97"/>
    <w:rsid w:val="009160C2"/>
    <w:rsid w:val="00916A53"/>
    <w:rsid w:val="00916E77"/>
    <w:rsid w:val="00917234"/>
    <w:rsid w:val="009178C8"/>
    <w:rsid w:val="00917D0C"/>
    <w:rsid w:val="00917FAA"/>
    <w:rsid w:val="00920009"/>
    <w:rsid w:val="0092041F"/>
    <w:rsid w:val="0092053F"/>
    <w:rsid w:val="00921F3B"/>
    <w:rsid w:val="009229DF"/>
    <w:rsid w:val="009230C2"/>
    <w:rsid w:val="00923711"/>
    <w:rsid w:val="00924434"/>
    <w:rsid w:val="00926875"/>
    <w:rsid w:val="0092717E"/>
    <w:rsid w:val="00927888"/>
    <w:rsid w:val="009302D2"/>
    <w:rsid w:val="00930DF1"/>
    <w:rsid w:val="00931A1F"/>
    <w:rsid w:val="00932115"/>
    <w:rsid w:val="009330C9"/>
    <w:rsid w:val="0093312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10C"/>
    <w:rsid w:val="00940C2A"/>
    <w:rsid w:val="009414B2"/>
    <w:rsid w:val="00941728"/>
    <w:rsid w:val="009418AC"/>
    <w:rsid w:val="00941924"/>
    <w:rsid w:val="00941C48"/>
    <w:rsid w:val="00941E17"/>
    <w:rsid w:val="009426A2"/>
    <w:rsid w:val="00942740"/>
    <w:rsid w:val="0094479B"/>
    <w:rsid w:val="00944C2A"/>
    <w:rsid w:val="0094684E"/>
    <w:rsid w:val="009471C4"/>
    <w:rsid w:val="00947B00"/>
    <w:rsid w:val="00947D03"/>
    <w:rsid w:val="0095176C"/>
    <w:rsid w:val="0095199F"/>
    <w:rsid w:val="00951CE5"/>
    <w:rsid w:val="00952531"/>
    <w:rsid w:val="00952E6C"/>
    <w:rsid w:val="00953ADF"/>
    <w:rsid w:val="00953F12"/>
    <w:rsid w:val="00954425"/>
    <w:rsid w:val="009548D2"/>
    <w:rsid w:val="00954C8E"/>
    <w:rsid w:val="00955135"/>
    <w:rsid w:val="00955A1E"/>
    <w:rsid w:val="00955E87"/>
    <w:rsid w:val="009566E8"/>
    <w:rsid w:val="00956D11"/>
    <w:rsid w:val="00957055"/>
    <w:rsid w:val="009603C1"/>
    <w:rsid w:val="00960802"/>
    <w:rsid w:val="009619D8"/>
    <w:rsid w:val="00961D10"/>
    <w:rsid w:val="00962791"/>
    <w:rsid w:val="009627B3"/>
    <w:rsid w:val="00963403"/>
    <w:rsid w:val="009639DF"/>
    <w:rsid w:val="009639FF"/>
    <w:rsid w:val="00963E00"/>
    <w:rsid w:val="00963EF7"/>
    <w:rsid w:val="009647B3"/>
    <w:rsid w:val="009648D5"/>
    <w:rsid w:val="00965350"/>
    <w:rsid w:val="0096578E"/>
    <w:rsid w:val="00965901"/>
    <w:rsid w:val="00965B76"/>
    <w:rsid w:val="00965E05"/>
    <w:rsid w:val="00965FCF"/>
    <w:rsid w:val="009666E0"/>
    <w:rsid w:val="00967049"/>
    <w:rsid w:val="009673B8"/>
    <w:rsid w:val="00970000"/>
    <w:rsid w:val="0097080F"/>
    <w:rsid w:val="00971BF8"/>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2B2"/>
    <w:rsid w:val="0098244A"/>
    <w:rsid w:val="00983AF5"/>
    <w:rsid w:val="00984456"/>
    <w:rsid w:val="00984BDB"/>
    <w:rsid w:val="00984DE5"/>
    <w:rsid w:val="00985291"/>
    <w:rsid w:val="00985A25"/>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397"/>
    <w:rsid w:val="00997686"/>
    <w:rsid w:val="009A0467"/>
    <w:rsid w:val="009A04E3"/>
    <w:rsid w:val="009A05AC"/>
    <w:rsid w:val="009A0BDF"/>
    <w:rsid w:val="009A12EB"/>
    <w:rsid w:val="009A171D"/>
    <w:rsid w:val="009A172A"/>
    <w:rsid w:val="009A2838"/>
    <w:rsid w:val="009A2FDE"/>
    <w:rsid w:val="009A320A"/>
    <w:rsid w:val="009A5190"/>
    <w:rsid w:val="009A73D5"/>
    <w:rsid w:val="009A796C"/>
    <w:rsid w:val="009B0273"/>
    <w:rsid w:val="009B0824"/>
    <w:rsid w:val="009B09D3"/>
    <w:rsid w:val="009B0DA1"/>
    <w:rsid w:val="009B127B"/>
    <w:rsid w:val="009B13C3"/>
    <w:rsid w:val="009B173C"/>
    <w:rsid w:val="009B18AF"/>
    <w:rsid w:val="009B3CA3"/>
    <w:rsid w:val="009B550F"/>
    <w:rsid w:val="009B5889"/>
    <w:rsid w:val="009B58F7"/>
    <w:rsid w:val="009B5ED1"/>
    <w:rsid w:val="009B6191"/>
    <w:rsid w:val="009B6D58"/>
    <w:rsid w:val="009C0ABA"/>
    <w:rsid w:val="009C1A9A"/>
    <w:rsid w:val="009C1A9B"/>
    <w:rsid w:val="009C1D0F"/>
    <w:rsid w:val="009C3A21"/>
    <w:rsid w:val="009C3B73"/>
    <w:rsid w:val="009C3EC5"/>
    <w:rsid w:val="009C4F5C"/>
    <w:rsid w:val="009C5A1D"/>
    <w:rsid w:val="009C5CB9"/>
    <w:rsid w:val="009C6103"/>
    <w:rsid w:val="009C7913"/>
    <w:rsid w:val="009D14F2"/>
    <w:rsid w:val="009D158E"/>
    <w:rsid w:val="009D2AE5"/>
    <w:rsid w:val="009D2ED7"/>
    <w:rsid w:val="009D352B"/>
    <w:rsid w:val="009D47AF"/>
    <w:rsid w:val="009D54D5"/>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8F7"/>
    <w:rsid w:val="009F0AB3"/>
    <w:rsid w:val="009F0E95"/>
    <w:rsid w:val="009F10E4"/>
    <w:rsid w:val="009F18D0"/>
    <w:rsid w:val="009F1FF7"/>
    <w:rsid w:val="009F2C5D"/>
    <w:rsid w:val="009F30E4"/>
    <w:rsid w:val="009F337A"/>
    <w:rsid w:val="009F4638"/>
    <w:rsid w:val="009F4D9F"/>
    <w:rsid w:val="009F5D9B"/>
    <w:rsid w:val="009F64A7"/>
    <w:rsid w:val="009F7683"/>
    <w:rsid w:val="009F799F"/>
    <w:rsid w:val="009F7BD5"/>
    <w:rsid w:val="009F7C54"/>
    <w:rsid w:val="009F7D78"/>
    <w:rsid w:val="00A00A1F"/>
    <w:rsid w:val="00A00BCA"/>
    <w:rsid w:val="00A00E74"/>
    <w:rsid w:val="00A01157"/>
    <w:rsid w:val="00A0285A"/>
    <w:rsid w:val="00A02942"/>
    <w:rsid w:val="00A02BF9"/>
    <w:rsid w:val="00A03791"/>
    <w:rsid w:val="00A039C5"/>
    <w:rsid w:val="00A03FEC"/>
    <w:rsid w:val="00A04202"/>
    <w:rsid w:val="00A04DB0"/>
    <w:rsid w:val="00A06CC8"/>
    <w:rsid w:val="00A06CFE"/>
    <w:rsid w:val="00A07021"/>
    <w:rsid w:val="00A0752B"/>
    <w:rsid w:val="00A102AD"/>
    <w:rsid w:val="00A104D1"/>
    <w:rsid w:val="00A10D1E"/>
    <w:rsid w:val="00A10D1F"/>
    <w:rsid w:val="00A112E2"/>
    <w:rsid w:val="00A11C37"/>
    <w:rsid w:val="00A11E49"/>
    <w:rsid w:val="00A11F49"/>
    <w:rsid w:val="00A1275F"/>
    <w:rsid w:val="00A12A5E"/>
    <w:rsid w:val="00A12C95"/>
    <w:rsid w:val="00A134CC"/>
    <w:rsid w:val="00A14672"/>
    <w:rsid w:val="00A14685"/>
    <w:rsid w:val="00A14ED9"/>
    <w:rsid w:val="00A150A9"/>
    <w:rsid w:val="00A150D1"/>
    <w:rsid w:val="00A15B72"/>
    <w:rsid w:val="00A15BEC"/>
    <w:rsid w:val="00A1623D"/>
    <w:rsid w:val="00A17ABE"/>
    <w:rsid w:val="00A20240"/>
    <w:rsid w:val="00A205BF"/>
    <w:rsid w:val="00A2065C"/>
    <w:rsid w:val="00A20B69"/>
    <w:rsid w:val="00A21601"/>
    <w:rsid w:val="00A218B1"/>
    <w:rsid w:val="00A21DA8"/>
    <w:rsid w:val="00A21F69"/>
    <w:rsid w:val="00A22062"/>
    <w:rsid w:val="00A220A4"/>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6EEB"/>
    <w:rsid w:val="00A37070"/>
    <w:rsid w:val="00A3793B"/>
    <w:rsid w:val="00A4028C"/>
    <w:rsid w:val="00A40446"/>
    <w:rsid w:val="00A4096A"/>
    <w:rsid w:val="00A412F1"/>
    <w:rsid w:val="00A41F94"/>
    <w:rsid w:val="00A425B6"/>
    <w:rsid w:val="00A42E71"/>
    <w:rsid w:val="00A43166"/>
    <w:rsid w:val="00A4360B"/>
    <w:rsid w:val="00A43D3A"/>
    <w:rsid w:val="00A4426D"/>
    <w:rsid w:val="00A44430"/>
    <w:rsid w:val="00A45057"/>
    <w:rsid w:val="00A45471"/>
    <w:rsid w:val="00A45662"/>
    <w:rsid w:val="00A4566B"/>
    <w:rsid w:val="00A45946"/>
    <w:rsid w:val="00A45D0A"/>
    <w:rsid w:val="00A46F92"/>
    <w:rsid w:val="00A4729F"/>
    <w:rsid w:val="00A5050E"/>
    <w:rsid w:val="00A50C53"/>
    <w:rsid w:val="00A510FA"/>
    <w:rsid w:val="00A51D7C"/>
    <w:rsid w:val="00A52061"/>
    <w:rsid w:val="00A524AC"/>
    <w:rsid w:val="00A52985"/>
    <w:rsid w:val="00A530B3"/>
    <w:rsid w:val="00A5512C"/>
    <w:rsid w:val="00A55E59"/>
    <w:rsid w:val="00A55FEE"/>
    <w:rsid w:val="00A56536"/>
    <w:rsid w:val="00A56AF7"/>
    <w:rsid w:val="00A57259"/>
    <w:rsid w:val="00A572D8"/>
    <w:rsid w:val="00A603AF"/>
    <w:rsid w:val="00A60C3C"/>
    <w:rsid w:val="00A60D0F"/>
    <w:rsid w:val="00A60D60"/>
    <w:rsid w:val="00A61746"/>
    <w:rsid w:val="00A619F2"/>
    <w:rsid w:val="00A62933"/>
    <w:rsid w:val="00A63445"/>
    <w:rsid w:val="00A63D83"/>
    <w:rsid w:val="00A63EB8"/>
    <w:rsid w:val="00A64339"/>
    <w:rsid w:val="00A65116"/>
    <w:rsid w:val="00A65307"/>
    <w:rsid w:val="00A65C38"/>
    <w:rsid w:val="00A6609C"/>
    <w:rsid w:val="00A660E4"/>
    <w:rsid w:val="00A66431"/>
    <w:rsid w:val="00A66D88"/>
    <w:rsid w:val="00A66F8E"/>
    <w:rsid w:val="00A6756D"/>
    <w:rsid w:val="00A677CD"/>
    <w:rsid w:val="00A67EAC"/>
    <w:rsid w:val="00A70355"/>
    <w:rsid w:val="00A7178B"/>
    <w:rsid w:val="00A71BBC"/>
    <w:rsid w:val="00A727D4"/>
    <w:rsid w:val="00A731B5"/>
    <w:rsid w:val="00A738F6"/>
    <w:rsid w:val="00A74478"/>
    <w:rsid w:val="00A747D4"/>
    <w:rsid w:val="00A74AC9"/>
    <w:rsid w:val="00A74B2F"/>
    <w:rsid w:val="00A74D0E"/>
    <w:rsid w:val="00A75242"/>
    <w:rsid w:val="00A757DE"/>
    <w:rsid w:val="00A7602C"/>
    <w:rsid w:val="00A76200"/>
    <w:rsid w:val="00A766CB"/>
    <w:rsid w:val="00A76C15"/>
    <w:rsid w:val="00A779D8"/>
    <w:rsid w:val="00A80309"/>
    <w:rsid w:val="00A8081F"/>
    <w:rsid w:val="00A8134C"/>
    <w:rsid w:val="00A81620"/>
    <w:rsid w:val="00A81DD5"/>
    <w:rsid w:val="00A82156"/>
    <w:rsid w:val="00A8328A"/>
    <w:rsid w:val="00A86287"/>
    <w:rsid w:val="00A90B9C"/>
    <w:rsid w:val="00A90E28"/>
    <w:rsid w:val="00A90FCD"/>
    <w:rsid w:val="00A9203E"/>
    <w:rsid w:val="00A921FF"/>
    <w:rsid w:val="00A93710"/>
    <w:rsid w:val="00A9488E"/>
    <w:rsid w:val="00A949E2"/>
    <w:rsid w:val="00A94FA9"/>
    <w:rsid w:val="00A95C09"/>
    <w:rsid w:val="00A961A4"/>
    <w:rsid w:val="00A96293"/>
    <w:rsid w:val="00A96817"/>
    <w:rsid w:val="00A9694C"/>
    <w:rsid w:val="00A975F3"/>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6EB"/>
    <w:rsid w:val="00AB2976"/>
    <w:rsid w:val="00AB2E1E"/>
    <w:rsid w:val="00AB2F8A"/>
    <w:rsid w:val="00AB36B8"/>
    <w:rsid w:val="00AB3FFE"/>
    <w:rsid w:val="00AB4EAB"/>
    <w:rsid w:val="00AB5AF2"/>
    <w:rsid w:val="00AB5D5B"/>
    <w:rsid w:val="00AB5E50"/>
    <w:rsid w:val="00AB64C0"/>
    <w:rsid w:val="00AB65DB"/>
    <w:rsid w:val="00AB73AB"/>
    <w:rsid w:val="00AB77E2"/>
    <w:rsid w:val="00AB7D2E"/>
    <w:rsid w:val="00AC0541"/>
    <w:rsid w:val="00AC082E"/>
    <w:rsid w:val="00AC0E56"/>
    <w:rsid w:val="00AC30D5"/>
    <w:rsid w:val="00AC341B"/>
    <w:rsid w:val="00AC3B57"/>
    <w:rsid w:val="00AC3F2F"/>
    <w:rsid w:val="00AC4EAF"/>
    <w:rsid w:val="00AC5387"/>
    <w:rsid w:val="00AC5807"/>
    <w:rsid w:val="00AC6523"/>
    <w:rsid w:val="00AC6F53"/>
    <w:rsid w:val="00AC743C"/>
    <w:rsid w:val="00AC7A2E"/>
    <w:rsid w:val="00AD0591"/>
    <w:rsid w:val="00AD0BEB"/>
    <w:rsid w:val="00AD1066"/>
    <w:rsid w:val="00AD1BFE"/>
    <w:rsid w:val="00AD2081"/>
    <w:rsid w:val="00AD305B"/>
    <w:rsid w:val="00AD34C9"/>
    <w:rsid w:val="00AD383F"/>
    <w:rsid w:val="00AD522C"/>
    <w:rsid w:val="00AD5D68"/>
    <w:rsid w:val="00AD6738"/>
    <w:rsid w:val="00AD67F0"/>
    <w:rsid w:val="00AD7B20"/>
    <w:rsid w:val="00AE00B8"/>
    <w:rsid w:val="00AE0514"/>
    <w:rsid w:val="00AE1606"/>
    <w:rsid w:val="00AE224E"/>
    <w:rsid w:val="00AE26C8"/>
    <w:rsid w:val="00AE3715"/>
    <w:rsid w:val="00AE3822"/>
    <w:rsid w:val="00AE3B58"/>
    <w:rsid w:val="00AE4008"/>
    <w:rsid w:val="00AE43E4"/>
    <w:rsid w:val="00AE52DD"/>
    <w:rsid w:val="00AE56B3"/>
    <w:rsid w:val="00AE679C"/>
    <w:rsid w:val="00AE70BE"/>
    <w:rsid w:val="00AE73A7"/>
    <w:rsid w:val="00AE7CCC"/>
    <w:rsid w:val="00AF023B"/>
    <w:rsid w:val="00AF0ED7"/>
    <w:rsid w:val="00AF1563"/>
    <w:rsid w:val="00AF1669"/>
    <w:rsid w:val="00AF1673"/>
    <w:rsid w:val="00AF1CF1"/>
    <w:rsid w:val="00AF1F59"/>
    <w:rsid w:val="00AF20D6"/>
    <w:rsid w:val="00AF2160"/>
    <w:rsid w:val="00AF223F"/>
    <w:rsid w:val="00AF2710"/>
    <w:rsid w:val="00AF2CF3"/>
    <w:rsid w:val="00AF342E"/>
    <w:rsid w:val="00AF3655"/>
    <w:rsid w:val="00AF3F18"/>
    <w:rsid w:val="00AF4211"/>
    <w:rsid w:val="00AF4E1A"/>
    <w:rsid w:val="00AF564E"/>
    <w:rsid w:val="00AF582B"/>
    <w:rsid w:val="00AF591C"/>
    <w:rsid w:val="00AF5B0F"/>
    <w:rsid w:val="00AF5CA3"/>
    <w:rsid w:val="00AF7BE8"/>
    <w:rsid w:val="00B00003"/>
    <w:rsid w:val="00B011DF"/>
    <w:rsid w:val="00B01410"/>
    <w:rsid w:val="00B01495"/>
    <w:rsid w:val="00B01568"/>
    <w:rsid w:val="00B025A2"/>
    <w:rsid w:val="00B027B8"/>
    <w:rsid w:val="00B02A31"/>
    <w:rsid w:val="00B03678"/>
    <w:rsid w:val="00B03F63"/>
    <w:rsid w:val="00B04537"/>
    <w:rsid w:val="00B04817"/>
    <w:rsid w:val="00B048B2"/>
    <w:rsid w:val="00B051BE"/>
    <w:rsid w:val="00B05EC7"/>
    <w:rsid w:val="00B06362"/>
    <w:rsid w:val="00B06A4B"/>
    <w:rsid w:val="00B07942"/>
    <w:rsid w:val="00B07E76"/>
    <w:rsid w:val="00B07F48"/>
    <w:rsid w:val="00B101FF"/>
    <w:rsid w:val="00B1092A"/>
    <w:rsid w:val="00B110DE"/>
    <w:rsid w:val="00B11297"/>
    <w:rsid w:val="00B11432"/>
    <w:rsid w:val="00B11B38"/>
    <w:rsid w:val="00B12288"/>
    <w:rsid w:val="00B12330"/>
    <w:rsid w:val="00B12C72"/>
    <w:rsid w:val="00B1352B"/>
    <w:rsid w:val="00B138F3"/>
    <w:rsid w:val="00B14473"/>
    <w:rsid w:val="00B14486"/>
    <w:rsid w:val="00B14730"/>
    <w:rsid w:val="00B14E56"/>
    <w:rsid w:val="00B1537B"/>
    <w:rsid w:val="00B16483"/>
    <w:rsid w:val="00B16E83"/>
    <w:rsid w:val="00B1718B"/>
    <w:rsid w:val="00B176AF"/>
    <w:rsid w:val="00B17EB1"/>
    <w:rsid w:val="00B2066D"/>
    <w:rsid w:val="00B20FD7"/>
    <w:rsid w:val="00B21689"/>
    <w:rsid w:val="00B217A5"/>
    <w:rsid w:val="00B217BB"/>
    <w:rsid w:val="00B2182F"/>
    <w:rsid w:val="00B21A31"/>
    <w:rsid w:val="00B21F34"/>
    <w:rsid w:val="00B225D5"/>
    <w:rsid w:val="00B2277F"/>
    <w:rsid w:val="00B2283B"/>
    <w:rsid w:val="00B24E0E"/>
    <w:rsid w:val="00B25035"/>
    <w:rsid w:val="00B25447"/>
    <w:rsid w:val="00B2561E"/>
    <w:rsid w:val="00B2572B"/>
    <w:rsid w:val="00B25FC4"/>
    <w:rsid w:val="00B2681D"/>
    <w:rsid w:val="00B2752E"/>
    <w:rsid w:val="00B27FD9"/>
    <w:rsid w:val="00B30203"/>
    <w:rsid w:val="00B30456"/>
    <w:rsid w:val="00B304E3"/>
    <w:rsid w:val="00B30994"/>
    <w:rsid w:val="00B32124"/>
    <w:rsid w:val="00B32C46"/>
    <w:rsid w:val="00B32D39"/>
    <w:rsid w:val="00B333DF"/>
    <w:rsid w:val="00B34CEA"/>
    <w:rsid w:val="00B351F5"/>
    <w:rsid w:val="00B3612B"/>
    <w:rsid w:val="00B36765"/>
    <w:rsid w:val="00B369D8"/>
    <w:rsid w:val="00B36B7B"/>
    <w:rsid w:val="00B37250"/>
    <w:rsid w:val="00B40233"/>
    <w:rsid w:val="00B413A8"/>
    <w:rsid w:val="00B41F31"/>
    <w:rsid w:val="00B425F0"/>
    <w:rsid w:val="00B4364F"/>
    <w:rsid w:val="00B4374E"/>
    <w:rsid w:val="00B437D0"/>
    <w:rsid w:val="00B43E45"/>
    <w:rsid w:val="00B4489A"/>
    <w:rsid w:val="00B44A67"/>
    <w:rsid w:val="00B44C6D"/>
    <w:rsid w:val="00B45501"/>
    <w:rsid w:val="00B45B39"/>
    <w:rsid w:val="00B46279"/>
    <w:rsid w:val="00B46D58"/>
    <w:rsid w:val="00B470E7"/>
    <w:rsid w:val="00B4794D"/>
    <w:rsid w:val="00B50F8D"/>
    <w:rsid w:val="00B514E8"/>
    <w:rsid w:val="00B51C5B"/>
    <w:rsid w:val="00B51D9F"/>
    <w:rsid w:val="00B5219E"/>
    <w:rsid w:val="00B52987"/>
    <w:rsid w:val="00B52C16"/>
    <w:rsid w:val="00B5319F"/>
    <w:rsid w:val="00B532B4"/>
    <w:rsid w:val="00B5353D"/>
    <w:rsid w:val="00B53B93"/>
    <w:rsid w:val="00B53D73"/>
    <w:rsid w:val="00B54A07"/>
    <w:rsid w:val="00B54C65"/>
    <w:rsid w:val="00B54F63"/>
    <w:rsid w:val="00B55057"/>
    <w:rsid w:val="00B553D4"/>
    <w:rsid w:val="00B57948"/>
    <w:rsid w:val="00B57D12"/>
    <w:rsid w:val="00B61677"/>
    <w:rsid w:val="00B62020"/>
    <w:rsid w:val="00B62122"/>
    <w:rsid w:val="00B62B67"/>
    <w:rsid w:val="00B62D06"/>
    <w:rsid w:val="00B62F78"/>
    <w:rsid w:val="00B63078"/>
    <w:rsid w:val="00B63353"/>
    <w:rsid w:val="00B64118"/>
    <w:rsid w:val="00B64BF8"/>
    <w:rsid w:val="00B64C48"/>
    <w:rsid w:val="00B64ECA"/>
    <w:rsid w:val="00B6578B"/>
    <w:rsid w:val="00B6601D"/>
    <w:rsid w:val="00B666FB"/>
    <w:rsid w:val="00B66AB9"/>
    <w:rsid w:val="00B66C0B"/>
    <w:rsid w:val="00B67CCD"/>
    <w:rsid w:val="00B70DF8"/>
    <w:rsid w:val="00B7135E"/>
    <w:rsid w:val="00B71540"/>
    <w:rsid w:val="00B715EA"/>
    <w:rsid w:val="00B716B0"/>
    <w:rsid w:val="00B71D73"/>
    <w:rsid w:val="00B71FA8"/>
    <w:rsid w:val="00B73AB8"/>
    <w:rsid w:val="00B73CEE"/>
    <w:rsid w:val="00B73DE0"/>
    <w:rsid w:val="00B744F6"/>
    <w:rsid w:val="00B74B63"/>
    <w:rsid w:val="00B74B9D"/>
    <w:rsid w:val="00B74BB0"/>
    <w:rsid w:val="00B75687"/>
    <w:rsid w:val="00B80444"/>
    <w:rsid w:val="00B80C17"/>
    <w:rsid w:val="00B81AD3"/>
    <w:rsid w:val="00B853BF"/>
    <w:rsid w:val="00B8636F"/>
    <w:rsid w:val="00B86BCB"/>
    <w:rsid w:val="00B86C5F"/>
    <w:rsid w:val="00B90C0A"/>
    <w:rsid w:val="00B90C52"/>
    <w:rsid w:val="00B9100A"/>
    <w:rsid w:val="00B91849"/>
    <w:rsid w:val="00B925B0"/>
    <w:rsid w:val="00B92A78"/>
    <w:rsid w:val="00B92CA7"/>
    <w:rsid w:val="00B92CCA"/>
    <w:rsid w:val="00B932B8"/>
    <w:rsid w:val="00B93BE1"/>
    <w:rsid w:val="00B941D0"/>
    <w:rsid w:val="00B95C25"/>
    <w:rsid w:val="00B95FE0"/>
    <w:rsid w:val="00B96B73"/>
    <w:rsid w:val="00B975FA"/>
    <w:rsid w:val="00B9778A"/>
    <w:rsid w:val="00B9796D"/>
    <w:rsid w:val="00BA1665"/>
    <w:rsid w:val="00BA17C2"/>
    <w:rsid w:val="00BA1C04"/>
    <w:rsid w:val="00BA20A5"/>
    <w:rsid w:val="00BA251C"/>
    <w:rsid w:val="00BA2853"/>
    <w:rsid w:val="00BA3554"/>
    <w:rsid w:val="00BA3E22"/>
    <w:rsid w:val="00BA4929"/>
    <w:rsid w:val="00BA632C"/>
    <w:rsid w:val="00BA6E63"/>
    <w:rsid w:val="00BA6FB2"/>
    <w:rsid w:val="00BA7007"/>
    <w:rsid w:val="00BA7128"/>
    <w:rsid w:val="00BA7C2B"/>
    <w:rsid w:val="00BB1C9B"/>
    <w:rsid w:val="00BB28C8"/>
    <w:rsid w:val="00BB3575"/>
    <w:rsid w:val="00BB4ADD"/>
    <w:rsid w:val="00BB4D52"/>
    <w:rsid w:val="00BB500A"/>
    <w:rsid w:val="00BB50D0"/>
    <w:rsid w:val="00BB51B4"/>
    <w:rsid w:val="00BB52F9"/>
    <w:rsid w:val="00BB5B81"/>
    <w:rsid w:val="00BB67B5"/>
    <w:rsid w:val="00BB682B"/>
    <w:rsid w:val="00BB74CF"/>
    <w:rsid w:val="00BC0BAC"/>
    <w:rsid w:val="00BC1555"/>
    <w:rsid w:val="00BC1804"/>
    <w:rsid w:val="00BC1DA7"/>
    <w:rsid w:val="00BC2255"/>
    <w:rsid w:val="00BC256B"/>
    <w:rsid w:val="00BC2912"/>
    <w:rsid w:val="00BC2E4D"/>
    <w:rsid w:val="00BC354F"/>
    <w:rsid w:val="00BC38C0"/>
    <w:rsid w:val="00BC3E66"/>
    <w:rsid w:val="00BC4594"/>
    <w:rsid w:val="00BC50BB"/>
    <w:rsid w:val="00BC54CA"/>
    <w:rsid w:val="00BC5D2F"/>
    <w:rsid w:val="00BC6807"/>
    <w:rsid w:val="00BC6E1C"/>
    <w:rsid w:val="00BC6EE1"/>
    <w:rsid w:val="00BC6FA9"/>
    <w:rsid w:val="00BC723A"/>
    <w:rsid w:val="00BD00A3"/>
    <w:rsid w:val="00BD0588"/>
    <w:rsid w:val="00BD0D0A"/>
    <w:rsid w:val="00BD1509"/>
    <w:rsid w:val="00BD2920"/>
    <w:rsid w:val="00BD3389"/>
    <w:rsid w:val="00BD3B55"/>
    <w:rsid w:val="00BD3E23"/>
    <w:rsid w:val="00BD4817"/>
    <w:rsid w:val="00BD4B37"/>
    <w:rsid w:val="00BD50E7"/>
    <w:rsid w:val="00BD572E"/>
    <w:rsid w:val="00BD5E4C"/>
    <w:rsid w:val="00BD5F94"/>
    <w:rsid w:val="00BD6BF7"/>
    <w:rsid w:val="00BD6E80"/>
    <w:rsid w:val="00BD6EF7"/>
    <w:rsid w:val="00BD72E6"/>
    <w:rsid w:val="00BE01AE"/>
    <w:rsid w:val="00BE1110"/>
    <w:rsid w:val="00BE1C5E"/>
    <w:rsid w:val="00BE2236"/>
    <w:rsid w:val="00BE2335"/>
    <w:rsid w:val="00BE2572"/>
    <w:rsid w:val="00BE3418"/>
    <w:rsid w:val="00BE40B1"/>
    <w:rsid w:val="00BE439E"/>
    <w:rsid w:val="00BE45B6"/>
    <w:rsid w:val="00BE5381"/>
    <w:rsid w:val="00BE54A9"/>
    <w:rsid w:val="00BE5525"/>
    <w:rsid w:val="00BE557F"/>
    <w:rsid w:val="00BE6363"/>
    <w:rsid w:val="00BE6F5D"/>
    <w:rsid w:val="00BE7FE1"/>
    <w:rsid w:val="00BF0913"/>
    <w:rsid w:val="00BF09F8"/>
    <w:rsid w:val="00BF0BF6"/>
    <w:rsid w:val="00BF0FF6"/>
    <w:rsid w:val="00BF0FF8"/>
    <w:rsid w:val="00BF154A"/>
    <w:rsid w:val="00BF1D90"/>
    <w:rsid w:val="00BF270F"/>
    <w:rsid w:val="00BF3134"/>
    <w:rsid w:val="00BF46D6"/>
    <w:rsid w:val="00BF4D4C"/>
    <w:rsid w:val="00BF4E90"/>
    <w:rsid w:val="00BF4FFD"/>
    <w:rsid w:val="00BF52B3"/>
    <w:rsid w:val="00BF5421"/>
    <w:rsid w:val="00BF603D"/>
    <w:rsid w:val="00BF7253"/>
    <w:rsid w:val="00BF762F"/>
    <w:rsid w:val="00BF79C6"/>
    <w:rsid w:val="00C0080D"/>
    <w:rsid w:val="00C008F7"/>
    <w:rsid w:val="00C00E33"/>
    <w:rsid w:val="00C010D8"/>
    <w:rsid w:val="00C024D3"/>
    <w:rsid w:val="00C02868"/>
    <w:rsid w:val="00C029B6"/>
    <w:rsid w:val="00C03431"/>
    <w:rsid w:val="00C03625"/>
    <w:rsid w:val="00C0413D"/>
    <w:rsid w:val="00C04176"/>
    <w:rsid w:val="00C061D3"/>
    <w:rsid w:val="00C061DC"/>
    <w:rsid w:val="00C06409"/>
    <w:rsid w:val="00C06B3A"/>
    <w:rsid w:val="00C07046"/>
    <w:rsid w:val="00C07F24"/>
    <w:rsid w:val="00C108EE"/>
    <w:rsid w:val="00C122A6"/>
    <w:rsid w:val="00C12676"/>
    <w:rsid w:val="00C132F1"/>
    <w:rsid w:val="00C134C5"/>
    <w:rsid w:val="00C13B79"/>
    <w:rsid w:val="00C14561"/>
    <w:rsid w:val="00C14716"/>
    <w:rsid w:val="00C14F1A"/>
    <w:rsid w:val="00C156C3"/>
    <w:rsid w:val="00C15BC3"/>
    <w:rsid w:val="00C16602"/>
    <w:rsid w:val="00C16C37"/>
    <w:rsid w:val="00C16F3F"/>
    <w:rsid w:val="00C17414"/>
    <w:rsid w:val="00C201CC"/>
    <w:rsid w:val="00C207A1"/>
    <w:rsid w:val="00C20B97"/>
    <w:rsid w:val="00C213AC"/>
    <w:rsid w:val="00C2151D"/>
    <w:rsid w:val="00C22421"/>
    <w:rsid w:val="00C231A0"/>
    <w:rsid w:val="00C232E0"/>
    <w:rsid w:val="00C232FF"/>
    <w:rsid w:val="00C23520"/>
    <w:rsid w:val="00C23B1B"/>
    <w:rsid w:val="00C23D48"/>
    <w:rsid w:val="00C23F1D"/>
    <w:rsid w:val="00C24256"/>
    <w:rsid w:val="00C24846"/>
    <w:rsid w:val="00C24CA6"/>
    <w:rsid w:val="00C24DBE"/>
    <w:rsid w:val="00C26B4D"/>
    <w:rsid w:val="00C26CF7"/>
    <w:rsid w:val="00C27A88"/>
    <w:rsid w:val="00C27BA4"/>
    <w:rsid w:val="00C3050C"/>
    <w:rsid w:val="00C30550"/>
    <w:rsid w:val="00C3071E"/>
    <w:rsid w:val="00C30BFB"/>
    <w:rsid w:val="00C3130B"/>
    <w:rsid w:val="00C31373"/>
    <w:rsid w:val="00C324F0"/>
    <w:rsid w:val="00C33115"/>
    <w:rsid w:val="00C3325B"/>
    <w:rsid w:val="00C33B35"/>
    <w:rsid w:val="00C3421C"/>
    <w:rsid w:val="00C34296"/>
    <w:rsid w:val="00C34414"/>
    <w:rsid w:val="00C3484C"/>
    <w:rsid w:val="00C34AFD"/>
    <w:rsid w:val="00C35487"/>
    <w:rsid w:val="00C358EA"/>
    <w:rsid w:val="00C364E8"/>
    <w:rsid w:val="00C366B6"/>
    <w:rsid w:val="00C372FD"/>
    <w:rsid w:val="00C37724"/>
    <w:rsid w:val="00C3797F"/>
    <w:rsid w:val="00C37AE7"/>
    <w:rsid w:val="00C40119"/>
    <w:rsid w:val="00C4095B"/>
    <w:rsid w:val="00C410E6"/>
    <w:rsid w:val="00C412EE"/>
    <w:rsid w:val="00C42879"/>
    <w:rsid w:val="00C43213"/>
    <w:rsid w:val="00C43524"/>
    <w:rsid w:val="00C4358F"/>
    <w:rsid w:val="00C435DD"/>
    <w:rsid w:val="00C43769"/>
    <w:rsid w:val="00C43D00"/>
    <w:rsid w:val="00C447B8"/>
    <w:rsid w:val="00C44836"/>
    <w:rsid w:val="00C4487D"/>
    <w:rsid w:val="00C45620"/>
    <w:rsid w:val="00C45778"/>
    <w:rsid w:val="00C457A7"/>
    <w:rsid w:val="00C45B20"/>
    <w:rsid w:val="00C464BA"/>
    <w:rsid w:val="00C47000"/>
    <w:rsid w:val="00C47611"/>
    <w:rsid w:val="00C4795F"/>
    <w:rsid w:val="00C47A9F"/>
    <w:rsid w:val="00C47D55"/>
    <w:rsid w:val="00C50D71"/>
    <w:rsid w:val="00C51512"/>
    <w:rsid w:val="00C524AD"/>
    <w:rsid w:val="00C527F9"/>
    <w:rsid w:val="00C532B4"/>
    <w:rsid w:val="00C53926"/>
    <w:rsid w:val="00C53D1C"/>
    <w:rsid w:val="00C54CEE"/>
    <w:rsid w:val="00C5588A"/>
    <w:rsid w:val="00C5590F"/>
    <w:rsid w:val="00C56BBA"/>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284"/>
    <w:rsid w:val="00C66474"/>
    <w:rsid w:val="00C666AD"/>
    <w:rsid w:val="00C66A65"/>
    <w:rsid w:val="00C67E80"/>
    <w:rsid w:val="00C67FAB"/>
    <w:rsid w:val="00C706F4"/>
    <w:rsid w:val="00C70C1A"/>
    <w:rsid w:val="00C70FDD"/>
    <w:rsid w:val="00C71222"/>
    <w:rsid w:val="00C71E26"/>
    <w:rsid w:val="00C72606"/>
    <w:rsid w:val="00C7261B"/>
    <w:rsid w:val="00C72D0E"/>
    <w:rsid w:val="00C72E21"/>
    <w:rsid w:val="00C73E62"/>
    <w:rsid w:val="00C73F7D"/>
    <w:rsid w:val="00C752FC"/>
    <w:rsid w:val="00C8055A"/>
    <w:rsid w:val="00C806B2"/>
    <w:rsid w:val="00C807D9"/>
    <w:rsid w:val="00C80B25"/>
    <w:rsid w:val="00C81187"/>
    <w:rsid w:val="00C813A9"/>
    <w:rsid w:val="00C816CA"/>
    <w:rsid w:val="00C819E8"/>
    <w:rsid w:val="00C81FE2"/>
    <w:rsid w:val="00C82BD2"/>
    <w:rsid w:val="00C83D8F"/>
    <w:rsid w:val="00C84419"/>
    <w:rsid w:val="00C8509E"/>
    <w:rsid w:val="00C85211"/>
    <w:rsid w:val="00C85E52"/>
    <w:rsid w:val="00C85FFA"/>
    <w:rsid w:val="00C861E9"/>
    <w:rsid w:val="00C864DC"/>
    <w:rsid w:val="00C86AB3"/>
    <w:rsid w:val="00C86F9C"/>
    <w:rsid w:val="00C87B15"/>
    <w:rsid w:val="00C90796"/>
    <w:rsid w:val="00C9153B"/>
    <w:rsid w:val="00C91F69"/>
    <w:rsid w:val="00C94323"/>
    <w:rsid w:val="00C94785"/>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4AE0"/>
    <w:rsid w:val="00CA5671"/>
    <w:rsid w:val="00CA590C"/>
    <w:rsid w:val="00CA5B8D"/>
    <w:rsid w:val="00CA5DD1"/>
    <w:rsid w:val="00CA770E"/>
    <w:rsid w:val="00CA7AA9"/>
    <w:rsid w:val="00CA7C54"/>
    <w:rsid w:val="00CB0129"/>
    <w:rsid w:val="00CB0217"/>
    <w:rsid w:val="00CB0901"/>
    <w:rsid w:val="00CB0A01"/>
    <w:rsid w:val="00CB0EE3"/>
    <w:rsid w:val="00CB1211"/>
    <w:rsid w:val="00CB13C7"/>
    <w:rsid w:val="00CB1483"/>
    <w:rsid w:val="00CB1A0F"/>
    <w:rsid w:val="00CB35B7"/>
    <w:rsid w:val="00CB3CB1"/>
    <w:rsid w:val="00CB41AB"/>
    <w:rsid w:val="00CB4B5C"/>
    <w:rsid w:val="00CB4C1E"/>
    <w:rsid w:val="00CB5290"/>
    <w:rsid w:val="00CB6248"/>
    <w:rsid w:val="00CB63ED"/>
    <w:rsid w:val="00CB6775"/>
    <w:rsid w:val="00CB68EF"/>
    <w:rsid w:val="00CB759C"/>
    <w:rsid w:val="00CB79A4"/>
    <w:rsid w:val="00CB7FB9"/>
    <w:rsid w:val="00CC0326"/>
    <w:rsid w:val="00CC0A8D"/>
    <w:rsid w:val="00CC3BAC"/>
    <w:rsid w:val="00CC518E"/>
    <w:rsid w:val="00CC5DD5"/>
    <w:rsid w:val="00CC6362"/>
    <w:rsid w:val="00CC69D0"/>
    <w:rsid w:val="00CC73F0"/>
    <w:rsid w:val="00CD01CC"/>
    <w:rsid w:val="00CD043A"/>
    <w:rsid w:val="00CD073B"/>
    <w:rsid w:val="00CD1E50"/>
    <w:rsid w:val="00CD2A3B"/>
    <w:rsid w:val="00CD2CDD"/>
    <w:rsid w:val="00CD2E1D"/>
    <w:rsid w:val="00CD3548"/>
    <w:rsid w:val="00CD4190"/>
    <w:rsid w:val="00CD435C"/>
    <w:rsid w:val="00CD4898"/>
    <w:rsid w:val="00CD6708"/>
    <w:rsid w:val="00CD6B60"/>
    <w:rsid w:val="00CD7A4F"/>
    <w:rsid w:val="00CE0D95"/>
    <w:rsid w:val="00CE10B2"/>
    <w:rsid w:val="00CE2212"/>
    <w:rsid w:val="00CE2264"/>
    <w:rsid w:val="00CE23B1"/>
    <w:rsid w:val="00CE31A0"/>
    <w:rsid w:val="00CE3E7A"/>
    <w:rsid w:val="00CE4D1D"/>
    <w:rsid w:val="00CE56FD"/>
    <w:rsid w:val="00CE5E70"/>
    <w:rsid w:val="00CE62D4"/>
    <w:rsid w:val="00CE7B83"/>
    <w:rsid w:val="00CE7BF1"/>
    <w:rsid w:val="00CF0D0D"/>
    <w:rsid w:val="00CF1054"/>
    <w:rsid w:val="00CF15DB"/>
    <w:rsid w:val="00CF1653"/>
    <w:rsid w:val="00CF1742"/>
    <w:rsid w:val="00CF2304"/>
    <w:rsid w:val="00CF248C"/>
    <w:rsid w:val="00CF2692"/>
    <w:rsid w:val="00CF34D0"/>
    <w:rsid w:val="00CF34DE"/>
    <w:rsid w:val="00CF3B1A"/>
    <w:rsid w:val="00CF3C20"/>
    <w:rsid w:val="00CF774E"/>
    <w:rsid w:val="00CF7A4E"/>
    <w:rsid w:val="00D00401"/>
    <w:rsid w:val="00D0068C"/>
    <w:rsid w:val="00D008B5"/>
    <w:rsid w:val="00D00A0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351"/>
    <w:rsid w:val="00D11611"/>
    <w:rsid w:val="00D132BC"/>
    <w:rsid w:val="00D13662"/>
    <w:rsid w:val="00D13E20"/>
    <w:rsid w:val="00D142B3"/>
    <w:rsid w:val="00D14FAA"/>
    <w:rsid w:val="00D150B0"/>
    <w:rsid w:val="00D15272"/>
    <w:rsid w:val="00D15C89"/>
    <w:rsid w:val="00D15F26"/>
    <w:rsid w:val="00D161B8"/>
    <w:rsid w:val="00D17258"/>
    <w:rsid w:val="00D20407"/>
    <w:rsid w:val="00D21019"/>
    <w:rsid w:val="00D219A5"/>
    <w:rsid w:val="00D21AD1"/>
    <w:rsid w:val="00D21C38"/>
    <w:rsid w:val="00D21E30"/>
    <w:rsid w:val="00D22464"/>
    <w:rsid w:val="00D22B3B"/>
    <w:rsid w:val="00D22CBB"/>
    <w:rsid w:val="00D232F1"/>
    <w:rsid w:val="00D23C17"/>
    <w:rsid w:val="00D23E36"/>
    <w:rsid w:val="00D24392"/>
    <w:rsid w:val="00D24BAD"/>
    <w:rsid w:val="00D2548C"/>
    <w:rsid w:val="00D25A2A"/>
    <w:rsid w:val="00D26FCF"/>
    <w:rsid w:val="00D27019"/>
    <w:rsid w:val="00D273E6"/>
    <w:rsid w:val="00D27476"/>
    <w:rsid w:val="00D27B1C"/>
    <w:rsid w:val="00D27C21"/>
    <w:rsid w:val="00D30487"/>
    <w:rsid w:val="00D30F7E"/>
    <w:rsid w:val="00D314CA"/>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4B9B"/>
    <w:rsid w:val="00D356C3"/>
    <w:rsid w:val="00D359EB"/>
    <w:rsid w:val="00D362DB"/>
    <w:rsid w:val="00D36D97"/>
    <w:rsid w:val="00D37511"/>
    <w:rsid w:val="00D411B6"/>
    <w:rsid w:val="00D413F3"/>
    <w:rsid w:val="00D4164A"/>
    <w:rsid w:val="00D41AE8"/>
    <w:rsid w:val="00D41CCB"/>
    <w:rsid w:val="00D41F7D"/>
    <w:rsid w:val="00D42D33"/>
    <w:rsid w:val="00D42E80"/>
    <w:rsid w:val="00D433D6"/>
    <w:rsid w:val="00D43420"/>
    <w:rsid w:val="00D4396D"/>
    <w:rsid w:val="00D4557B"/>
    <w:rsid w:val="00D463EA"/>
    <w:rsid w:val="00D46D5B"/>
    <w:rsid w:val="00D47237"/>
    <w:rsid w:val="00D47316"/>
    <w:rsid w:val="00D47541"/>
    <w:rsid w:val="00D47A5B"/>
    <w:rsid w:val="00D47A9C"/>
    <w:rsid w:val="00D50690"/>
    <w:rsid w:val="00D50B30"/>
    <w:rsid w:val="00D50B56"/>
    <w:rsid w:val="00D514F5"/>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342"/>
    <w:rsid w:val="00D57531"/>
    <w:rsid w:val="00D60E8B"/>
    <w:rsid w:val="00D612BC"/>
    <w:rsid w:val="00D61D87"/>
    <w:rsid w:val="00D62855"/>
    <w:rsid w:val="00D62C0F"/>
    <w:rsid w:val="00D64786"/>
    <w:rsid w:val="00D659B3"/>
    <w:rsid w:val="00D659BF"/>
    <w:rsid w:val="00D65BF2"/>
    <w:rsid w:val="00D65E4E"/>
    <w:rsid w:val="00D65EBA"/>
    <w:rsid w:val="00D67A86"/>
    <w:rsid w:val="00D67FDE"/>
    <w:rsid w:val="00D70ABA"/>
    <w:rsid w:val="00D710BC"/>
    <w:rsid w:val="00D71259"/>
    <w:rsid w:val="00D72AC9"/>
    <w:rsid w:val="00D7354F"/>
    <w:rsid w:val="00D7435F"/>
    <w:rsid w:val="00D7436B"/>
    <w:rsid w:val="00D746A9"/>
    <w:rsid w:val="00D74CCE"/>
    <w:rsid w:val="00D7504A"/>
    <w:rsid w:val="00D758CA"/>
    <w:rsid w:val="00D75F27"/>
    <w:rsid w:val="00D76453"/>
    <w:rsid w:val="00D76BBA"/>
    <w:rsid w:val="00D770E9"/>
    <w:rsid w:val="00D77ADB"/>
    <w:rsid w:val="00D77D11"/>
    <w:rsid w:val="00D77EF7"/>
    <w:rsid w:val="00D800E8"/>
    <w:rsid w:val="00D806D8"/>
    <w:rsid w:val="00D80916"/>
    <w:rsid w:val="00D815D1"/>
    <w:rsid w:val="00D81660"/>
    <w:rsid w:val="00D81962"/>
    <w:rsid w:val="00D820D2"/>
    <w:rsid w:val="00D82DAD"/>
    <w:rsid w:val="00D82E27"/>
    <w:rsid w:val="00D83043"/>
    <w:rsid w:val="00D8313C"/>
    <w:rsid w:val="00D83CAA"/>
    <w:rsid w:val="00D848C9"/>
    <w:rsid w:val="00D84988"/>
    <w:rsid w:val="00D860D7"/>
    <w:rsid w:val="00D86538"/>
    <w:rsid w:val="00D867C2"/>
    <w:rsid w:val="00D867E0"/>
    <w:rsid w:val="00D873FE"/>
    <w:rsid w:val="00D875CB"/>
    <w:rsid w:val="00D877C5"/>
    <w:rsid w:val="00D90106"/>
    <w:rsid w:val="00D90640"/>
    <w:rsid w:val="00D91B86"/>
    <w:rsid w:val="00D91C7E"/>
    <w:rsid w:val="00D927EB"/>
    <w:rsid w:val="00D957C5"/>
    <w:rsid w:val="00D95F89"/>
    <w:rsid w:val="00D970D2"/>
    <w:rsid w:val="00D976EB"/>
    <w:rsid w:val="00D97C11"/>
    <w:rsid w:val="00DA0948"/>
    <w:rsid w:val="00DA0A4E"/>
    <w:rsid w:val="00DA0F94"/>
    <w:rsid w:val="00DA0FDD"/>
    <w:rsid w:val="00DA1AF1"/>
    <w:rsid w:val="00DA2289"/>
    <w:rsid w:val="00DA3EA6"/>
    <w:rsid w:val="00DA3F9C"/>
    <w:rsid w:val="00DA41B1"/>
    <w:rsid w:val="00DA4643"/>
    <w:rsid w:val="00DA480A"/>
    <w:rsid w:val="00DA5D3D"/>
    <w:rsid w:val="00DA687B"/>
    <w:rsid w:val="00DA698A"/>
    <w:rsid w:val="00DA6C97"/>
    <w:rsid w:val="00DA6D27"/>
    <w:rsid w:val="00DB01A7"/>
    <w:rsid w:val="00DB14F9"/>
    <w:rsid w:val="00DB151B"/>
    <w:rsid w:val="00DB2996"/>
    <w:rsid w:val="00DB2BCC"/>
    <w:rsid w:val="00DB2E02"/>
    <w:rsid w:val="00DB3E17"/>
    <w:rsid w:val="00DB40C0"/>
    <w:rsid w:val="00DB41B7"/>
    <w:rsid w:val="00DB4273"/>
    <w:rsid w:val="00DB4CC7"/>
    <w:rsid w:val="00DB5AD0"/>
    <w:rsid w:val="00DB6244"/>
    <w:rsid w:val="00DB64C8"/>
    <w:rsid w:val="00DB6629"/>
    <w:rsid w:val="00DB680A"/>
    <w:rsid w:val="00DB6D02"/>
    <w:rsid w:val="00DB7289"/>
    <w:rsid w:val="00DC0D74"/>
    <w:rsid w:val="00DC14CE"/>
    <w:rsid w:val="00DC1B3F"/>
    <w:rsid w:val="00DC1D04"/>
    <w:rsid w:val="00DC2360"/>
    <w:rsid w:val="00DC30CC"/>
    <w:rsid w:val="00DC375D"/>
    <w:rsid w:val="00DC5332"/>
    <w:rsid w:val="00DC567F"/>
    <w:rsid w:val="00DC59F5"/>
    <w:rsid w:val="00DC5D72"/>
    <w:rsid w:val="00DC619D"/>
    <w:rsid w:val="00DC64B5"/>
    <w:rsid w:val="00DC64D2"/>
    <w:rsid w:val="00DC6FEB"/>
    <w:rsid w:val="00DC769E"/>
    <w:rsid w:val="00DD0158"/>
    <w:rsid w:val="00DD0FED"/>
    <w:rsid w:val="00DD157D"/>
    <w:rsid w:val="00DD1629"/>
    <w:rsid w:val="00DD2498"/>
    <w:rsid w:val="00DD27B0"/>
    <w:rsid w:val="00DD322C"/>
    <w:rsid w:val="00DD3E3D"/>
    <w:rsid w:val="00DD41E4"/>
    <w:rsid w:val="00DD4F48"/>
    <w:rsid w:val="00DD51F0"/>
    <w:rsid w:val="00DD559B"/>
    <w:rsid w:val="00DD56AA"/>
    <w:rsid w:val="00DD5CF9"/>
    <w:rsid w:val="00DD66E7"/>
    <w:rsid w:val="00DD6BD8"/>
    <w:rsid w:val="00DD6FDA"/>
    <w:rsid w:val="00DD771F"/>
    <w:rsid w:val="00DE1323"/>
    <w:rsid w:val="00DE134D"/>
    <w:rsid w:val="00DE13D5"/>
    <w:rsid w:val="00DE1D22"/>
    <w:rsid w:val="00DE2562"/>
    <w:rsid w:val="00DE26E4"/>
    <w:rsid w:val="00DE3244"/>
    <w:rsid w:val="00DE3538"/>
    <w:rsid w:val="00DE3C28"/>
    <w:rsid w:val="00DE3F97"/>
    <w:rsid w:val="00DE48C9"/>
    <w:rsid w:val="00DE4E15"/>
    <w:rsid w:val="00DE54C9"/>
    <w:rsid w:val="00DE5B89"/>
    <w:rsid w:val="00DE5B97"/>
    <w:rsid w:val="00DE65EA"/>
    <w:rsid w:val="00DE7706"/>
    <w:rsid w:val="00DE7753"/>
    <w:rsid w:val="00DE7F8F"/>
    <w:rsid w:val="00DF01E3"/>
    <w:rsid w:val="00DF09E7"/>
    <w:rsid w:val="00DF0BD2"/>
    <w:rsid w:val="00DF11C4"/>
    <w:rsid w:val="00DF1625"/>
    <w:rsid w:val="00DF19A1"/>
    <w:rsid w:val="00DF2F68"/>
    <w:rsid w:val="00DF3688"/>
    <w:rsid w:val="00DF44E3"/>
    <w:rsid w:val="00DF5182"/>
    <w:rsid w:val="00DF749E"/>
    <w:rsid w:val="00E004B7"/>
    <w:rsid w:val="00E006C3"/>
    <w:rsid w:val="00E00AD1"/>
    <w:rsid w:val="00E01503"/>
    <w:rsid w:val="00E020C1"/>
    <w:rsid w:val="00E02310"/>
    <w:rsid w:val="00E02449"/>
    <w:rsid w:val="00E02F60"/>
    <w:rsid w:val="00E040F0"/>
    <w:rsid w:val="00E0418D"/>
    <w:rsid w:val="00E042BC"/>
    <w:rsid w:val="00E04589"/>
    <w:rsid w:val="00E045AE"/>
    <w:rsid w:val="00E046C2"/>
    <w:rsid w:val="00E04C40"/>
    <w:rsid w:val="00E04FA9"/>
    <w:rsid w:val="00E0545A"/>
    <w:rsid w:val="00E05CF6"/>
    <w:rsid w:val="00E05F32"/>
    <w:rsid w:val="00E05FDF"/>
    <w:rsid w:val="00E06E9D"/>
    <w:rsid w:val="00E070E6"/>
    <w:rsid w:val="00E10031"/>
    <w:rsid w:val="00E10BB7"/>
    <w:rsid w:val="00E12144"/>
    <w:rsid w:val="00E123CE"/>
    <w:rsid w:val="00E1385B"/>
    <w:rsid w:val="00E13BA4"/>
    <w:rsid w:val="00E13FD9"/>
    <w:rsid w:val="00E141C7"/>
    <w:rsid w:val="00E14672"/>
    <w:rsid w:val="00E15EC9"/>
    <w:rsid w:val="00E161F1"/>
    <w:rsid w:val="00E16286"/>
    <w:rsid w:val="00E16A26"/>
    <w:rsid w:val="00E17450"/>
    <w:rsid w:val="00E1773C"/>
    <w:rsid w:val="00E177DB"/>
    <w:rsid w:val="00E17B7F"/>
    <w:rsid w:val="00E20011"/>
    <w:rsid w:val="00E207EB"/>
    <w:rsid w:val="00E20B3E"/>
    <w:rsid w:val="00E20E95"/>
    <w:rsid w:val="00E21361"/>
    <w:rsid w:val="00E21547"/>
    <w:rsid w:val="00E2168D"/>
    <w:rsid w:val="00E2217F"/>
    <w:rsid w:val="00E222A7"/>
    <w:rsid w:val="00E22448"/>
    <w:rsid w:val="00E2288D"/>
    <w:rsid w:val="00E2292F"/>
    <w:rsid w:val="00E22E51"/>
    <w:rsid w:val="00E23A9A"/>
    <w:rsid w:val="00E23E9C"/>
    <w:rsid w:val="00E23F7F"/>
    <w:rsid w:val="00E23F8C"/>
    <w:rsid w:val="00E2406F"/>
    <w:rsid w:val="00E242FF"/>
    <w:rsid w:val="00E24AEE"/>
    <w:rsid w:val="00E24EBF"/>
    <w:rsid w:val="00E25B05"/>
    <w:rsid w:val="00E25D59"/>
    <w:rsid w:val="00E2620A"/>
    <w:rsid w:val="00E2624C"/>
    <w:rsid w:val="00E26284"/>
    <w:rsid w:val="00E267E5"/>
    <w:rsid w:val="00E26A48"/>
    <w:rsid w:val="00E27E53"/>
    <w:rsid w:val="00E30341"/>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87"/>
    <w:rsid w:val="00E430BF"/>
    <w:rsid w:val="00E43288"/>
    <w:rsid w:val="00E43CEB"/>
    <w:rsid w:val="00E444C4"/>
    <w:rsid w:val="00E44D86"/>
    <w:rsid w:val="00E44FD5"/>
    <w:rsid w:val="00E45007"/>
    <w:rsid w:val="00E45430"/>
    <w:rsid w:val="00E4584B"/>
    <w:rsid w:val="00E45ACA"/>
    <w:rsid w:val="00E45C7F"/>
    <w:rsid w:val="00E46422"/>
    <w:rsid w:val="00E468D1"/>
    <w:rsid w:val="00E46DBA"/>
    <w:rsid w:val="00E508E7"/>
    <w:rsid w:val="00E50D8D"/>
    <w:rsid w:val="00E51117"/>
    <w:rsid w:val="00E51CD0"/>
    <w:rsid w:val="00E51D3B"/>
    <w:rsid w:val="00E51D78"/>
    <w:rsid w:val="00E51EEA"/>
    <w:rsid w:val="00E54297"/>
    <w:rsid w:val="00E54B2C"/>
    <w:rsid w:val="00E5510F"/>
    <w:rsid w:val="00E55EBF"/>
    <w:rsid w:val="00E6008B"/>
    <w:rsid w:val="00E6044F"/>
    <w:rsid w:val="00E60526"/>
    <w:rsid w:val="00E61214"/>
    <w:rsid w:val="00E62730"/>
    <w:rsid w:val="00E6288F"/>
    <w:rsid w:val="00E62C19"/>
    <w:rsid w:val="00E62CB8"/>
    <w:rsid w:val="00E63619"/>
    <w:rsid w:val="00E6367A"/>
    <w:rsid w:val="00E63C0F"/>
    <w:rsid w:val="00E63C8D"/>
    <w:rsid w:val="00E64337"/>
    <w:rsid w:val="00E64589"/>
    <w:rsid w:val="00E6482F"/>
    <w:rsid w:val="00E648D1"/>
    <w:rsid w:val="00E64D24"/>
    <w:rsid w:val="00E65F37"/>
    <w:rsid w:val="00E6683E"/>
    <w:rsid w:val="00E66866"/>
    <w:rsid w:val="00E672AF"/>
    <w:rsid w:val="00E674AE"/>
    <w:rsid w:val="00E67BA7"/>
    <w:rsid w:val="00E67FD5"/>
    <w:rsid w:val="00E7077A"/>
    <w:rsid w:val="00E70A0B"/>
    <w:rsid w:val="00E70FC4"/>
    <w:rsid w:val="00E7182E"/>
    <w:rsid w:val="00E720BB"/>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0984"/>
    <w:rsid w:val="00E81D32"/>
    <w:rsid w:val="00E84171"/>
    <w:rsid w:val="00E8425F"/>
    <w:rsid w:val="00E843C1"/>
    <w:rsid w:val="00E8561F"/>
    <w:rsid w:val="00E85A49"/>
    <w:rsid w:val="00E85BF3"/>
    <w:rsid w:val="00E861BF"/>
    <w:rsid w:val="00E87699"/>
    <w:rsid w:val="00E90E72"/>
    <w:rsid w:val="00E90FD0"/>
    <w:rsid w:val="00E914CF"/>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641"/>
    <w:rsid w:val="00EA1765"/>
    <w:rsid w:val="00EA31E0"/>
    <w:rsid w:val="00EA381C"/>
    <w:rsid w:val="00EA3E33"/>
    <w:rsid w:val="00EA3FD0"/>
    <w:rsid w:val="00EA40DF"/>
    <w:rsid w:val="00EA42CB"/>
    <w:rsid w:val="00EA4AE7"/>
    <w:rsid w:val="00EA50FE"/>
    <w:rsid w:val="00EA58C8"/>
    <w:rsid w:val="00EA5961"/>
    <w:rsid w:val="00EA596B"/>
    <w:rsid w:val="00EA625E"/>
    <w:rsid w:val="00EA6DF8"/>
    <w:rsid w:val="00EA7170"/>
    <w:rsid w:val="00EA7394"/>
    <w:rsid w:val="00EA7474"/>
    <w:rsid w:val="00EA7CA6"/>
    <w:rsid w:val="00EA7FA5"/>
    <w:rsid w:val="00EB0B3D"/>
    <w:rsid w:val="00EB1587"/>
    <w:rsid w:val="00EB2387"/>
    <w:rsid w:val="00EB2758"/>
    <w:rsid w:val="00EB2A85"/>
    <w:rsid w:val="00EB2AE8"/>
    <w:rsid w:val="00EB37A2"/>
    <w:rsid w:val="00EB3853"/>
    <w:rsid w:val="00EB395D"/>
    <w:rsid w:val="00EB3BFA"/>
    <w:rsid w:val="00EB3C28"/>
    <w:rsid w:val="00EB3DD2"/>
    <w:rsid w:val="00EB42B2"/>
    <w:rsid w:val="00EB487B"/>
    <w:rsid w:val="00EB5576"/>
    <w:rsid w:val="00EB572B"/>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486F"/>
    <w:rsid w:val="00EC5078"/>
    <w:rsid w:val="00EC5C41"/>
    <w:rsid w:val="00EC6C0A"/>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3E2"/>
    <w:rsid w:val="00EE09A4"/>
    <w:rsid w:val="00EE0CB1"/>
    <w:rsid w:val="00EE0EB3"/>
    <w:rsid w:val="00EE0EF1"/>
    <w:rsid w:val="00EE1022"/>
    <w:rsid w:val="00EE2663"/>
    <w:rsid w:val="00EE3C24"/>
    <w:rsid w:val="00EE4047"/>
    <w:rsid w:val="00EE4358"/>
    <w:rsid w:val="00EE5207"/>
    <w:rsid w:val="00EE55F5"/>
    <w:rsid w:val="00EE5855"/>
    <w:rsid w:val="00EE58A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4569"/>
    <w:rsid w:val="00EF52E4"/>
    <w:rsid w:val="00EF544C"/>
    <w:rsid w:val="00EF548A"/>
    <w:rsid w:val="00EF5BF0"/>
    <w:rsid w:val="00EF6526"/>
    <w:rsid w:val="00EF6D97"/>
    <w:rsid w:val="00EF7868"/>
    <w:rsid w:val="00F00565"/>
    <w:rsid w:val="00F005EE"/>
    <w:rsid w:val="00F00C96"/>
    <w:rsid w:val="00F01D1E"/>
    <w:rsid w:val="00F01DE1"/>
    <w:rsid w:val="00F04430"/>
    <w:rsid w:val="00F04532"/>
    <w:rsid w:val="00F04AA1"/>
    <w:rsid w:val="00F04FC3"/>
    <w:rsid w:val="00F0578D"/>
    <w:rsid w:val="00F06127"/>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4595"/>
    <w:rsid w:val="00F14F37"/>
    <w:rsid w:val="00F154A2"/>
    <w:rsid w:val="00F15CED"/>
    <w:rsid w:val="00F15F72"/>
    <w:rsid w:val="00F16B7F"/>
    <w:rsid w:val="00F1738A"/>
    <w:rsid w:val="00F17B6A"/>
    <w:rsid w:val="00F205A7"/>
    <w:rsid w:val="00F20B78"/>
    <w:rsid w:val="00F20CF5"/>
    <w:rsid w:val="00F20DA5"/>
    <w:rsid w:val="00F20EA8"/>
    <w:rsid w:val="00F213FC"/>
    <w:rsid w:val="00F215E2"/>
    <w:rsid w:val="00F21C25"/>
    <w:rsid w:val="00F22027"/>
    <w:rsid w:val="00F23100"/>
    <w:rsid w:val="00F23A51"/>
    <w:rsid w:val="00F23CD8"/>
    <w:rsid w:val="00F242C1"/>
    <w:rsid w:val="00F242D7"/>
    <w:rsid w:val="00F24327"/>
    <w:rsid w:val="00F24A51"/>
    <w:rsid w:val="00F24C2B"/>
    <w:rsid w:val="00F24D41"/>
    <w:rsid w:val="00F24E9E"/>
    <w:rsid w:val="00F25410"/>
    <w:rsid w:val="00F25B39"/>
    <w:rsid w:val="00F26162"/>
    <w:rsid w:val="00F263B3"/>
    <w:rsid w:val="00F26A4C"/>
    <w:rsid w:val="00F26B08"/>
    <w:rsid w:val="00F274C5"/>
    <w:rsid w:val="00F27A50"/>
    <w:rsid w:val="00F331AD"/>
    <w:rsid w:val="00F332DF"/>
    <w:rsid w:val="00F339E3"/>
    <w:rsid w:val="00F34417"/>
    <w:rsid w:val="00F357F3"/>
    <w:rsid w:val="00F36901"/>
    <w:rsid w:val="00F36AD3"/>
    <w:rsid w:val="00F36E1F"/>
    <w:rsid w:val="00F377C0"/>
    <w:rsid w:val="00F37C10"/>
    <w:rsid w:val="00F37F2C"/>
    <w:rsid w:val="00F40235"/>
    <w:rsid w:val="00F403A5"/>
    <w:rsid w:val="00F406AC"/>
    <w:rsid w:val="00F409B8"/>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471"/>
    <w:rsid w:val="00F5653D"/>
    <w:rsid w:val="00F567E4"/>
    <w:rsid w:val="00F570C2"/>
    <w:rsid w:val="00F57316"/>
    <w:rsid w:val="00F57E8E"/>
    <w:rsid w:val="00F57F95"/>
    <w:rsid w:val="00F60675"/>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5E20"/>
    <w:rsid w:val="00F662F0"/>
    <w:rsid w:val="00F667B5"/>
    <w:rsid w:val="00F676CB"/>
    <w:rsid w:val="00F67946"/>
    <w:rsid w:val="00F67CD4"/>
    <w:rsid w:val="00F70372"/>
    <w:rsid w:val="00F70E55"/>
    <w:rsid w:val="00F7173E"/>
    <w:rsid w:val="00F71F29"/>
    <w:rsid w:val="00F72026"/>
    <w:rsid w:val="00F7342A"/>
    <w:rsid w:val="00F73CAB"/>
    <w:rsid w:val="00F73D7F"/>
    <w:rsid w:val="00F742F9"/>
    <w:rsid w:val="00F743B3"/>
    <w:rsid w:val="00F7451F"/>
    <w:rsid w:val="00F7467F"/>
    <w:rsid w:val="00F74984"/>
    <w:rsid w:val="00F7541A"/>
    <w:rsid w:val="00F7609B"/>
    <w:rsid w:val="00F760B1"/>
    <w:rsid w:val="00F763EC"/>
    <w:rsid w:val="00F76E60"/>
    <w:rsid w:val="00F775CA"/>
    <w:rsid w:val="00F80761"/>
    <w:rsid w:val="00F822EA"/>
    <w:rsid w:val="00F825AC"/>
    <w:rsid w:val="00F82623"/>
    <w:rsid w:val="00F83409"/>
    <w:rsid w:val="00F839B3"/>
    <w:rsid w:val="00F83B76"/>
    <w:rsid w:val="00F83E0A"/>
    <w:rsid w:val="00F8462A"/>
    <w:rsid w:val="00F84E6B"/>
    <w:rsid w:val="00F855BB"/>
    <w:rsid w:val="00F85674"/>
    <w:rsid w:val="00F85DFC"/>
    <w:rsid w:val="00F85F62"/>
    <w:rsid w:val="00F86162"/>
    <w:rsid w:val="00F86ED5"/>
    <w:rsid w:val="00F871C2"/>
    <w:rsid w:val="00F8732B"/>
    <w:rsid w:val="00F87FD4"/>
    <w:rsid w:val="00F901B7"/>
    <w:rsid w:val="00F914CF"/>
    <w:rsid w:val="00F91C1F"/>
    <w:rsid w:val="00F9206A"/>
    <w:rsid w:val="00F92A53"/>
    <w:rsid w:val="00F92AC4"/>
    <w:rsid w:val="00F930CD"/>
    <w:rsid w:val="00F932ED"/>
    <w:rsid w:val="00F9448B"/>
    <w:rsid w:val="00F94C8F"/>
    <w:rsid w:val="00F954E8"/>
    <w:rsid w:val="00F95B3F"/>
    <w:rsid w:val="00F95BB0"/>
    <w:rsid w:val="00F95E94"/>
    <w:rsid w:val="00F9620A"/>
    <w:rsid w:val="00F96993"/>
    <w:rsid w:val="00F9791A"/>
    <w:rsid w:val="00F97967"/>
    <w:rsid w:val="00F97D3E"/>
    <w:rsid w:val="00FA0498"/>
    <w:rsid w:val="00FA06DB"/>
    <w:rsid w:val="00FA0E41"/>
    <w:rsid w:val="00FA0E7B"/>
    <w:rsid w:val="00FA1A78"/>
    <w:rsid w:val="00FA2B47"/>
    <w:rsid w:val="00FA2BFA"/>
    <w:rsid w:val="00FA2CF4"/>
    <w:rsid w:val="00FA2DBA"/>
    <w:rsid w:val="00FA2F7C"/>
    <w:rsid w:val="00FA2FB6"/>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1F0"/>
    <w:rsid w:val="00FB72F4"/>
    <w:rsid w:val="00FB7899"/>
    <w:rsid w:val="00FB78E7"/>
    <w:rsid w:val="00FB796B"/>
    <w:rsid w:val="00FC016A"/>
    <w:rsid w:val="00FC01CE"/>
    <w:rsid w:val="00FC096C"/>
    <w:rsid w:val="00FC0FDC"/>
    <w:rsid w:val="00FC22F4"/>
    <w:rsid w:val="00FC283C"/>
    <w:rsid w:val="00FC2944"/>
    <w:rsid w:val="00FC2FB3"/>
    <w:rsid w:val="00FC32D2"/>
    <w:rsid w:val="00FC4412"/>
    <w:rsid w:val="00FC4AC0"/>
    <w:rsid w:val="00FC4B16"/>
    <w:rsid w:val="00FC4B36"/>
    <w:rsid w:val="00FC561F"/>
    <w:rsid w:val="00FC5F19"/>
    <w:rsid w:val="00FC6150"/>
    <w:rsid w:val="00FC69A8"/>
    <w:rsid w:val="00FC6B2B"/>
    <w:rsid w:val="00FC7149"/>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E0345"/>
    <w:rsid w:val="00FE0FD2"/>
    <w:rsid w:val="00FE1316"/>
    <w:rsid w:val="00FE1FAB"/>
    <w:rsid w:val="00FE2AA4"/>
    <w:rsid w:val="00FE2DB6"/>
    <w:rsid w:val="00FE42E1"/>
    <w:rsid w:val="00FE449E"/>
    <w:rsid w:val="00FE54DC"/>
    <w:rsid w:val="00FE5743"/>
    <w:rsid w:val="00FE669D"/>
    <w:rsid w:val="00FE6887"/>
    <w:rsid w:val="00FE6C2A"/>
    <w:rsid w:val="00FE6DBA"/>
    <w:rsid w:val="00FE76B9"/>
    <w:rsid w:val="00FE7898"/>
    <w:rsid w:val="00FF0766"/>
    <w:rsid w:val="00FF0775"/>
    <w:rsid w:val="00FF0C97"/>
    <w:rsid w:val="00FF0FE2"/>
    <w:rsid w:val="00FF145F"/>
    <w:rsid w:val="00FF1D27"/>
    <w:rsid w:val="00FF2714"/>
    <w:rsid w:val="00FF28EE"/>
    <w:rsid w:val="00FF2E56"/>
    <w:rsid w:val="00FF3050"/>
    <w:rsid w:val="00FF331F"/>
    <w:rsid w:val="00FF34AF"/>
    <w:rsid w:val="00FF3D6A"/>
    <w:rsid w:val="00FF3DE9"/>
    <w:rsid w:val="00FF3E38"/>
    <w:rsid w:val="00FF3E3D"/>
    <w:rsid w:val="00FF3F2A"/>
    <w:rsid w:val="00FF3F8F"/>
    <w:rsid w:val="00FF5437"/>
    <w:rsid w:val="00FF6934"/>
    <w:rsid w:val="00FF6A6E"/>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E7331C"/>
  <w15:docId w15:val="{A1C5F9B1-8B7C-4409-B3AB-1C04750A3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HTMLPreformatted">
    <w:name w:val="HTML Preformatted"/>
    <w:basedOn w:val="Normal"/>
    <w:link w:val="HTMLPreformattedChar"/>
    <w:uiPriority w:val="99"/>
    <w:unhideWhenUsed/>
    <w:rsid w:val="00B147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B14730"/>
    <w:rPr>
      <w:rFonts w:ascii="Courier New" w:hAnsi="Courier New" w:cs="Courier New"/>
      <w:lang w:val="en-US" w:eastAsia="en-US" w:bidi="ar-SA"/>
    </w:rPr>
  </w:style>
  <w:style w:type="character" w:customStyle="1" w:styleId="y2iqfc">
    <w:name w:val="y2iqfc"/>
    <w:basedOn w:val="DefaultParagraphFont"/>
    <w:rsid w:val="0079529B"/>
  </w:style>
  <w:style w:type="character" w:customStyle="1" w:styleId="ezkurwreuab5ozgtqnkl">
    <w:name w:val="ezkurwreuab5ozgtqnkl"/>
    <w:basedOn w:val="DefaultParagraphFont"/>
    <w:rsid w:val="00857D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08713223">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223952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36384532">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69124402">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887378-5D7F-4070-B1F7-6E7FAD570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2775</TotalTime>
  <Pages>1</Pages>
  <Words>21887</Words>
  <Characters>124762</Characters>
  <Application>Microsoft Office Word</Application>
  <DocSecurity>0</DocSecurity>
  <Lines>1039</Lines>
  <Paragraphs>292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146357</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Client</cp:lastModifiedBy>
  <cp:revision>1713</cp:revision>
  <cp:lastPrinted>2018-02-16T07:12:00Z</cp:lastPrinted>
  <dcterms:created xsi:type="dcterms:W3CDTF">2019-10-28T07:04:00Z</dcterms:created>
  <dcterms:modified xsi:type="dcterms:W3CDTF">2025-09-17T07:19:00Z</dcterms:modified>
</cp:coreProperties>
</file>